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97BB8D" w14:textId="77777777" w:rsidR="0074702F" w:rsidRPr="000B50FB" w:rsidRDefault="0074702F" w:rsidP="00055AEC">
      <w:pPr>
        <w:tabs>
          <w:tab w:val="center" w:pos="4600"/>
          <w:tab w:val="left" w:pos="8139"/>
        </w:tabs>
        <w:spacing w:after="0"/>
        <w:jc w:val="center"/>
        <w:rPr>
          <w:rFonts w:ascii="Garamond" w:hAnsi="Garamond" w:cs="Tahoma"/>
          <w:b/>
          <w:bCs/>
          <w:i/>
          <w:sz w:val="50"/>
          <w:szCs w:val="50"/>
        </w:rPr>
      </w:pPr>
      <w:r w:rsidRPr="000B50FB">
        <w:rPr>
          <w:rFonts w:ascii="Garamond" w:hAnsi="Garamond" w:cs="Tahoma"/>
          <w:b/>
          <w:i/>
          <w:sz w:val="50"/>
          <w:szCs w:val="50"/>
        </w:rPr>
        <w:t>Testnevelési Egyetem</w:t>
      </w:r>
    </w:p>
    <w:p w14:paraId="0E02CCC5" w14:textId="77777777" w:rsidR="0074702F" w:rsidRPr="000B50FB" w:rsidRDefault="0074702F" w:rsidP="0074702F">
      <w:pPr>
        <w:tabs>
          <w:tab w:val="center" w:pos="4600"/>
          <w:tab w:val="left" w:pos="8139"/>
        </w:tabs>
        <w:jc w:val="center"/>
        <w:rPr>
          <w:rFonts w:ascii="Garamond" w:hAnsi="Garamond" w:cs="Tahoma"/>
          <w:b/>
          <w:bCs/>
          <w:i/>
          <w:iCs/>
          <w:sz w:val="50"/>
          <w:szCs w:val="50"/>
        </w:rPr>
      </w:pPr>
      <w:r w:rsidRPr="000B50FB">
        <w:rPr>
          <w:rFonts w:ascii="Garamond" w:hAnsi="Garamond" w:cs="Tahoma"/>
          <w:b/>
          <w:i/>
          <w:sz w:val="50"/>
          <w:szCs w:val="50"/>
        </w:rPr>
        <w:t xml:space="preserve"> </w:t>
      </w:r>
      <w:r w:rsidRPr="000B50FB">
        <w:rPr>
          <w:rFonts w:ascii="Garamond" w:hAnsi="Garamond" w:cs="Tahoma"/>
          <w:i/>
          <w:sz w:val="50"/>
          <w:szCs w:val="50"/>
        </w:rPr>
        <w:t>(1123 Budapest, Alkotás utca 44.)</w:t>
      </w:r>
    </w:p>
    <w:p w14:paraId="1C764C0E" w14:textId="77777777" w:rsidR="0074702F" w:rsidRPr="000B50FB" w:rsidRDefault="0074702F" w:rsidP="0074702F">
      <w:pPr>
        <w:jc w:val="center"/>
        <w:rPr>
          <w:rFonts w:ascii="Garamond" w:hAnsi="Garamond" w:cs="Tahoma"/>
          <w:b/>
          <w:bCs/>
          <w:i/>
          <w:iCs/>
          <w:color w:val="000000"/>
          <w:sz w:val="50"/>
          <w:szCs w:val="50"/>
          <w:lang w:eastAsia="ar-SA"/>
        </w:rPr>
      </w:pPr>
    </w:p>
    <w:p w14:paraId="01506831" w14:textId="77777777" w:rsidR="0074702F" w:rsidRPr="000B50FB" w:rsidRDefault="0074702F" w:rsidP="0074702F">
      <w:pPr>
        <w:jc w:val="center"/>
        <w:rPr>
          <w:rFonts w:ascii="Garamond" w:hAnsi="Garamond" w:cs="Tahoma"/>
          <w:b/>
          <w:bCs/>
          <w:i/>
          <w:iCs/>
          <w:color w:val="000000"/>
          <w:sz w:val="50"/>
          <w:szCs w:val="50"/>
          <w:lang w:eastAsia="ar-SA"/>
        </w:rPr>
      </w:pPr>
    </w:p>
    <w:p w14:paraId="04B9CEA3" w14:textId="77777777" w:rsidR="0074702F" w:rsidRPr="000B50FB" w:rsidRDefault="0029143E" w:rsidP="00AB209E">
      <w:pPr>
        <w:jc w:val="center"/>
        <w:rPr>
          <w:rFonts w:ascii="Garamond" w:hAnsi="Garamond" w:cs="Tahoma"/>
          <w:b/>
          <w:bCs/>
          <w:i/>
          <w:iCs/>
          <w:color w:val="000000"/>
          <w:sz w:val="50"/>
          <w:szCs w:val="50"/>
          <w:lang w:eastAsia="ar-SA"/>
        </w:rPr>
      </w:pPr>
      <w:r w:rsidRPr="000B50FB">
        <w:rPr>
          <w:rFonts w:ascii="Garamond" w:hAnsi="Garamond" w:cs="Tahoma"/>
          <w:b/>
          <w:bCs/>
          <w:i/>
          <w:iCs/>
          <w:color w:val="000000"/>
          <w:sz w:val="50"/>
          <w:szCs w:val="50"/>
          <w:lang w:eastAsia="ar-SA"/>
        </w:rPr>
        <w:t>KÖZBESZERZÉSI DOKUMENTUM</w:t>
      </w:r>
    </w:p>
    <w:p w14:paraId="6738E47B" w14:textId="77777777" w:rsidR="00AB209E" w:rsidRPr="000B50FB" w:rsidRDefault="00AB209E" w:rsidP="00AB209E">
      <w:pPr>
        <w:jc w:val="center"/>
        <w:rPr>
          <w:rFonts w:ascii="Garamond" w:hAnsi="Garamond" w:cs="Tahoma"/>
          <w:b/>
          <w:bCs/>
          <w:i/>
          <w:iCs/>
          <w:color w:val="000000"/>
          <w:sz w:val="50"/>
          <w:szCs w:val="50"/>
          <w:lang w:eastAsia="ar-SA"/>
        </w:rPr>
      </w:pPr>
    </w:p>
    <w:p w14:paraId="0CA240E6" w14:textId="77777777" w:rsidR="00AB209E" w:rsidRPr="000B50FB" w:rsidRDefault="0074702F" w:rsidP="0074702F">
      <w:pPr>
        <w:jc w:val="center"/>
        <w:rPr>
          <w:rFonts w:ascii="Garamond" w:hAnsi="Garamond" w:cs="Times New Roman"/>
          <w:sz w:val="36"/>
          <w:szCs w:val="36"/>
        </w:rPr>
      </w:pPr>
      <w:r w:rsidRPr="000B50FB">
        <w:rPr>
          <w:rFonts w:ascii="Garamond" w:hAnsi="Garamond" w:cs="Times New Roman"/>
          <w:sz w:val="36"/>
          <w:szCs w:val="36"/>
        </w:rPr>
        <w:t xml:space="preserve">a </w:t>
      </w:r>
    </w:p>
    <w:p w14:paraId="47A07598" w14:textId="77777777" w:rsidR="00AB209E" w:rsidRPr="000B50FB" w:rsidRDefault="00AB209E" w:rsidP="0074702F">
      <w:pPr>
        <w:jc w:val="center"/>
        <w:rPr>
          <w:rFonts w:ascii="Garamond" w:hAnsi="Garamond" w:cs="Times New Roman"/>
          <w:sz w:val="36"/>
          <w:szCs w:val="36"/>
        </w:rPr>
      </w:pPr>
    </w:p>
    <w:p w14:paraId="71CC3157" w14:textId="77777777" w:rsidR="0074702F" w:rsidRPr="000B50FB" w:rsidRDefault="0074702F" w:rsidP="0074702F">
      <w:pPr>
        <w:jc w:val="center"/>
        <w:rPr>
          <w:rFonts w:ascii="Garamond" w:hAnsi="Garamond" w:cs="Times New Roman"/>
          <w:b/>
          <w:bCs/>
          <w:i/>
          <w:sz w:val="36"/>
          <w:szCs w:val="36"/>
          <w:lang w:eastAsia="hu-HU"/>
        </w:rPr>
      </w:pPr>
      <w:r w:rsidRPr="000B50FB">
        <w:rPr>
          <w:rFonts w:ascii="Garamond" w:hAnsi="Garamond" w:cs="Times New Roman"/>
          <w:b/>
          <w:sz w:val="36"/>
          <w:szCs w:val="36"/>
        </w:rPr>
        <w:t>„</w:t>
      </w:r>
      <w:r w:rsidR="00AB327E" w:rsidRPr="000B50FB">
        <w:rPr>
          <w:rFonts w:ascii="Garamond" w:hAnsi="Garamond" w:cs="Times New Roman"/>
          <w:b/>
          <w:sz w:val="36"/>
          <w:szCs w:val="36"/>
        </w:rPr>
        <w:t>Vállalkozási szerződés az 1527/2016. (IX. 29.) Korm. határozat szerinti infrastruktúra-fejlesztés tervezési és kivitelezési munkáira - Testnevelési Egyetem Továbbképző központ, Velence</w:t>
      </w:r>
      <w:r w:rsidR="00AB209E" w:rsidRPr="000B50FB">
        <w:rPr>
          <w:rFonts w:ascii="Garamond" w:hAnsi="Garamond" w:cs="Times New Roman"/>
          <w:b/>
          <w:sz w:val="36"/>
          <w:szCs w:val="36"/>
        </w:rPr>
        <w:t>.</w:t>
      </w:r>
      <w:r w:rsidRPr="000B50FB">
        <w:rPr>
          <w:rFonts w:ascii="Garamond" w:hAnsi="Garamond" w:cs="Times New Roman"/>
          <w:b/>
          <w:sz w:val="36"/>
          <w:szCs w:val="36"/>
        </w:rPr>
        <w:t>”</w:t>
      </w:r>
    </w:p>
    <w:p w14:paraId="418DD0BD" w14:textId="77777777" w:rsidR="0074702F" w:rsidRPr="000B50FB" w:rsidRDefault="0074702F" w:rsidP="0074702F">
      <w:pPr>
        <w:rPr>
          <w:rFonts w:ascii="Garamond" w:hAnsi="Garamond" w:cs="Tahoma"/>
          <w:color w:val="000000"/>
          <w:sz w:val="36"/>
          <w:szCs w:val="36"/>
          <w:lang w:eastAsia="ar-SA"/>
        </w:rPr>
      </w:pPr>
    </w:p>
    <w:p w14:paraId="788DBF7E" w14:textId="77777777" w:rsidR="0074702F" w:rsidRPr="000B50FB" w:rsidRDefault="0074702F" w:rsidP="0074702F">
      <w:pPr>
        <w:jc w:val="center"/>
        <w:rPr>
          <w:rFonts w:ascii="Garamond" w:hAnsi="Garamond" w:cs="Tahoma"/>
          <w:color w:val="000000"/>
          <w:sz w:val="36"/>
          <w:szCs w:val="36"/>
          <w:lang w:eastAsia="ar-SA"/>
        </w:rPr>
      </w:pPr>
      <w:proofErr w:type="gramStart"/>
      <w:r w:rsidRPr="000B50FB">
        <w:rPr>
          <w:rFonts w:ascii="Garamond" w:hAnsi="Garamond" w:cs="Tahoma"/>
          <w:color w:val="000000"/>
          <w:sz w:val="36"/>
          <w:szCs w:val="36"/>
          <w:lang w:eastAsia="ar-SA"/>
        </w:rPr>
        <w:t>tárgyú</w:t>
      </w:r>
      <w:proofErr w:type="gramEnd"/>
      <w:r w:rsidRPr="000B50FB">
        <w:rPr>
          <w:rFonts w:ascii="Garamond" w:hAnsi="Garamond" w:cs="Tahoma"/>
          <w:color w:val="000000"/>
          <w:sz w:val="36"/>
          <w:szCs w:val="36"/>
          <w:lang w:eastAsia="ar-SA"/>
        </w:rPr>
        <w:t xml:space="preserve"> közbeszerzési eljáráshoz</w:t>
      </w:r>
    </w:p>
    <w:p w14:paraId="70F846FF" w14:textId="77777777" w:rsidR="00AB209E" w:rsidRPr="000B50FB" w:rsidRDefault="00AB209E" w:rsidP="0074702F">
      <w:pPr>
        <w:jc w:val="center"/>
        <w:rPr>
          <w:rFonts w:ascii="Garamond" w:hAnsi="Garamond" w:cs="Tahoma"/>
          <w:color w:val="000000"/>
          <w:sz w:val="36"/>
          <w:szCs w:val="36"/>
          <w:lang w:eastAsia="ar-SA"/>
        </w:rPr>
      </w:pPr>
    </w:p>
    <w:p w14:paraId="7FC89926" w14:textId="77777777" w:rsidR="0074702F" w:rsidRPr="000B50FB" w:rsidRDefault="0074702F" w:rsidP="0074702F">
      <w:pPr>
        <w:jc w:val="center"/>
        <w:rPr>
          <w:rFonts w:ascii="Garamond" w:hAnsi="Garamond" w:cs="Tahoma"/>
          <w:b/>
          <w:color w:val="000000"/>
          <w:sz w:val="36"/>
          <w:szCs w:val="36"/>
          <w:lang w:eastAsia="ar-SA"/>
        </w:rPr>
      </w:pPr>
      <w:r w:rsidRPr="000B50FB">
        <w:rPr>
          <w:rFonts w:ascii="Garamond" w:hAnsi="Garamond" w:cs="Tahoma"/>
          <w:b/>
          <w:color w:val="000000"/>
          <w:sz w:val="36"/>
          <w:szCs w:val="36"/>
          <w:lang w:eastAsia="ar-SA"/>
        </w:rPr>
        <w:t>4. kötet</w:t>
      </w:r>
    </w:p>
    <w:p w14:paraId="4DA83207" w14:textId="77777777" w:rsidR="0074702F" w:rsidRPr="000B50FB" w:rsidRDefault="0074702F" w:rsidP="0074702F">
      <w:pPr>
        <w:jc w:val="center"/>
        <w:rPr>
          <w:rFonts w:ascii="Garamond" w:hAnsi="Garamond" w:cs="Tahoma"/>
          <w:b/>
          <w:color w:val="000000"/>
          <w:sz w:val="36"/>
          <w:szCs w:val="36"/>
          <w:lang w:eastAsia="ar-SA"/>
        </w:rPr>
      </w:pPr>
    </w:p>
    <w:p w14:paraId="48940DAF" w14:textId="77777777" w:rsidR="0074702F" w:rsidRPr="000B50FB" w:rsidRDefault="0074702F" w:rsidP="0074702F">
      <w:pPr>
        <w:jc w:val="center"/>
        <w:rPr>
          <w:rFonts w:ascii="Garamond" w:hAnsi="Garamond" w:cs="Tahoma"/>
          <w:b/>
          <w:color w:val="000000"/>
          <w:sz w:val="36"/>
          <w:szCs w:val="36"/>
          <w:lang w:eastAsia="ar-SA"/>
        </w:rPr>
      </w:pPr>
      <w:r w:rsidRPr="000B50FB">
        <w:rPr>
          <w:rFonts w:ascii="Garamond" w:hAnsi="Garamond" w:cs="Tahoma"/>
          <w:b/>
          <w:color w:val="000000"/>
          <w:sz w:val="36"/>
          <w:szCs w:val="36"/>
          <w:lang w:eastAsia="ar-SA"/>
        </w:rPr>
        <w:t>Nyilatkozatminták, formanyomtatványok</w:t>
      </w:r>
    </w:p>
    <w:p w14:paraId="72DDD5ED" w14:textId="77777777" w:rsidR="0074702F" w:rsidRPr="000B50FB" w:rsidRDefault="0074702F">
      <w:pPr>
        <w:rPr>
          <w:rFonts w:ascii="Garamond" w:eastAsia="Times New Roman" w:hAnsi="Garamond" w:cs="Times New Roman"/>
          <w:bCs/>
          <w:lang w:eastAsia="hu-HU"/>
        </w:rPr>
      </w:pPr>
      <w:r w:rsidRPr="000B50FB">
        <w:rPr>
          <w:rFonts w:ascii="Garamond" w:eastAsia="Times New Roman" w:hAnsi="Garamond" w:cs="Times New Roman"/>
          <w:bCs/>
          <w:lang w:eastAsia="hu-HU"/>
        </w:rPr>
        <w:br w:type="page"/>
      </w:r>
    </w:p>
    <w:p w14:paraId="4364DFC1" w14:textId="77777777" w:rsidR="00676AD2" w:rsidRPr="000B50FB" w:rsidRDefault="00676AD2" w:rsidP="00676AD2">
      <w:pPr>
        <w:widowControl w:val="0"/>
        <w:autoSpaceDE w:val="0"/>
        <w:autoSpaceDN w:val="0"/>
        <w:spacing w:after="0" w:line="240" w:lineRule="auto"/>
        <w:jc w:val="right"/>
        <w:rPr>
          <w:rFonts w:ascii="Garamond" w:eastAsia="Times New Roman" w:hAnsi="Garamond" w:cs="Times New Roman"/>
          <w:bCs/>
          <w:i/>
          <w:sz w:val="24"/>
          <w:szCs w:val="24"/>
          <w:lang w:eastAsia="hu-HU"/>
        </w:rPr>
      </w:pPr>
      <w:r w:rsidRPr="000B50FB">
        <w:rPr>
          <w:rFonts w:ascii="Garamond" w:eastAsia="Times New Roman" w:hAnsi="Garamond" w:cs="Times New Roman"/>
          <w:bCs/>
          <w:i/>
          <w:sz w:val="24"/>
          <w:szCs w:val="24"/>
          <w:lang w:eastAsia="hu-HU"/>
        </w:rPr>
        <w:lastRenderedPageBreak/>
        <w:t xml:space="preserve">1. számú melléklet </w:t>
      </w:r>
    </w:p>
    <w:p w14:paraId="0FE8D64B"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caps/>
          <w:sz w:val="24"/>
          <w:szCs w:val="24"/>
          <w:lang w:eastAsia="hu-HU"/>
        </w:rPr>
      </w:pPr>
    </w:p>
    <w:p w14:paraId="7271B34A"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caps/>
          <w:sz w:val="24"/>
          <w:szCs w:val="24"/>
          <w:lang w:eastAsia="hu-HU"/>
        </w:rPr>
      </w:pPr>
      <w:r w:rsidRPr="000B50FB">
        <w:rPr>
          <w:rFonts w:ascii="Garamond" w:eastAsia="Times New Roman" w:hAnsi="Garamond" w:cs="Arial"/>
          <w:b/>
          <w:caps/>
          <w:sz w:val="24"/>
          <w:szCs w:val="24"/>
          <w:lang w:eastAsia="hu-HU"/>
        </w:rPr>
        <w:t>Tartalomjegyzék</w:t>
      </w:r>
    </w:p>
    <w:p w14:paraId="0EF818FE" w14:textId="77777777" w:rsidR="00676AD2" w:rsidRPr="000B50FB" w:rsidRDefault="00676AD2" w:rsidP="00676AD2">
      <w:pPr>
        <w:widowControl w:val="0"/>
        <w:autoSpaceDE w:val="0"/>
        <w:autoSpaceDN w:val="0"/>
        <w:spacing w:after="0" w:line="240" w:lineRule="auto"/>
        <w:rPr>
          <w:rFonts w:ascii="Arial" w:eastAsia="Times New Roman" w:hAnsi="Arial" w:cs="Arial"/>
          <w:sz w:val="20"/>
          <w:szCs w:val="24"/>
          <w:lang w:eastAsia="hu-HU"/>
        </w:rPr>
      </w:pPr>
    </w:p>
    <w:p w14:paraId="5EE38C88" w14:textId="77777777" w:rsidR="00676AD2" w:rsidRPr="000B50FB" w:rsidRDefault="00676AD2" w:rsidP="00676AD2">
      <w:pPr>
        <w:widowControl w:val="0"/>
        <w:autoSpaceDE w:val="0"/>
        <w:autoSpaceDN w:val="0"/>
        <w:spacing w:after="0" w:line="240" w:lineRule="auto"/>
        <w:rPr>
          <w:rFonts w:ascii="Arial" w:eastAsia="Times New Roman" w:hAnsi="Arial" w:cs="Arial"/>
          <w:sz w:val="20"/>
          <w:szCs w:val="24"/>
          <w:lang w:eastAsia="hu-H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27"/>
        <w:gridCol w:w="1525"/>
      </w:tblGrid>
      <w:tr w:rsidR="00676AD2" w:rsidRPr="000B50FB" w14:paraId="4B52D3C5" w14:textId="77777777" w:rsidTr="00676AD2">
        <w:tc>
          <w:tcPr>
            <w:tcW w:w="7227" w:type="dxa"/>
            <w:tcBorders>
              <w:top w:val="single" w:sz="4" w:space="0" w:color="auto"/>
              <w:left w:val="single" w:sz="4" w:space="0" w:color="auto"/>
              <w:bottom w:val="single" w:sz="4" w:space="0" w:color="auto"/>
              <w:right w:val="single" w:sz="4" w:space="0" w:color="auto"/>
            </w:tcBorders>
            <w:shd w:val="clear" w:color="auto" w:fill="92D050"/>
            <w:hideMark/>
          </w:tcPr>
          <w:p w14:paraId="5A932974" w14:textId="77777777" w:rsidR="00676AD2" w:rsidRPr="000B50FB" w:rsidRDefault="00676AD2" w:rsidP="00676AD2">
            <w:pPr>
              <w:spacing w:after="0" w:line="240" w:lineRule="auto"/>
              <w:jc w:val="center"/>
              <w:rPr>
                <w:rFonts w:ascii="Garamond" w:eastAsia="Times New Roman" w:hAnsi="Garamond" w:cs="Times New Roman"/>
                <w:b/>
                <w:bCs/>
                <w:sz w:val="24"/>
                <w:szCs w:val="24"/>
                <w:lang w:eastAsia="hu-HU"/>
              </w:rPr>
            </w:pPr>
            <w:r w:rsidRPr="000B50FB">
              <w:rPr>
                <w:rFonts w:ascii="Garamond" w:eastAsia="Times New Roman" w:hAnsi="Garamond" w:cs="Times New Roman"/>
                <w:b/>
                <w:bCs/>
                <w:sz w:val="24"/>
                <w:szCs w:val="24"/>
                <w:lang w:eastAsia="hu-HU"/>
              </w:rPr>
              <w:t>Tartalomjegyzék</w:t>
            </w:r>
          </w:p>
        </w:tc>
        <w:tc>
          <w:tcPr>
            <w:tcW w:w="1525" w:type="dxa"/>
            <w:tcBorders>
              <w:top w:val="single" w:sz="4" w:space="0" w:color="auto"/>
              <w:left w:val="single" w:sz="4" w:space="0" w:color="auto"/>
              <w:bottom w:val="single" w:sz="4" w:space="0" w:color="auto"/>
              <w:right w:val="single" w:sz="4" w:space="0" w:color="auto"/>
            </w:tcBorders>
            <w:shd w:val="clear" w:color="auto" w:fill="92D050"/>
            <w:hideMark/>
          </w:tcPr>
          <w:p w14:paraId="5AAA1E22" w14:textId="77777777" w:rsidR="00676AD2" w:rsidRPr="000B50FB" w:rsidRDefault="00676AD2" w:rsidP="00676AD2">
            <w:pPr>
              <w:spacing w:after="0" w:line="240" w:lineRule="auto"/>
              <w:jc w:val="center"/>
              <w:rPr>
                <w:rFonts w:ascii="Garamond" w:eastAsia="Times New Roman" w:hAnsi="Garamond" w:cs="Times New Roman"/>
                <w:b/>
                <w:bCs/>
                <w:sz w:val="24"/>
                <w:szCs w:val="24"/>
                <w:lang w:eastAsia="hu-HU"/>
              </w:rPr>
            </w:pPr>
            <w:r w:rsidRPr="000B50FB">
              <w:rPr>
                <w:rFonts w:ascii="Garamond" w:eastAsia="Times New Roman" w:hAnsi="Garamond" w:cs="Times New Roman"/>
                <w:b/>
                <w:bCs/>
                <w:sz w:val="24"/>
                <w:szCs w:val="24"/>
                <w:lang w:eastAsia="hu-HU"/>
              </w:rPr>
              <w:t>Oldalszám</w:t>
            </w:r>
          </w:p>
        </w:tc>
      </w:tr>
      <w:tr w:rsidR="00676AD2" w:rsidRPr="000B50FB" w14:paraId="417E4098" w14:textId="77777777" w:rsidTr="00676AD2">
        <w:tc>
          <w:tcPr>
            <w:tcW w:w="7227" w:type="dxa"/>
            <w:tcBorders>
              <w:top w:val="single" w:sz="4" w:space="0" w:color="auto"/>
              <w:left w:val="single" w:sz="4" w:space="0" w:color="auto"/>
              <w:bottom w:val="single" w:sz="4" w:space="0" w:color="auto"/>
              <w:right w:val="single" w:sz="4" w:space="0" w:color="auto"/>
            </w:tcBorders>
            <w:hideMark/>
          </w:tcPr>
          <w:p w14:paraId="4393091A" w14:textId="77777777" w:rsidR="00676AD2" w:rsidRPr="000B50FB" w:rsidRDefault="00676AD2" w:rsidP="00676AD2">
            <w:pPr>
              <w:spacing w:after="0" w:line="240" w:lineRule="auto"/>
              <w:rPr>
                <w:rFonts w:ascii="Garamond" w:eastAsia="Times New Roman" w:hAnsi="Garamond" w:cs="Times New Roman"/>
                <w:bCs/>
                <w:sz w:val="24"/>
                <w:szCs w:val="24"/>
                <w:lang w:eastAsia="hu-HU"/>
              </w:rPr>
            </w:pPr>
            <w:r w:rsidRPr="000B50FB">
              <w:rPr>
                <w:rFonts w:ascii="Garamond" w:eastAsia="Times New Roman" w:hAnsi="Garamond" w:cs="Times New Roman"/>
                <w:bCs/>
                <w:sz w:val="24"/>
                <w:szCs w:val="24"/>
                <w:lang w:eastAsia="hu-HU"/>
              </w:rPr>
              <w:t>Felolvasólap (2. számú melléklet)</w:t>
            </w:r>
          </w:p>
        </w:tc>
        <w:tc>
          <w:tcPr>
            <w:tcW w:w="1525" w:type="dxa"/>
            <w:tcBorders>
              <w:top w:val="single" w:sz="4" w:space="0" w:color="auto"/>
              <w:left w:val="single" w:sz="4" w:space="0" w:color="auto"/>
              <w:bottom w:val="single" w:sz="4" w:space="0" w:color="auto"/>
              <w:right w:val="single" w:sz="4" w:space="0" w:color="auto"/>
            </w:tcBorders>
          </w:tcPr>
          <w:p w14:paraId="7AD110CB" w14:textId="77777777" w:rsidR="00676AD2" w:rsidRPr="000B50FB" w:rsidRDefault="00676AD2" w:rsidP="00676AD2">
            <w:pPr>
              <w:spacing w:after="0" w:line="240" w:lineRule="auto"/>
              <w:jc w:val="center"/>
              <w:rPr>
                <w:rFonts w:ascii="Garamond" w:eastAsia="Times New Roman" w:hAnsi="Garamond" w:cs="Times New Roman"/>
                <w:bCs/>
                <w:sz w:val="24"/>
                <w:szCs w:val="24"/>
                <w:lang w:eastAsia="hu-HU"/>
              </w:rPr>
            </w:pPr>
          </w:p>
        </w:tc>
      </w:tr>
      <w:tr w:rsidR="00676AD2" w:rsidRPr="000B50FB" w14:paraId="448515CF" w14:textId="77777777" w:rsidTr="00676AD2">
        <w:tc>
          <w:tcPr>
            <w:tcW w:w="7227" w:type="dxa"/>
            <w:tcBorders>
              <w:top w:val="single" w:sz="4" w:space="0" w:color="auto"/>
              <w:left w:val="single" w:sz="4" w:space="0" w:color="auto"/>
              <w:bottom w:val="single" w:sz="4" w:space="0" w:color="auto"/>
              <w:right w:val="single" w:sz="4" w:space="0" w:color="auto"/>
            </w:tcBorders>
            <w:hideMark/>
          </w:tcPr>
          <w:p w14:paraId="2380E302" w14:textId="77777777" w:rsidR="00676AD2" w:rsidRPr="000B50FB" w:rsidRDefault="00676AD2" w:rsidP="00676AD2">
            <w:pPr>
              <w:spacing w:after="0" w:line="240" w:lineRule="auto"/>
              <w:rPr>
                <w:rFonts w:ascii="Garamond" w:eastAsia="Times New Roman" w:hAnsi="Garamond" w:cs="Times New Roman"/>
                <w:bCs/>
                <w:sz w:val="24"/>
                <w:szCs w:val="24"/>
                <w:lang w:eastAsia="hu-HU"/>
              </w:rPr>
            </w:pPr>
            <w:r w:rsidRPr="000B50FB">
              <w:rPr>
                <w:rFonts w:ascii="Garamond" w:eastAsia="Times New Roman" w:hAnsi="Garamond" w:cs="Times New Roman"/>
                <w:bCs/>
                <w:sz w:val="24"/>
                <w:szCs w:val="24"/>
                <w:lang w:eastAsia="hu-HU"/>
              </w:rPr>
              <w:t>Adatlap (3. számú melléklet)</w:t>
            </w:r>
          </w:p>
        </w:tc>
        <w:tc>
          <w:tcPr>
            <w:tcW w:w="1525" w:type="dxa"/>
            <w:tcBorders>
              <w:top w:val="single" w:sz="4" w:space="0" w:color="auto"/>
              <w:left w:val="single" w:sz="4" w:space="0" w:color="auto"/>
              <w:bottom w:val="single" w:sz="4" w:space="0" w:color="auto"/>
              <w:right w:val="single" w:sz="4" w:space="0" w:color="auto"/>
            </w:tcBorders>
          </w:tcPr>
          <w:p w14:paraId="22918AC3" w14:textId="77777777" w:rsidR="00676AD2" w:rsidRPr="000B50FB" w:rsidRDefault="00676AD2" w:rsidP="00676AD2">
            <w:pPr>
              <w:spacing w:after="0" w:line="240" w:lineRule="auto"/>
              <w:jc w:val="center"/>
              <w:rPr>
                <w:rFonts w:ascii="Garamond" w:eastAsia="Times New Roman" w:hAnsi="Garamond" w:cs="Times New Roman"/>
                <w:bCs/>
                <w:sz w:val="24"/>
                <w:szCs w:val="24"/>
                <w:lang w:eastAsia="hu-HU"/>
              </w:rPr>
            </w:pPr>
          </w:p>
        </w:tc>
      </w:tr>
      <w:tr w:rsidR="00676AD2" w:rsidRPr="000B50FB" w14:paraId="02881F76" w14:textId="77777777" w:rsidTr="00676AD2">
        <w:tc>
          <w:tcPr>
            <w:tcW w:w="7227" w:type="dxa"/>
            <w:tcBorders>
              <w:top w:val="single" w:sz="4" w:space="0" w:color="auto"/>
              <w:left w:val="single" w:sz="4" w:space="0" w:color="auto"/>
              <w:bottom w:val="single" w:sz="4" w:space="0" w:color="auto"/>
              <w:right w:val="single" w:sz="4" w:space="0" w:color="auto"/>
            </w:tcBorders>
            <w:hideMark/>
          </w:tcPr>
          <w:p w14:paraId="40A27E2A" w14:textId="77777777" w:rsidR="00676AD2" w:rsidRPr="000B50FB" w:rsidRDefault="00676AD2" w:rsidP="00DB45B6">
            <w:pPr>
              <w:spacing w:after="0" w:line="240" w:lineRule="auto"/>
              <w:jc w:val="both"/>
              <w:rPr>
                <w:rFonts w:ascii="Garamond" w:eastAsia="Times New Roman" w:hAnsi="Garamond" w:cs="Times New Roman"/>
                <w:bCs/>
                <w:sz w:val="24"/>
                <w:szCs w:val="24"/>
                <w:lang w:eastAsia="hu-HU"/>
              </w:rPr>
            </w:pPr>
            <w:r w:rsidRPr="000B50FB">
              <w:rPr>
                <w:rFonts w:ascii="Garamond" w:eastAsia="Times New Roman" w:hAnsi="Garamond" w:cs="Times New Roman"/>
                <w:bCs/>
                <w:sz w:val="24"/>
                <w:szCs w:val="24"/>
                <w:lang w:eastAsia="hu-HU"/>
              </w:rPr>
              <w:t>Ajánlati nyilatkozat a Kbt. 6</w:t>
            </w:r>
            <w:r w:rsidR="00357F57" w:rsidRPr="000B50FB">
              <w:rPr>
                <w:rFonts w:ascii="Garamond" w:eastAsia="Times New Roman" w:hAnsi="Garamond" w:cs="Times New Roman"/>
                <w:bCs/>
                <w:sz w:val="24"/>
                <w:szCs w:val="24"/>
                <w:lang w:eastAsia="hu-HU"/>
              </w:rPr>
              <w:t>6</w:t>
            </w:r>
            <w:r w:rsidRPr="000B50FB">
              <w:rPr>
                <w:rFonts w:ascii="Garamond" w:eastAsia="Times New Roman" w:hAnsi="Garamond" w:cs="Times New Roman"/>
                <w:bCs/>
                <w:sz w:val="24"/>
                <w:szCs w:val="24"/>
                <w:lang w:eastAsia="hu-HU"/>
              </w:rPr>
              <w:t>. § (</w:t>
            </w:r>
            <w:r w:rsidR="00357F57" w:rsidRPr="000B50FB">
              <w:rPr>
                <w:rFonts w:ascii="Garamond" w:eastAsia="Times New Roman" w:hAnsi="Garamond" w:cs="Times New Roman"/>
                <w:bCs/>
                <w:sz w:val="24"/>
                <w:szCs w:val="24"/>
                <w:lang w:eastAsia="hu-HU"/>
              </w:rPr>
              <w:t>2</w:t>
            </w:r>
            <w:r w:rsidRPr="000B50FB">
              <w:rPr>
                <w:rFonts w:ascii="Garamond" w:eastAsia="Times New Roman" w:hAnsi="Garamond" w:cs="Times New Roman"/>
                <w:bCs/>
                <w:sz w:val="24"/>
                <w:szCs w:val="24"/>
                <w:lang w:eastAsia="hu-HU"/>
              </w:rPr>
              <w:t>) bekezdése alapján (</w:t>
            </w:r>
            <w:r w:rsidR="00DB45B6" w:rsidRPr="000B50FB">
              <w:rPr>
                <w:rFonts w:ascii="Garamond" w:eastAsia="Times New Roman" w:hAnsi="Garamond" w:cs="Times New Roman"/>
                <w:bCs/>
                <w:sz w:val="24"/>
                <w:szCs w:val="24"/>
                <w:lang w:eastAsia="hu-HU"/>
              </w:rPr>
              <w:t>5</w:t>
            </w:r>
            <w:r w:rsidRPr="000B50FB">
              <w:rPr>
                <w:rFonts w:ascii="Garamond" w:eastAsia="Times New Roman" w:hAnsi="Garamond" w:cs="Times New Roman"/>
                <w:bCs/>
                <w:sz w:val="24"/>
                <w:szCs w:val="24"/>
                <w:lang w:eastAsia="hu-HU"/>
              </w:rPr>
              <w:t>. számú melléklet)</w:t>
            </w:r>
          </w:p>
        </w:tc>
        <w:tc>
          <w:tcPr>
            <w:tcW w:w="1525" w:type="dxa"/>
            <w:tcBorders>
              <w:top w:val="single" w:sz="4" w:space="0" w:color="auto"/>
              <w:left w:val="single" w:sz="4" w:space="0" w:color="auto"/>
              <w:bottom w:val="single" w:sz="4" w:space="0" w:color="auto"/>
              <w:right w:val="single" w:sz="4" w:space="0" w:color="auto"/>
            </w:tcBorders>
          </w:tcPr>
          <w:p w14:paraId="34CEF48A" w14:textId="77777777" w:rsidR="00676AD2" w:rsidRPr="000B50FB" w:rsidRDefault="00676AD2" w:rsidP="00676AD2">
            <w:pPr>
              <w:spacing w:after="0" w:line="240" w:lineRule="auto"/>
              <w:jc w:val="center"/>
              <w:rPr>
                <w:rFonts w:ascii="Garamond" w:eastAsia="Times New Roman" w:hAnsi="Garamond" w:cs="Times New Roman"/>
                <w:bCs/>
                <w:sz w:val="24"/>
                <w:szCs w:val="24"/>
                <w:lang w:eastAsia="hu-HU"/>
              </w:rPr>
            </w:pPr>
          </w:p>
        </w:tc>
      </w:tr>
      <w:tr w:rsidR="00676AD2" w:rsidRPr="000B50FB" w14:paraId="08A3649C" w14:textId="77777777" w:rsidTr="00676AD2">
        <w:tc>
          <w:tcPr>
            <w:tcW w:w="7227" w:type="dxa"/>
            <w:tcBorders>
              <w:top w:val="single" w:sz="4" w:space="0" w:color="auto"/>
              <w:left w:val="single" w:sz="4" w:space="0" w:color="auto"/>
              <w:bottom w:val="single" w:sz="4" w:space="0" w:color="auto"/>
              <w:right w:val="single" w:sz="4" w:space="0" w:color="auto"/>
            </w:tcBorders>
            <w:hideMark/>
          </w:tcPr>
          <w:p w14:paraId="3B2BB6BA" w14:textId="77777777" w:rsidR="00676AD2" w:rsidRPr="000B50FB" w:rsidRDefault="00676AD2" w:rsidP="00676AD2">
            <w:pPr>
              <w:spacing w:after="0" w:line="240" w:lineRule="auto"/>
              <w:rPr>
                <w:rFonts w:ascii="Garamond" w:eastAsia="Times New Roman" w:hAnsi="Garamond" w:cs="Times New Roman"/>
                <w:bCs/>
                <w:sz w:val="24"/>
                <w:szCs w:val="24"/>
                <w:lang w:eastAsia="hu-HU"/>
              </w:rPr>
            </w:pPr>
            <w:r w:rsidRPr="000B50FB">
              <w:rPr>
                <w:rFonts w:ascii="Garamond" w:eastAsia="Times New Roman" w:hAnsi="Garamond" w:cs="Times New Roman"/>
                <w:bCs/>
                <w:sz w:val="24"/>
                <w:szCs w:val="24"/>
                <w:lang w:eastAsia="hu-HU"/>
              </w:rPr>
              <w:t>Tartalomjegyzék (oldalszámokkal ellátva)</w:t>
            </w:r>
          </w:p>
        </w:tc>
        <w:tc>
          <w:tcPr>
            <w:tcW w:w="1525" w:type="dxa"/>
            <w:tcBorders>
              <w:top w:val="single" w:sz="4" w:space="0" w:color="auto"/>
              <w:left w:val="single" w:sz="4" w:space="0" w:color="auto"/>
              <w:bottom w:val="single" w:sz="4" w:space="0" w:color="auto"/>
              <w:right w:val="single" w:sz="4" w:space="0" w:color="auto"/>
            </w:tcBorders>
          </w:tcPr>
          <w:p w14:paraId="170DD4A4" w14:textId="77777777" w:rsidR="00676AD2" w:rsidRPr="000B50FB" w:rsidRDefault="00676AD2" w:rsidP="00676AD2">
            <w:pPr>
              <w:spacing w:after="0" w:line="240" w:lineRule="auto"/>
              <w:jc w:val="center"/>
              <w:rPr>
                <w:rFonts w:ascii="Garamond" w:eastAsia="Times New Roman" w:hAnsi="Garamond" w:cs="Times New Roman"/>
                <w:bCs/>
                <w:sz w:val="24"/>
                <w:szCs w:val="24"/>
                <w:lang w:eastAsia="hu-HU"/>
              </w:rPr>
            </w:pPr>
          </w:p>
        </w:tc>
      </w:tr>
      <w:tr w:rsidR="00676AD2" w:rsidRPr="000B50FB" w14:paraId="7D31782A" w14:textId="77777777" w:rsidTr="00676AD2">
        <w:tc>
          <w:tcPr>
            <w:tcW w:w="7227" w:type="dxa"/>
            <w:tcBorders>
              <w:top w:val="single" w:sz="4" w:space="0" w:color="auto"/>
              <w:left w:val="single" w:sz="4" w:space="0" w:color="auto"/>
              <w:bottom w:val="single" w:sz="4" w:space="0" w:color="auto"/>
              <w:right w:val="single" w:sz="4" w:space="0" w:color="auto"/>
            </w:tcBorders>
            <w:shd w:val="clear" w:color="auto" w:fill="92D050"/>
            <w:hideMark/>
          </w:tcPr>
          <w:p w14:paraId="7F575DA7" w14:textId="77777777" w:rsidR="00676AD2" w:rsidRPr="000B50FB" w:rsidRDefault="00676AD2" w:rsidP="00676AD2">
            <w:pPr>
              <w:widowControl w:val="0"/>
              <w:autoSpaceDE w:val="0"/>
              <w:autoSpaceDN w:val="0"/>
              <w:spacing w:after="0" w:line="240" w:lineRule="auto"/>
              <w:jc w:val="both"/>
              <w:rPr>
                <w:rFonts w:ascii="Garamond" w:eastAsia="Times New Roman" w:hAnsi="Garamond" w:cs="Arial"/>
                <w:b/>
                <w:sz w:val="20"/>
                <w:szCs w:val="20"/>
                <w:lang w:eastAsia="hu-HU"/>
              </w:rPr>
            </w:pPr>
            <w:r w:rsidRPr="000B50FB">
              <w:rPr>
                <w:rFonts w:ascii="Garamond" w:eastAsia="Times New Roman" w:hAnsi="Garamond" w:cs="Arial"/>
                <w:b/>
                <w:sz w:val="24"/>
                <w:szCs w:val="24"/>
                <w:lang w:eastAsia="hu-HU"/>
              </w:rPr>
              <w:t>Igazolások, dokumentumok</w:t>
            </w:r>
          </w:p>
        </w:tc>
        <w:tc>
          <w:tcPr>
            <w:tcW w:w="1525" w:type="dxa"/>
            <w:tcBorders>
              <w:top w:val="single" w:sz="4" w:space="0" w:color="auto"/>
              <w:left w:val="single" w:sz="4" w:space="0" w:color="auto"/>
              <w:bottom w:val="single" w:sz="4" w:space="0" w:color="auto"/>
              <w:right w:val="single" w:sz="4" w:space="0" w:color="auto"/>
            </w:tcBorders>
            <w:shd w:val="clear" w:color="auto" w:fill="92D050"/>
          </w:tcPr>
          <w:p w14:paraId="55B0DD95" w14:textId="77777777" w:rsidR="00676AD2" w:rsidRPr="000B50FB" w:rsidRDefault="00676AD2" w:rsidP="00676AD2">
            <w:pPr>
              <w:spacing w:after="0" w:line="240" w:lineRule="auto"/>
              <w:jc w:val="center"/>
              <w:rPr>
                <w:rFonts w:ascii="Garamond" w:eastAsia="Times New Roman" w:hAnsi="Garamond" w:cs="Times New Roman"/>
                <w:bCs/>
                <w:sz w:val="24"/>
                <w:szCs w:val="24"/>
                <w:lang w:eastAsia="hu-HU"/>
              </w:rPr>
            </w:pPr>
          </w:p>
        </w:tc>
      </w:tr>
      <w:tr w:rsidR="00676AD2" w:rsidRPr="000B50FB" w14:paraId="50491181" w14:textId="77777777" w:rsidTr="00676AD2">
        <w:tc>
          <w:tcPr>
            <w:tcW w:w="7227" w:type="dxa"/>
            <w:tcBorders>
              <w:top w:val="single" w:sz="4" w:space="0" w:color="auto"/>
              <w:left w:val="single" w:sz="4" w:space="0" w:color="auto"/>
              <w:bottom w:val="single" w:sz="4" w:space="0" w:color="auto"/>
              <w:right w:val="single" w:sz="4" w:space="0" w:color="auto"/>
            </w:tcBorders>
            <w:hideMark/>
          </w:tcPr>
          <w:p w14:paraId="6DDBD7B2" w14:textId="77777777" w:rsidR="00676AD2" w:rsidRPr="000B50FB" w:rsidRDefault="00624A20" w:rsidP="00DB45B6">
            <w:pPr>
              <w:spacing w:after="0" w:line="240" w:lineRule="auto"/>
              <w:jc w:val="both"/>
              <w:rPr>
                <w:rFonts w:ascii="Garamond" w:eastAsia="Times New Roman" w:hAnsi="Garamond" w:cs="Times New Roman"/>
                <w:bCs/>
                <w:sz w:val="24"/>
                <w:szCs w:val="24"/>
                <w:lang w:eastAsia="hu-HU"/>
              </w:rPr>
            </w:pPr>
            <w:proofErr w:type="gramStart"/>
            <w:r w:rsidRPr="000B50FB">
              <w:rPr>
                <w:rFonts w:ascii="Garamond" w:eastAsia="Times New Roman" w:hAnsi="Garamond" w:cs="Times New Roman"/>
                <w:bCs/>
                <w:sz w:val="24"/>
                <w:szCs w:val="24"/>
                <w:lang w:eastAsia="hu-HU"/>
              </w:rPr>
              <w:t>Ajánlattevő(</w:t>
            </w:r>
            <w:proofErr w:type="gramEnd"/>
            <w:r w:rsidRPr="000B50FB">
              <w:rPr>
                <w:rFonts w:ascii="Garamond" w:eastAsia="Times New Roman" w:hAnsi="Garamond" w:cs="Times New Roman"/>
                <w:bCs/>
                <w:sz w:val="24"/>
                <w:szCs w:val="24"/>
                <w:lang w:eastAsia="hu-HU"/>
              </w:rPr>
              <w:t>k) és adott esetben az alkalmasság igazolásában részt vevő gazdasági szereplő(k) által benyújtott egységes európai közbeszerzési dokumentum(ok) (</w:t>
            </w:r>
            <w:r w:rsidR="00DB45B6" w:rsidRPr="000B50FB">
              <w:rPr>
                <w:rFonts w:ascii="Garamond" w:eastAsia="Times New Roman" w:hAnsi="Garamond" w:cs="Times New Roman"/>
                <w:bCs/>
                <w:sz w:val="24"/>
                <w:szCs w:val="24"/>
                <w:lang w:eastAsia="hu-HU"/>
              </w:rPr>
              <w:t>4</w:t>
            </w:r>
            <w:r w:rsidRPr="000B50FB">
              <w:rPr>
                <w:rFonts w:ascii="Garamond" w:eastAsia="Times New Roman" w:hAnsi="Garamond" w:cs="Times New Roman"/>
                <w:bCs/>
                <w:sz w:val="24"/>
                <w:szCs w:val="24"/>
                <w:lang w:eastAsia="hu-HU"/>
              </w:rPr>
              <w:t>. számú melléklet)</w:t>
            </w:r>
          </w:p>
        </w:tc>
        <w:tc>
          <w:tcPr>
            <w:tcW w:w="1525" w:type="dxa"/>
            <w:tcBorders>
              <w:top w:val="single" w:sz="4" w:space="0" w:color="auto"/>
              <w:left w:val="single" w:sz="4" w:space="0" w:color="auto"/>
              <w:bottom w:val="single" w:sz="4" w:space="0" w:color="auto"/>
              <w:right w:val="single" w:sz="4" w:space="0" w:color="auto"/>
            </w:tcBorders>
          </w:tcPr>
          <w:p w14:paraId="25EEABFF" w14:textId="77777777" w:rsidR="00676AD2" w:rsidRPr="000B50FB" w:rsidRDefault="00676AD2" w:rsidP="00676AD2">
            <w:pPr>
              <w:spacing w:after="0" w:line="240" w:lineRule="auto"/>
              <w:jc w:val="center"/>
              <w:rPr>
                <w:rFonts w:ascii="Garamond" w:eastAsia="Times New Roman" w:hAnsi="Garamond" w:cs="Times New Roman"/>
                <w:bCs/>
                <w:sz w:val="24"/>
                <w:szCs w:val="24"/>
                <w:lang w:eastAsia="hu-HU"/>
              </w:rPr>
            </w:pPr>
          </w:p>
        </w:tc>
      </w:tr>
      <w:tr w:rsidR="00676AD2" w:rsidRPr="000B50FB" w14:paraId="470327E0" w14:textId="77777777" w:rsidTr="00676AD2">
        <w:tc>
          <w:tcPr>
            <w:tcW w:w="7227" w:type="dxa"/>
            <w:tcBorders>
              <w:top w:val="single" w:sz="4" w:space="0" w:color="auto"/>
              <w:left w:val="single" w:sz="4" w:space="0" w:color="auto"/>
              <w:bottom w:val="single" w:sz="4" w:space="0" w:color="auto"/>
              <w:right w:val="single" w:sz="4" w:space="0" w:color="auto"/>
            </w:tcBorders>
            <w:hideMark/>
          </w:tcPr>
          <w:p w14:paraId="1E3160BA" w14:textId="77777777" w:rsidR="00676AD2" w:rsidRPr="000B50FB" w:rsidRDefault="00676AD2" w:rsidP="00DB45B6">
            <w:pPr>
              <w:spacing w:after="0" w:line="240" w:lineRule="auto"/>
              <w:jc w:val="both"/>
              <w:rPr>
                <w:rFonts w:ascii="Garamond" w:eastAsia="Times New Roman" w:hAnsi="Garamond" w:cs="Times New Roman"/>
                <w:bCs/>
                <w:sz w:val="24"/>
                <w:szCs w:val="24"/>
                <w:lang w:eastAsia="hu-HU"/>
              </w:rPr>
            </w:pPr>
            <w:r w:rsidRPr="000B50FB">
              <w:rPr>
                <w:rFonts w:ascii="Garamond" w:eastAsia="Times New Roman" w:hAnsi="Garamond" w:cs="Times New Roman"/>
                <w:bCs/>
                <w:sz w:val="24"/>
                <w:szCs w:val="24"/>
                <w:lang w:eastAsia="hu-HU"/>
              </w:rPr>
              <w:t>Ajánlattevő nyilatkozata</w:t>
            </w:r>
            <w:r w:rsidRPr="000B50FB">
              <w:rPr>
                <w:rFonts w:ascii="Garamond" w:eastAsia="Times New Roman" w:hAnsi="Garamond" w:cs="Times New Roman"/>
                <w:sz w:val="24"/>
                <w:szCs w:val="18"/>
                <w:lang w:eastAsia="hu-HU"/>
              </w:rPr>
              <w:t xml:space="preserve">, </w:t>
            </w:r>
            <w:r w:rsidRPr="000B50FB">
              <w:rPr>
                <w:rFonts w:ascii="Garamond" w:eastAsia="Times New Roman" w:hAnsi="Garamond" w:cs="Times New Roman"/>
                <w:bCs/>
                <w:sz w:val="24"/>
                <w:szCs w:val="24"/>
                <w:lang w:eastAsia="hu-HU"/>
              </w:rPr>
              <w:t xml:space="preserve">hogy </w:t>
            </w:r>
            <w:r w:rsidRPr="000B50FB">
              <w:rPr>
                <w:rFonts w:ascii="Garamond" w:eastAsia="Times New Roman" w:hAnsi="Garamond" w:cs="Times New Roman"/>
                <w:sz w:val="24"/>
                <w:szCs w:val="18"/>
                <w:lang w:eastAsia="hu-HU"/>
              </w:rPr>
              <w:t>vele szemben nincsen folyamatban változásbejegyzési eljárás (</w:t>
            </w:r>
            <w:r w:rsidR="00B15427" w:rsidRPr="000B50FB">
              <w:rPr>
                <w:rFonts w:ascii="Garamond" w:eastAsia="Times New Roman" w:hAnsi="Garamond" w:cs="Times New Roman"/>
                <w:sz w:val="24"/>
                <w:szCs w:val="18"/>
                <w:lang w:eastAsia="hu-HU"/>
              </w:rPr>
              <w:t>1</w:t>
            </w:r>
            <w:r w:rsidR="00E5311B" w:rsidRPr="000B50FB">
              <w:rPr>
                <w:rFonts w:ascii="Garamond" w:eastAsia="Times New Roman" w:hAnsi="Garamond" w:cs="Times New Roman"/>
                <w:sz w:val="24"/>
                <w:szCs w:val="18"/>
                <w:lang w:eastAsia="hu-HU"/>
              </w:rPr>
              <w:t>7</w:t>
            </w:r>
            <w:r w:rsidRPr="000B50FB">
              <w:rPr>
                <w:rFonts w:ascii="Garamond" w:eastAsia="Times New Roman" w:hAnsi="Garamond" w:cs="Times New Roman"/>
                <w:sz w:val="24"/>
                <w:szCs w:val="18"/>
                <w:lang w:eastAsia="hu-HU"/>
              </w:rPr>
              <w:t xml:space="preserve">. számú melléklet), </w:t>
            </w:r>
            <w:r w:rsidRPr="000B50FB">
              <w:rPr>
                <w:rFonts w:ascii="Garamond" w:eastAsia="Times New Roman" w:hAnsi="Garamond" w:cs="Times New Roman"/>
                <w:sz w:val="24"/>
                <w:szCs w:val="18"/>
                <w:u w:val="single"/>
                <w:lang w:eastAsia="hu-HU"/>
              </w:rPr>
              <w:t>vagy</w:t>
            </w:r>
            <w:r w:rsidRPr="000B50FB">
              <w:rPr>
                <w:rFonts w:ascii="Garamond" w:eastAsia="Times New Roman" w:hAnsi="Garamond" w:cs="Times New Roman"/>
                <w:sz w:val="24"/>
                <w:szCs w:val="18"/>
                <w:lang w:eastAsia="hu-HU"/>
              </w:rPr>
              <w:t xml:space="preserve"> folyamatban lévő változásbejegyzési eljárás esetében a cégbírósághoz benyújtott változásbejegyzési kérelmet és az annak érkezéséről a cégbíróság által megküldött igazolást</w:t>
            </w:r>
          </w:p>
        </w:tc>
        <w:tc>
          <w:tcPr>
            <w:tcW w:w="1525" w:type="dxa"/>
            <w:tcBorders>
              <w:top w:val="single" w:sz="4" w:space="0" w:color="auto"/>
              <w:left w:val="single" w:sz="4" w:space="0" w:color="auto"/>
              <w:bottom w:val="single" w:sz="4" w:space="0" w:color="auto"/>
              <w:right w:val="single" w:sz="4" w:space="0" w:color="auto"/>
            </w:tcBorders>
          </w:tcPr>
          <w:p w14:paraId="67587165" w14:textId="77777777" w:rsidR="00676AD2" w:rsidRPr="000B50FB" w:rsidRDefault="00676AD2" w:rsidP="00676AD2">
            <w:pPr>
              <w:spacing w:after="0" w:line="240" w:lineRule="auto"/>
              <w:jc w:val="center"/>
              <w:rPr>
                <w:rFonts w:ascii="Garamond" w:eastAsia="Times New Roman" w:hAnsi="Garamond" w:cs="Times New Roman"/>
                <w:bCs/>
                <w:sz w:val="24"/>
                <w:szCs w:val="24"/>
                <w:lang w:eastAsia="hu-HU"/>
              </w:rPr>
            </w:pPr>
          </w:p>
        </w:tc>
      </w:tr>
      <w:tr w:rsidR="00676AD2" w:rsidRPr="000B50FB" w14:paraId="62638105" w14:textId="77777777" w:rsidTr="00676AD2">
        <w:tc>
          <w:tcPr>
            <w:tcW w:w="7227" w:type="dxa"/>
            <w:tcBorders>
              <w:top w:val="single" w:sz="4" w:space="0" w:color="auto"/>
              <w:left w:val="single" w:sz="4" w:space="0" w:color="auto"/>
              <w:bottom w:val="single" w:sz="4" w:space="0" w:color="auto"/>
              <w:right w:val="single" w:sz="4" w:space="0" w:color="auto"/>
            </w:tcBorders>
            <w:hideMark/>
          </w:tcPr>
          <w:p w14:paraId="5F1DA3B3" w14:textId="77777777" w:rsidR="00230D9E" w:rsidRPr="000B50FB" w:rsidRDefault="00230D9E" w:rsidP="00230D9E">
            <w:pPr>
              <w:spacing w:after="0" w:line="240" w:lineRule="auto"/>
              <w:jc w:val="both"/>
              <w:rPr>
                <w:rFonts w:ascii="Garamond" w:eastAsia="Times New Roman" w:hAnsi="Garamond" w:cs="Times New Roman"/>
                <w:bCs/>
                <w:sz w:val="24"/>
                <w:szCs w:val="24"/>
                <w:lang w:eastAsia="hu-HU"/>
              </w:rPr>
            </w:pPr>
            <w:r w:rsidRPr="000B50FB">
              <w:rPr>
                <w:rFonts w:ascii="Garamond" w:eastAsia="Times New Roman" w:hAnsi="Garamond" w:cs="Times New Roman"/>
                <w:bCs/>
                <w:sz w:val="24"/>
                <w:szCs w:val="24"/>
                <w:lang w:eastAsia="hu-HU"/>
              </w:rPr>
              <w:t>Ajánlattevőnek, alvállalkozójának és adott esetben az alkalmasság igazolásában részt vevő más szervezetnek az alábbi cégokmányokat kell az ajánlathoz csatolni</w:t>
            </w:r>
          </w:p>
          <w:p w14:paraId="0F1DF661" w14:textId="77777777" w:rsidR="00230D9E" w:rsidRPr="000B50FB" w:rsidRDefault="00230D9E" w:rsidP="00230D9E">
            <w:pPr>
              <w:spacing w:after="0" w:line="240" w:lineRule="auto"/>
              <w:jc w:val="both"/>
              <w:rPr>
                <w:rFonts w:ascii="Garamond" w:eastAsia="Times New Roman" w:hAnsi="Garamond" w:cs="Times New Roman"/>
                <w:bCs/>
                <w:sz w:val="24"/>
                <w:szCs w:val="24"/>
                <w:lang w:eastAsia="hu-HU"/>
              </w:rPr>
            </w:pPr>
            <w:r w:rsidRPr="000B50FB">
              <w:rPr>
                <w:rFonts w:ascii="Garamond" w:eastAsia="Times New Roman" w:hAnsi="Garamond" w:cs="Times New Roman"/>
                <w:bCs/>
                <w:sz w:val="24"/>
                <w:szCs w:val="24"/>
                <w:lang w:eastAsia="hu-HU"/>
              </w:rPr>
              <w:t>- ajánlatot aláírók aláírási címpéldányát, vagy a 2006. évi V. törvény 9. § (1) bekezdés szerinti aláírás-mintáját, külföldi illetőségű ajánlattevő esetén az ennek megfeleltethető dokumentumot (amennyiben ilyen dokumentum az adott országban nem ismert, teljes bizonyító erejű magánokiratba vagy ügyvéd/közjegyző előtt tett okiratba foglalt aláírás-minta);</w:t>
            </w:r>
          </w:p>
          <w:p w14:paraId="0B818D61" w14:textId="77777777" w:rsidR="00676AD2" w:rsidRPr="000B50FB" w:rsidRDefault="00230D9E" w:rsidP="00230D9E">
            <w:pPr>
              <w:spacing w:after="0" w:line="240" w:lineRule="auto"/>
              <w:jc w:val="both"/>
              <w:rPr>
                <w:rFonts w:ascii="Garamond" w:eastAsia="Times New Roman" w:hAnsi="Garamond" w:cs="Times New Roman"/>
                <w:bCs/>
                <w:sz w:val="24"/>
                <w:szCs w:val="24"/>
                <w:lang w:eastAsia="hu-HU"/>
              </w:rPr>
            </w:pPr>
            <w:r w:rsidRPr="000B50FB">
              <w:rPr>
                <w:rFonts w:ascii="Garamond" w:eastAsia="Times New Roman" w:hAnsi="Garamond" w:cs="Times New Roman"/>
                <w:bCs/>
                <w:sz w:val="24"/>
                <w:szCs w:val="24"/>
                <w:lang w:eastAsia="hu-HU"/>
              </w:rPr>
              <w:t xml:space="preserve">- a cégkivonatban nem szereplő </w:t>
            </w:r>
            <w:proofErr w:type="gramStart"/>
            <w:r w:rsidRPr="000B50FB">
              <w:rPr>
                <w:rFonts w:ascii="Garamond" w:eastAsia="Times New Roman" w:hAnsi="Garamond" w:cs="Times New Roman"/>
                <w:bCs/>
                <w:sz w:val="24"/>
                <w:szCs w:val="24"/>
                <w:lang w:eastAsia="hu-HU"/>
              </w:rPr>
              <w:t>kötelezettségvállaló(</w:t>
            </w:r>
            <w:proofErr w:type="gramEnd"/>
            <w:r w:rsidRPr="000B50FB">
              <w:rPr>
                <w:rFonts w:ascii="Garamond" w:eastAsia="Times New Roman" w:hAnsi="Garamond" w:cs="Times New Roman"/>
                <w:bCs/>
                <w:sz w:val="24"/>
                <w:szCs w:val="24"/>
                <w:lang w:eastAsia="hu-HU"/>
              </w:rPr>
              <w:t>k) esetében a cégjegyzésre jogosult személytől származó, az ajánlat aláírására vonatkozó (a meghatalmazó és a meghatalmazott aláírását is tartalmazó) írásos meghatalmazást.</w:t>
            </w:r>
          </w:p>
        </w:tc>
        <w:tc>
          <w:tcPr>
            <w:tcW w:w="1525" w:type="dxa"/>
            <w:tcBorders>
              <w:top w:val="single" w:sz="4" w:space="0" w:color="auto"/>
              <w:left w:val="single" w:sz="4" w:space="0" w:color="auto"/>
              <w:bottom w:val="single" w:sz="4" w:space="0" w:color="auto"/>
              <w:right w:val="single" w:sz="4" w:space="0" w:color="auto"/>
            </w:tcBorders>
          </w:tcPr>
          <w:p w14:paraId="0419872D" w14:textId="77777777" w:rsidR="00676AD2" w:rsidRPr="000B50FB" w:rsidRDefault="00676AD2" w:rsidP="00676AD2">
            <w:pPr>
              <w:spacing w:after="0" w:line="240" w:lineRule="auto"/>
              <w:jc w:val="center"/>
              <w:rPr>
                <w:rFonts w:ascii="Garamond" w:eastAsia="Times New Roman" w:hAnsi="Garamond" w:cs="Times New Roman"/>
                <w:bCs/>
                <w:sz w:val="24"/>
                <w:szCs w:val="24"/>
                <w:lang w:eastAsia="hu-HU"/>
              </w:rPr>
            </w:pPr>
          </w:p>
        </w:tc>
      </w:tr>
      <w:tr w:rsidR="00676AD2" w:rsidRPr="000B50FB" w14:paraId="7A3E0F13" w14:textId="77777777" w:rsidTr="00676AD2">
        <w:tc>
          <w:tcPr>
            <w:tcW w:w="7227" w:type="dxa"/>
            <w:tcBorders>
              <w:top w:val="single" w:sz="4" w:space="0" w:color="auto"/>
              <w:left w:val="single" w:sz="4" w:space="0" w:color="auto"/>
              <w:bottom w:val="single" w:sz="4" w:space="0" w:color="auto"/>
              <w:right w:val="single" w:sz="4" w:space="0" w:color="auto"/>
            </w:tcBorders>
            <w:hideMark/>
          </w:tcPr>
          <w:p w14:paraId="1E597516" w14:textId="77777777" w:rsidR="00676AD2" w:rsidRPr="000B50FB" w:rsidRDefault="00676AD2" w:rsidP="00F826C7">
            <w:pPr>
              <w:spacing w:after="0" w:line="240" w:lineRule="auto"/>
              <w:jc w:val="both"/>
              <w:rPr>
                <w:rFonts w:ascii="Garamond" w:eastAsia="Times New Roman" w:hAnsi="Garamond" w:cs="Times New Roman"/>
                <w:bCs/>
                <w:sz w:val="24"/>
                <w:szCs w:val="24"/>
                <w:lang w:eastAsia="hu-HU"/>
              </w:rPr>
            </w:pPr>
            <w:r w:rsidRPr="000B50FB">
              <w:rPr>
                <w:rFonts w:ascii="Garamond" w:eastAsia="Times New Roman" w:hAnsi="Garamond" w:cs="Times New Roman"/>
                <w:bCs/>
                <w:sz w:val="24"/>
                <w:szCs w:val="24"/>
                <w:lang w:eastAsia="hu-HU"/>
              </w:rPr>
              <w:t>Közös ajánlattevők jelen közbeszerzési eljárás</w:t>
            </w:r>
            <w:r w:rsidR="00616D0D" w:rsidRPr="000B50FB">
              <w:rPr>
                <w:rFonts w:ascii="Garamond" w:eastAsia="Times New Roman" w:hAnsi="Garamond" w:cs="Times New Roman"/>
                <w:bCs/>
                <w:sz w:val="24"/>
                <w:szCs w:val="24"/>
                <w:lang w:eastAsia="hu-HU"/>
              </w:rPr>
              <w:t>ra tekintettel aláírt hatályos „közös Ajánlattevői megállapodása”</w:t>
            </w:r>
            <w:r w:rsidRPr="000B50FB">
              <w:rPr>
                <w:rFonts w:ascii="Garamond" w:eastAsia="Times New Roman" w:hAnsi="Garamond" w:cs="Times New Roman"/>
                <w:bCs/>
                <w:sz w:val="24"/>
                <w:szCs w:val="24"/>
                <w:lang w:eastAsia="hu-HU"/>
              </w:rPr>
              <w:t xml:space="preserve"> (közös ajánlattétel esetén) </w:t>
            </w:r>
            <w:r w:rsidR="00F826C7" w:rsidRPr="000B50FB">
              <w:rPr>
                <w:rFonts w:ascii="Garamond" w:eastAsia="Times New Roman" w:hAnsi="Garamond" w:cs="Times New Roman"/>
                <w:bCs/>
                <w:sz w:val="24"/>
                <w:szCs w:val="24"/>
                <w:lang w:eastAsia="hu-HU"/>
              </w:rPr>
              <w:t>a közbeszerzési dokumentum</w:t>
            </w:r>
            <w:r w:rsidRPr="000B50FB">
              <w:rPr>
                <w:rFonts w:ascii="Garamond" w:eastAsia="Times New Roman" w:hAnsi="Garamond" w:cs="Times New Roman"/>
                <w:bCs/>
                <w:sz w:val="24"/>
                <w:szCs w:val="24"/>
                <w:lang w:eastAsia="hu-HU"/>
              </w:rPr>
              <w:t xml:space="preserve"> szerinti tartalommal - Opcionális</w:t>
            </w:r>
          </w:p>
        </w:tc>
        <w:tc>
          <w:tcPr>
            <w:tcW w:w="1525" w:type="dxa"/>
            <w:tcBorders>
              <w:top w:val="single" w:sz="4" w:space="0" w:color="auto"/>
              <w:left w:val="single" w:sz="4" w:space="0" w:color="auto"/>
              <w:bottom w:val="single" w:sz="4" w:space="0" w:color="auto"/>
              <w:right w:val="single" w:sz="4" w:space="0" w:color="auto"/>
            </w:tcBorders>
          </w:tcPr>
          <w:p w14:paraId="68ED7F6B" w14:textId="77777777" w:rsidR="00676AD2" w:rsidRPr="000B50FB" w:rsidRDefault="00676AD2" w:rsidP="00676AD2">
            <w:pPr>
              <w:spacing w:after="0" w:line="240" w:lineRule="auto"/>
              <w:jc w:val="center"/>
              <w:rPr>
                <w:rFonts w:ascii="Garamond" w:eastAsia="Times New Roman" w:hAnsi="Garamond" w:cs="Times New Roman"/>
                <w:bCs/>
                <w:sz w:val="24"/>
                <w:szCs w:val="24"/>
                <w:lang w:eastAsia="hu-HU"/>
              </w:rPr>
            </w:pPr>
          </w:p>
        </w:tc>
      </w:tr>
      <w:tr w:rsidR="00676AD2" w:rsidRPr="000B50FB" w14:paraId="07219160" w14:textId="77777777" w:rsidTr="00676AD2">
        <w:tc>
          <w:tcPr>
            <w:tcW w:w="7227" w:type="dxa"/>
            <w:tcBorders>
              <w:top w:val="single" w:sz="4" w:space="0" w:color="auto"/>
              <w:left w:val="single" w:sz="4" w:space="0" w:color="auto"/>
              <w:bottom w:val="single" w:sz="4" w:space="0" w:color="auto"/>
              <w:right w:val="single" w:sz="4" w:space="0" w:color="auto"/>
            </w:tcBorders>
            <w:shd w:val="clear" w:color="auto" w:fill="92D050"/>
            <w:hideMark/>
          </w:tcPr>
          <w:p w14:paraId="39D538A0" w14:textId="77777777" w:rsidR="00676AD2" w:rsidRPr="000B50FB" w:rsidRDefault="00676AD2" w:rsidP="00676AD2">
            <w:pPr>
              <w:spacing w:after="0" w:line="240" w:lineRule="auto"/>
              <w:rPr>
                <w:rFonts w:ascii="Garamond" w:eastAsia="Times New Roman" w:hAnsi="Garamond" w:cs="Times New Roman"/>
                <w:b/>
                <w:bCs/>
                <w:sz w:val="24"/>
                <w:szCs w:val="24"/>
                <w:lang w:eastAsia="hu-HU"/>
              </w:rPr>
            </w:pPr>
            <w:r w:rsidRPr="000B50FB">
              <w:rPr>
                <w:rFonts w:ascii="Garamond" w:eastAsia="Times New Roman" w:hAnsi="Garamond" w:cs="Times New Roman"/>
                <w:b/>
                <w:bCs/>
                <w:sz w:val="24"/>
                <w:szCs w:val="24"/>
                <w:lang w:eastAsia="hu-HU"/>
              </w:rPr>
              <w:t>Egyéb igazolások, dokumentumok</w:t>
            </w:r>
          </w:p>
        </w:tc>
        <w:tc>
          <w:tcPr>
            <w:tcW w:w="1525" w:type="dxa"/>
            <w:tcBorders>
              <w:top w:val="single" w:sz="4" w:space="0" w:color="auto"/>
              <w:left w:val="single" w:sz="4" w:space="0" w:color="auto"/>
              <w:bottom w:val="single" w:sz="4" w:space="0" w:color="auto"/>
              <w:right w:val="single" w:sz="4" w:space="0" w:color="auto"/>
            </w:tcBorders>
            <w:shd w:val="clear" w:color="auto" w:fill="92D050"/>
          </w:tcPr>
          <w:p w14:paraId="43EA1B2E" w14:textId="77777777" w:rsidR="00676AD2" w:rsidRPr="000B50FB" w:rsidRDefault="00676AD2" w:rsidP="00676AD2">
            <w:pPr>
              <w:spacing w:after="0" w:line="240" w:lineRule="auto"/>
              <w:jc w:val="center"/>
              <w:rPr>
                <w:rFonts w:ascii="Garamond" w:eastAsia="Times New Roman" w:hAnsi="Garamond" w:cs="Times New Roman"/>
                <w:bCs/>
                <w:sz w:val="24"/>
                <w:szCs w:val="24"/>
                <w:lang w:eastAsia="hu-HU"/>
              </w:rPr>
            </w:pPr>
          </w:p>
        </w:tc>
      </w:tr>
      <w:tr w:rsidR="00676AD2" w:rsidRPr="000B50FB" w14:paraId="1FD621B3" w14:textId="77777777" w:rsidTr="00676AD2">
        <w:tc>
          <w:tcPr>
            <w:tcW w:w="7227" w:type="dxa"/>
            <w:tcBorders>
              <w:top w:val="single" w:sz="4" w:space="0" w:color="auto"/>
              <w:left w:val="single" w:sz="4" w:space="0" w:color="auto"/>
              <w:bottom w:val="single" w:sz="4" w:space="0" w:color="auto"/>
              <w:right w:val="single" w:sz="4" w:space="0" w:color="auto"/>
            </w:tcBorders>
            <w:hideMark/>
          </w:tcPr>
          <w:p w14:paraId="2DD2C54D" w14:textId="77777777" w:rsidR="00676AD2" w:rsidRPr="000B50FB" w:rsidRDefault="00742835" w:rsidP="00E5311B">
            <w:pPr>
              <w:spacing w:after="0" w:line="240" w:lineRule="auto"/>
              <w:jc w:val="both"/>
              <w:rPr>
                <w:rFonts w:ascii="Garamond" w:eastAsia="Times New Roman" w:hAnsi="Garamond" w:cs="Times New Roman"/>
                <w:bCs/>
                <w:sz w:val="24"/>
                <w:szCs w:val="24"/>
                <w:lang w:eastAsia="hu-HU"/>
              </w:rPr>
            </w:pPr>
            <w:r w:rsidRPr="000B50FB">
              <w:rPr>
                <w:rFonts w:ascii="Garamond" w:eastAsia="Times New Roman" w:hAnsi="Garamond" w:cs="Times New Roman"/>
                <w:bCs/>
                <w:sz w:val="24"/>
                <w:szCs w:val="24"/>
                <w:lang w:eastAsia="hu-HU"/>
              </w:rPr>
              <w:t>A Kbt. 66. § (6</w:t>
            </w:r>
            <w:r w:rsidR="00676AD2" w:rsidRPr="000B50FB">
              <w:rPr>
                <w:rFonts w:ascii="Garamond" w:eastAsia="Times New Roman" w:hAnsi="Garamond" w:cs="Times New Roman"/>
                <w:bCs/>
                <w:sz w:val="24"/>
                <w:szCs w:val="24"/>
                <w:lang w:eastAsia="hu-HU"/>
              </w:rPr>
              <w:t>) bekezdése szerinti nyilatkozat (1</w:t>
            </w:r>
            <w:r w:rsidR="00E5311B" w:rsidRPr="000B50FB">
              <w:rPr>
                <w:rFonts w:ascii="Garamond" w:eastAsia="Times New Roman" w:hAnsi="Garamond" w:cs="Times New Roman"/>
                <w:bCs/>
                <w:sz w:val="24"/>
                <w:szCs w:val="24"/>
                <w:lang w:eastAsia="hu-HU"/>
              </w:rPr>
              <w:t>2</w:t>
            </w:r>
            <w:r w:rsidR="00676AD2" w:rsidRPr="000B50FB">
              <w:rPr>
                <w:rFonts w:ascii="Garamond" w:eastAsia="Times New Roman" w:hAnsi="Garamond" w:cs="Times New Roman"/>
                <w:bCs/>
                <w:sz w:val="24"/>
                <w:szCs w:val="24"/>
                <w:lang w:eastAsia="hu-HU"/>
              </w:rPr>
              <w:t>. számú melléklet)</w:t>
            </w:r>
          </w:p>
        </w:tc>
        <w:tc>
          <w:tcPr>
            <w:tcW w:w="1525" w:type="dxa"/>
            <w:tcBorders>
              <w:top w:val="single" w:sz="4" w:space="0" w:color="auto"/>
              <w:left w:val="single" w:sz="4" w:space="0" w:color="auto"/>
              <w:bottom w:val="single" w:sz="4" w:space="0" w:color="auto"/>
              <w:right w:val="single" w:sz="4" w:space="0" w:color="auto"/>
            </w:tcBorders>
          </w:tcPr>
          <w:p w14:paraId="09E7E202" w14:textId="77777777" w:rsidR="00676AD2" w:rsidRPr="000B50FB" w:rsidRDefault="00676AD2" w:rsidP="00676AD2">
            <w:pPr>
              <w:spacing w:after="0" w:line="240" w:lineRule="auto"/>
              <w:jc w:val="center"/>
              <w:rPr>
                <w:rFonts w:ascii="Garamond" w:eastAsia="Times New Roman" w:hAnsi="Garamond" w:cs="Times New Roman"/>
                <w:bCs/>
                <w:sz w:val="24"/>
                <w:szCs w:val="24"/>
                <w:lang w:eastAsia="hu-HU"/>
              </w:rPr>
            </w:pPr>
          </w:p>
        </w:tc>
      </w:tr>
      <w:tr w:rsidR="00676AD2" w:rsidRPr="000B50FB" w14:paraId="0C7FB2F9" w14:textId="77777777" w:rsidTr="00676AD2">
        <w:tc>
          <w:tcPr>
            <w:tcW w:w="7227" w:type="dxa"/>
            <w:tcBorders>
              <w:top w:val="single" w:sz="4" w:space="0" w:color="auto"/>
              <w:left w:val="single" w:sz="4" w:space="0" w:color="auto"/>
              <w:bottom w:val="single" w:sz="4" w:space="0" w:color="auto"/>
              <w:right w:val="single" w:sz="4" w:space="0" w:color="auto"/>
            </w:tcBorders>
            <w:hideMark/>
          </w:tcPr>
          <w:p w14:paraId="74D781A1" w14:textId="77777777" w:rsidR="00676AD2" w:rsidRPr="000B50FB" w:rsidRDefault="00742835" w:rsidP="00E5311B">
            <w:pPr>
              <w:spacing w:after="0" w:line="240" w:lineRule="auto"/>
              <w:jc w:val="both"/>
              <w:rPr>
                <w:rFonts w:ascii="Garamond" w:eastAsia="Times New Roman" w:hAnsi="Garamond" w:cs="Times New Roman"/>
                <w:bCs/>
                <w:sz w:val="24"/>
                <w:szCs w:val="24"/>
                <w:lang w:eastAsia="hu-HU"/>
              </w:rPr>
            </w:pPr>
            <w:r w:rsidRPr="000B50FB">
              <w:rPr>
                <w:rFonts w:ascii="Garamond" w:eastAsia="Times New Roman" w:hAnsi="Garamond" w:cs="Times New Roman"/>
                <w:bCs/>
                <w:sz w:val="24"/>
                <w:szCs w:val="24"/>
                <w:lang w:eastAsia="hu-HU"/>
              </w:rPr>
              <w:t>A Kbt. 67</w:t>
            </w:r>
            <w:r w:rsidR="00676AD2" w:rsidRPr="000B50FB">
              <w:rPr>
                <w:rFonts w:ascii="Garamond" w:eastAsia="Times New Roman" w:hAnsi="Garamond" w:cs="Times New Roman"/>
                <w:bCs/>
                <w:sz w:val="24"/>
                <w:szCs w:val="24"/>
                <w:lang w:eastAsia="hu-HU"/>
              </w:rPr>
              <w:t>. § (</w:t>
            </w:r>
            <w:r w:rsidRPr="000B50FB">
              <w:rPr>
                <w:rFonts w:ascii="Garamond" w:eastAsia="Times New Roman" w:hAnsi="Garamond" w:cs="Times New Roman"/>
                <w:bCs/>
                <w:sz w:val="24"/>
                <w:szCs w:val="24"/>
                <w:lang w:eastAsia="hu-HU"/>
              </w:rPr>
              <w:t>4</w:t>
            </w:r>
            <w:r w:rsidR="00676AD2" w:rsidRPr="000B50FB">
              <w:rPr>
                <w:rFonts w:ascii="Garamond" w:eastAsia="Times New Roman" w:hAnsi="Garamond" w:cs="Times New Roman"/>
                <w:bCs/>
                <w:sz w:val="24"/>
                <w:szCs w:val="24"/>
                <w:lang w:eastAsia="hu-HU"/>
              </w:rPr>
              <w:t>) bekezdése szerinti nyilatkozat (1</w:t>
            </w:r>
            <w:r w:rsidR="00E5311B" w:rsidRPr="000B50FB">
              <w:rPr>
                <w:rFonts w:ascii="Garamond" w:eastAsia="Times New Roman" w:hAnsi="Garamond" w:cs="Times New Roman"/>
                <w:bCs/>
                <w:sz w:val="24"/>
                <w:szCs w:val="24"/>
                <w:lang w:eastAsia="hu-HU"/>
              </w:rPr>
              <w:t>3</w:t>
            </w:r>
            <w:r w:rsidR="00676AD2" w:rsidRPr="000B50FB">
              <w:rPr>
                <w:rFonts w:ascii="Garamond" w:eastAsia="Times New Roman" w:hAnsi="Garamond" w:cs="Times New Roman"/>
                <w:bCs/>
                <w:sz w:val="24"/>
                <w:szCs w:val="24"/>
                <w:lang w:eastAsia="hu-HU"/>
              </w:rPr>
              <w:t>. számú melléklet)</w:t>
            </w:r>
          </w:p>
        </w:tc>
        <w:tc>
          <w:tcPr>
            <w:tcW w:w="1525" w:type="dxa"/>
            <w:tcBorders>
              <w:top w:val="single" w:sz="4" w:space="0" w:color="auto"/>
              <w:left w:val="single" w:sz="4" w:space="0" w:color="auto"/>
              <w:bottom w:val="single" w:sz="4" w:space="0" w:color="auto"/>
              <w:right w:val="single" w:sz="4" w:space="0" w:color="auto"/>
            </w:tcBorders>
          </w:tcPr>
          <w:p w14:paraId="0A94E0C6" w14:textId="77777777" w:rsidR="00676AD2" w:rsidRPr="000B50FB" w:rsidRDefault="00676AD2" w:rsidP="00676AD2">
            <w:pPr>
              <w:spacing w:after="0" w:line="240" w:lineRule="auto"/>
              <w:jc w:val="center"/>
              <w:rPr>
                <w:rFonts w:ascii="Garamond" w:eastAsia="Times New Roman" w:hAnsi="Garamond" w:cs="Times New Roman"/>
                <w:bCs/>
                <w:sz w:val="24"/>
                <w:szCs w:val="24"/>
                <w:lang w:eastAsia="hu-HU"/>
              </w:rPr>
            </w:pPr>
          </w:p>
        </w:tc>
      </w:tr>
      <w:tr w:rsidR="00676AD2" w:rsidRPr="000B50FB" w14:paraId="617136F8" w14:textId="77777777" w:rsidTr="00676AD2">
        <w:tc>
          <w:tcPr>
            <w:tcW w:w="7227" w:type="dxa"/>
            <w:tcBorders>
              <w:top w:val="single" w:sz="4" w:space="0" w:color="auto"/>
              <w:left w:val="single" w:sz="4" w:space="0" w:color="auto"/>
              <w:bottom w:val="single" w:sz="4" w:space="0" w:color="auto"/>
              <w:right w:val="single" w:sz="4" w:space="0" w:color="auto"/>
            </w:tcBorders>
            <w:hideMark/>
          </w:tcPr>
          <w:p w14:paraId="1A019FEC" w14:textId="77777777" w:rsidR="00676AD2" w:rsidRPr="000B50FB" w:rsidRDefault="00742835" w:rsidP="00E5311B">
            <w:pPr>
              <w:spacing w:after="0" w:line="240" w:lineRule="auto"/>
              <w:jc w:val="both"/>
              <w:rPr>
                <w:rFonts w:ascii="Garamond" w:eastAsia="Times New Roman" w:hAnsi="Garamond" w:cs="Times New Roman"/>
                <w:bCs/>
                <w:sz w:val="24"/>
                <w:szCs w:val="24"/>
                <w:lang w:eastAsia="hu-HU"/>
              </w:rPr>
            </w:pPr>
            <w:r w:rsidRPr="000B50FB">
              <w:rPr>
                <w:rFonts w:ascii="Garamond" w:eastAsia="Times New Roman" w:hAnsi="Garamond" w:cs="Times New Roman"/>
                <w:bCs/>
                <w:sz w:val="24"/>
                <w:szCs w:val="24"/>
                <w:lang w:eastAsia="hu-HU"/>
              </w:rPr>
              <w:t>A Kbt. 66</w:t>
            </w:r>
            <w:r w:rsidR="00676AD2" w:rsidRPr="000B50FB">
              <w:rPr>
                <w:rFonts w:ascii="Garamond" w:eastAsia="Times New Roman" w:hAnsi="Garamond" w:cs="Times New Roman"/>
                <w:bCs/>
                <w:sz w:val="24"/>
                <w:szCs w:val="24"/>
                <w:lang w:eastAsia="hu-HU"/>
              </w:rPr>
              <w:t>. § (</w:t>
            </w:r>
            <w:r w:rsidRPr="000B50FB">
              <w:rPr>
                <w:rFonts w:ascii="Garamond" w:eastAsia="Times New Roman" w:hAnsi="Garamond" w:cs="Times New Roman"/>
                <w:bCs/>
                <w:sz w:val="24"/>
                <w:szCs w:val="24"/>
                <w:lang w:eastAsia="hu-HU"/>
              </w:rPr>
              <w:t>4</w:t>
            </w:r>
            <w:r w:rsidR="00676AD2" w:rsidRPr="000B50FB">
              <w:rPr>
                <w:rFonts w:ascii="Garamond" w:eastAsia="Times New Roman" w:hAnsi="Garamond" w:cs="Times New Roman"/>
                <w:bCs/>
                <w:sz w:val="24"/>
                <w:szCs w:val="24"/>
                <w:lang w:eastAsia="hu-HU"/>
              </w:rPr>
              <w:t>) bekezdése szerinti nyilatkoza</w:t>
            </w:r>
            <w:r w:rsidRPr="000B50FB">
              <w:rPr>
                <w:rFonts w:ascii="Garamond" w:eastAsia="Times New Roman" w:hAnsi="Garamond" w:cs="Times New Roman"/>
                <w:bCs/>
                <w:sz w:val="24"/>
                <w:szCs w:val="24"/>
                <w:lang w:eastAsia="hu-HU"/>
              </w:rPr>
              <w:t>t (1</w:t>
            </w:r>
            <w:r w:rsidR="00E5311B" w:rsidRPr="000B50FB">
              <w:rPr>
                <w:rFonts w:ascii="Garamond" w:eastAsia="Times New Roman" w:hAnsi="Garamond" w:cs="Times New Roman"/>
                <w:bCs/>
                <w:sz w:val="24"/>
                <w:szCs w:val="24"/>
                <w:lang w:eastAsia="hu-HU"/>
              </w:rPr>
              <w:t>4</w:t>
            </w:r>
            <w:r w:rsidR="00676AD2" w:rsidRPr="000B50FB">
              <w:rPr>
                <w:rFonts w:ascii="Garamond" w:eastAsia="Times New Roman" w:hAnsi="Garamond" w:cs="Times New Roman"/>
                <w:bCs/>
                <w:sz w:val="24"/>
                <w:szCs w:val="24"/>
                <w:lang w:eastAsia="hu-HU"/>
              </w:rPr>
              <w:t>. számú melléklet)</w:t>
            </w:r>
          </w:p>
        </w:tc>
        <w:tc>
          <w:tcPr>
            <w:tcW w:w="1525" w:type="dxa"/>
            <w:tcBorders>
              <w:top w:val="single" w:sz="4" w:space="0" w:color="auto"/>
              <w:left w:val="single" w:sz="4" w:space="0" w:color="auto"/>
              <w:bottom w:val="single" w:sz="4" w:space="0" w:color="auto"/>
              <w:right w:val="single" w:sz="4" w:space="0" w:color="auto"/>
            </w:tcBorders>
          </w:tcPr>
          <w:p w14:paraId="4B60F3AE" w14:textId="77777777" w:rsidR="00676AD2" w:rsidRPr="000B50FB" w:rsidRDefault="00676AD2" w:rsidP="00676AD2">
            <w:pPr>
              <w:spacing w:after="0" w:line="240" w:lineRule="auto"/>
              <w:jc w:val="center"/>
              <w:rPr>
                <w:rFonts w:ascii="Garamond" w:eastAsia="Times New Roman" w:hAnsi="Garamond" w:cs="Times New Roman"/>
                <w:bCs/>
                <w:sz w:val="24"/>
                <w:szCs w:val="24"/>
                <w:lang w:eastAsia="hu-HU"/>
              </w:rPr>
            </w:pPr>
          </w:p>
        </w:tc>
      </w:tr>
      <w:tr w:rsidR="00676AD2" w:rsidRPr="000B50FB" w14:paraId="31649FC3" w14:textId="77777777" w:rsidTr="00676AD2">
        <w:tc>
          <w:tcPr>
            <w:tcW w:w="7227" w:type="dxa"/>
            <w:tcBorders>
              <w:top w:val="single" w:sz="4" w:space="0" w:color="auto"/>
              <w:left w:val="single" w:sz="4" w:space="0" w:color="auto"/>
              <w:bottom w:val="single" w:sz="4" w:space="0" w:color="auto"/>
              <w:right w:val="single" w:sz="4" w:space="0" w:color="auto"/>
            </w:tcBorders>
            <w:hideMark/>
          </w:tcPr>
          <w:p w14:paraId="4F56C35A" w14:textId="77777777" w:rsidR="00676AD2" w:rsidRPr="000B50FB" w:rsidRDefault="00676AD2" w:rsidP="00DB45B6">
            <w:pPr>
              <w:spacing w:after="0" w:line="240" w:lineRule="auto"/>
              <w:jc w:val="both"/>
              <w:rPr>
                <w:rFonts w:ascii="Garamond" w:eastAsia="Times New Roman" w:hAnsi="Garamond" w:cs="Times New Roman"/>
                <w:bCs/>
                <w:sz w:val="24"/>
                <w:szCs w:val="24"/>
                <w:lang w:eastAsia="hu-HU"/>
              </w:rPr>
            </w:pPr>
            <w:r w:rsidRPr="000B50FB">
              <w:rPr>
                <w:rFonts w:ascii="Garamond" w:eastAsia="Times New Roman" w:hAnsi="Garamond" w:cs="Times New Roman"/>
                <w:bCs/>
                <w:sz w:val="24"/>
                <w:szCs w:val="24"/>
                <w:lang w:eastAsia="hu-HU"/>
              </w:rPr>
              <w:t xml:space="preserve">Nyilatkozat előírt </w:t>
            </w:r>
            <w:proofErr w:type="gramStart"/>
            <w:r w:rsidRPr="000B50FB">
              <w:rPr>
                <w:rFonts w:ascii="Garamond" w:eastAsia="Times New Roman" w:hAnsi="Garamond" w:cs="Times New Roman"/>
                <w:bCs/>
                <w:sz w:val="24"/>
                <w:szCs w:val="24"/>
                <w:lang w:eastAsia="hu-HU"/>
              </w:rPr>
              <w:t>biztosíték(</w:t>
            </w:r>
            <w:proofErr w:type="gramEnd"/>
            <w:r w:rsidRPr="000B50FB">
              <w:rPr>
                <w:rFonts w:ascii="Garamond" w:eastAsia="Times New Roman" w:hAnsi="Garamond" w:cs="Times New Roman"/>
                <w:bCs/>
                <w:sz w:val="24"/>
                <w:szCs w:val="24"/>
                <w:lang w:eastAsia="hu-HU"/>
              </w:rPr>
              <w:t xml:space="preserve">ok) Kbt. </w:t>
            </w:r>
            <w:r w:rsidR="00C42968" w:rsidRPr="000B50FB">
              <w:rPr>
                <w:rFonts w:ascii="Garamond" w:eastAsia="Times New Roman" w:hAnsi="Garamond" w:cs="Times New Roman"/>
                <w:bCs/>
                <w:sz w:val="24"/>
                <w:szCs w:val="24"/>
                <w:lang w:eastAsia="hu-HU"/>
              </w:rPr>
              <w:t>134</w:t>
            </w:r>
            <w:r w:rsidRPr="000B50FB">
              <w:rPr>
                <w:rFonts w:ascii="Garamond" w:eastAsia="Times New Roman" w:hAnsi="Garamond" w:cs="Times New Roman"/>
                <w:bCs/>
                <w:sz w:val="24"/>
                <w:szCs w:val="24"/>
                <w:lang w:eastAsia="hu-HU"/>
              </w:rPr>
              <w:t>. § (</w:t>
            </w:r>
            <w:r w:rsidR="00C42968" w:rsidRPr="000B50FB">
              <w:rPr>
                <w:rFonts w:ascii="Garamond" w:eastAsia="Times New Roman" w:hAnsi="Garamond" w:cs="Times New Roman"/>
                <w:bCs/>
                <w:sz w:val="24"/>
                <w:szCs w:val="24"/>
                <w:lang w:eastAsia="hu-HU"/>
              </w:rPr>
              <w:t>5</w:t>
            </w:r>
            <w:r w:rsidRPr="000B50FB">
              <w:rPr>
                <w:rFonts w:ascii="Garamond" w:eastAsia="Times New Roman" w:hAnsi="Garamond" w:cs="Times New Roman"/>
                <w:bCs/>
                <w:sz w:val="24"/>
                <w:szCs w:val="24"/>
                <w:lang w:eastAsia="hu-HU"/>
              </w:rPr>
              <w:t>) bekezdés szerinti határidőre történő rendelkezésre bocsátásáról (1</w:t>
            </w:r>
            <w:r w:rsidR="00E5311B" w:rsidRPr="000B50FB">
              <w:rPr>
                <w:rFonts w:ascii="Garamond" w:eastAsia="Times New Roman" w:hAnsi="Garamond" w:cs="Times New Roman"/>
                <w:bCs/>
                <w:sz w:val="24"/>
                <w:szCs w:val="24"/>
                <w:lang w:eastAsia="hu-HU"/>
              </w:rPr>
              <w:t>5</w:t>
            </w:r>
            <w:r w:rsidRPr="000B50FB">
              <w:rPr>
                <w:rFonts w:ascii="Garamond" w:eastAsia="Times New Roman" w:hAnsi="Garamond" w:cs="Times New Roman"/>
                <w:bCs/>
                <w:sz w:val="24"/>
                <w:szCs w:val="24"/>
                <w:lang w:eastAsia="hu-HU"/>
              </w:rPr>
              <w:t>. számú melléklet)</w:t>
            </w:r>
          </w:p>
        </w:tc>
        <w:tc>
          <w:tcPr>
            <w:tcW w:w="1525" w:type="dxa"/>
            <w:tcBorders>
              <w:top w:val="single" w:sz="4" w:space="0" w:color="auto"/>
              <w:left w:val="single" w:sz="4" w:space="0" w:color="auto"/>
              <w:bottom w:val="single" w:sz="4" w:space="0" w:color="auto"/>
              <w:right w:val="single" w:sz="4" w:space="0" w:color="auto"/>
            </w:tcBorders>
          </w:tcPr>
          <w:p w14:paraId="4E9125D1" w14:textId="77777777" w:rsidR="00676AD2" w:rsidRPr="000B50FB" w:rsidRDefault="00676AD2" w:rsidP="00676AD2">
            <w:pPr>
              <w:spacing w:after="0" w:line="240" w:lineRule="auto"/>
              <w:jc w:val="center"/>
              <w:rPr>
                <w:rFonts w:ascii="Garamond" w:eastAsia="Times New Roman" w:hAnsi="Garamond" w:cs="Times New Roman"/>
                <w:bCs/>
                <w:sz w:val="24"/>
                <w:szCs w:val="24"/>
                <w:lang w:eastAsia="hu-HU"/>
              </w:rPr>
            </w:pPr>
          </w:p>
        </w:tc>
      </w:tr>
      <w:tr w:rsidR="00676AD2" w:rsidRPr="000B50FB" w14:paraId="5115F39D" w14:textId="77777777" w:rsidTr="00676AD2">
        <w:tc>
          <w:tcPr>
            <w:tcW w:w="7227" w:type="dxa"/>
            <w:tcBorders>
              <w:top w:val="single" w:sz="4" w:space="0" w:color="auto"/>
              <w:left w:val="single" w:sz="4" w:space="0" w:color="auto"/>
              <w:bottom w:val="single" w:sz="4" w:space="0" w:color="auto"/>
              <w:right w:val="single" w:sz="4" w:space="0" w:color="auto"/>
            </w:tcBorders>
            <w:hideMark/>
          </w:tcPr>
          <w:p w14:paraId="7C51D7B3" w14:textId="77777777" w:rsidR="00676AD2" w:rsidRPr="000B50FB" w:rsidRDefault="00676AD2" w:rsidP="00E5311B">
            <w:pPr>
              <w:spacing w:after="0" w:line="240" w:lineRule="auto"/>
              <w:jc w:val="both"/>
              <w:rPr>
                <w:rFonts w:ascii="Garamond" w:eastAsia="Times New Roman" w:hAnsi="Garamond" w:cs="Times New Roman"/>
                <w:bCs/>
                <w:sz w:val="24"/>
                <w:szCs w:val="24"/>
                <w:lang w:eastAsia="hu-HU"/>
              </w:rPr>
            </w:pPr>
            <w:r w:rsidRPr="000B50FB">
              <w:rPr>
                <w:rFonts w:ascii="Garamond" w:eastAsia="Times New Roman" w:hAnsi="Garamond" w:cs="Times New Roman"/>
                <w:bCs/>
                <w:sz w:val="24"/>
                <w:szCs w:val="24"/>
                <w:lang w:eastAsia="hu-HU"/>
              </w:rPr>
              <w:t>A</w:t>
            </w:r>
            <w:r w:rsidR="00C42968" w:rsidRPr="000B50FB">
              <w:rPr>
                <w:rFonts w:ascii="Garamond" w:eastAsia="Times New Roman" w:hAnsi="Garamond" w:cs="Times New Roman"/>
                <w:bCs/>
                <w:sz w:val="24"/>
                <w:szCs w:val="24"/>
                <w:lang w:eastAsia="hu-HU"/>
              </w:rPr>
              <w:t>jánlattevő nyilatkozata a Kbt. 65</w:t>
            </w:r>
            <w:r w:rsidRPr="000B50FB">
              <w:rPr>
                <w:rFonts w:ascii="Garamond" w:eastAsia="Times New Roman" w:hAnsi="Garamond" w:cs="Times New Roman"/>
                <w:bCs/>
                <w:sz w:val="24"/>
                <w:szCs w:val="24"/>
                <w:lang w:eastAsia="hu-HU"/>
              </w:rPr>
              <w:t>. § (</w:t>
            </w:r>
            <w:r w:rsidR="00C42968" w:rsidRPr="000B50FB">
              <w:rPr>
                <w:rFonts w:ascii="Garamond" w:eastAsia="Times New Roman" w:hAnsi="Garamond" w:cs="Times New Roman"/>
                <w:bCs/>
                <w:sz w:val="24"/>
                <w:szCs w:val="24"/>
                <w:lang w:eastAsia="hu-HU"/>
              </w:rPr>
              <w:t>7</w:t>
            </w:r>
            <w:r w:rsidRPr="000B50FB">
              <w:rPr>
                <w:rFonts w:ascii="Garamond" w:eastAsia="Times New Roman" w:hAnsi="Garamond" w:cs="Times New Roman"/>
                <w:bCs/>
                <w:sz w:val="24"/>
                <w:szCs w:val="24"/>
                <w:lang w:eastAsia="hu-HU"/>
              </w:rPr>
              <w:t>) bekezdése tekintetében (</w:t>
            </w:r>
            <w:r w:rsidR="009E4EFD" w:rsidRPr="000B50FB">
              <w:rPr>
                <w:rFonts w:ascii="Garamond" w:eastAsia="Times New Roman" w:hAnsi="Garamond" w:cs="Times New Roman"/>
                <w:bCs/>
                <w:sz w:val="24"/>
                <w:szCs w:val="24"/>
                <w:lang w:eastAsia="hu-HU"/>
              </w:rPr>
              <w:t>1</w:t>
            </w:r>
            <w:r w:rsidR="00E5311B" w:rsidRPr="000B50FB">
              <w:rPr>
                <w:rFonts w:ascii="Garamond" w:eastAsia="Times New Roman" w:hAnsi="Garamond" w:cs="Times New Roman"/>
                <w:bCs/>
                <w:sz w:val="24"/>
                <w:szCs w:val="24"/>
                <w:lang w:eastAsia="hu-HU"/>
              </w:rPr>
              <w:t>6</w:t>
            </w:r>
            <w:r w:rsidRPr="000B50FB">
              <w:rPr>
                <w:rFonts w:ascii="Garamond" w:eastAsia="Times New Roman" w:hAnsi="Garamond" w:cs="Times New Roman"/>
                <w:bCs/>
                <w:sz w:val="24"/>
                <w:szCs w:val="24"/>
                <w:lang w:eastAsia="hu-HU"/>
              </w:rPr>
              <w:t xml:space="preserve">. számú melléklet) </w:t>
            </w:r>
            <w:r w:rsidR="001576CE" w:rsidRPr="000B50FB">
              <w:rPr>
                <w:rFonts w:ascii="Garamond" w:eastAsia="Times New Roman" w:hAnsi="Garamond" w:cs="Times New Roman"/>
                <w:bCs/>
                <w:sz w:val="24"/>
                <w:szCs w:val="24"/>
                <w:lang w:eastAsia="hu-HU"/>
              </w:rPr>
              <w:t xml:space="preserve">- </w:t>
            </w:r>
            <w:r w:rsidRPr="000B50FB">
              <w:rPr>
                <w:rFonts w:ascii="Garamond" w:eastAsia="Times New Roman" w:hAnsi="Garamond" w:cs="Times New Roman"/>
                <w:bCs/>
                <w:sz w:val="24"/>
                <w:szCs w:val="24"/>
                <w:lang w:eastAsia="hu-HU"/>
              </w:rPr>
              <w:t>Opcionális</w:t>
            </w:r>
          </w:p>
        </w:tc>
        <w:tc>
          <w:tcPr>
            <w:tcW w:w="1525" w:type="dxa"/>
            <w:tcBorders>
              <w:top w:val="single" w:sz="4" w:space="0" w:color="auto"/>
              <w:left w:val="single" w:sz="4" w:space="0" w:color="auto"/>
              <w:bottom w:val="single" w:sz="4" w:space="0" w:color="auto"/>
              <w:right w:val="single" w:sz="4" w:space="0" w:color="auto"/>
            </w:tcBorders>
          </w:tcPr>
          <w:p w14:paraId="6ACCE264" w14:textId="77777777" w:rsidR="00676AD2" w:rsidRPr="000B50FB" w:rsidRDefault="00676AD2" w:rsidP="00676AD2">
            <w:pPr>
              <w:spacing w:after="0" w:line="240" w:lineRule="auto"/>
              <w:jc w:val="center"/>
              <w:rPr>
                <w:rFonts w:ascii="Garamond" w:eastAsia="Times New Roman" w:hAnsi="Garamond" w:cs="Times New Roman"/>
                <w:bCs/>
                <w:sz w:val="24"/>
                <w:szCs w:val="24"/>
                <w:lang w:eastAsia="hu-HU"/>
              </w:rPr>
            </w:pPr>
          </w:p>
        </w:tc>
      </w:tr>
      <w:tr w:rsidR="00C937D8" w:rsidRPr="000B50FB" w14:paraId="0CAA57A9" w14:textId="77777777" w:rsidTr="00676AD2">
        <w:tc>
          <w:tcPr>
            <w:tcW w:w="7227" w:type="dxa"/>
            <w:tcBorders>
              <w:top w:val="single" w:sz="4" w:space="0" w:color="auto"/>
              <w:left w:val="single" w:sz="4" w:space="0" w:color="auto"/>
              <w:bottom w:val="single" w:sz="4" w:space="0" w:color="auto"/>
              <w:right w:val="single" w:sz="4" w:space="0" w:color="auto"/>
            </w:tcBorders>
          </w:tcPr>
          <w:p w14:paraId="522FAD6B" w14:textId="77777777" w:rsidR="00C937D8" w:rsidRPr="000B50FB" w:rsidRDefault="00C937D8" w:rsidP="00C937D8">
            <w:pPr>
              <w:spacing w:after="0" w:line="240" w:lineRule="auto"/>
              <w:jc w:val="both"/>
              <w:rPr>
                <w:rFonts w:ascii="Garamond" w:eastAsia="Times New Roman" w:hAnsi="Garamond" w:cs="Times New Roman"/>
                <w:bCs/>
                <w:sz w:val="24"/>
                <w:szCs w:val="24"/>
                <w:lang w:eastAsia="hu-HU"/>
              </w:rPr>
            </w:pPr>
            <w:r w:rsidRPr="000B50FB">
              <w:rPr>
                <w:rFonts w:ascii="Garamond" w:eastAsia="Times New Roman" w:hAnsi="Garamond" w:cs="Times New Roman"/>
                <w:bCs/>
                <w:sz w:val="24"/>
                <w:szCs w:val="24"/>
                <w:lang w:eastAsia="hu-HU"/>
              </w:rPr>
              <w:t>Nyilatkozat szakmai felelősségbiztosítás vonatkozásában (</w:t>
            </w:r>
            <w:r w:rsidR="00E5311B" w:rsidRPr="000B50FB">
              <w:rPr>
                <w:rFonts w:ascii="Garamond" w:eastAsia="Times New Roman" w:hAnsi="Garamond" w:cs="Times New Roman"/>
                <w:bCs/>
                <w:sz w:val="24"/>
                <w:szCs w:val="24"/>
                <w:lang w:eastAsia="hu-HU"/>
              </w:rPr>
              <w:t xml:space="preserve">20. számú melléklet és </w:t>
            </w:r>
            <w:r w:rsidRPr="000B50FB">
              <w:rPr>
                <w:rFonts w:ascii="Garamond" w:eastAsia="Times New Roman" w:hAnsi="Garamond" w:cs="Times New Roman"/>
                <w:bCs/>
                <w:sz w:val="24"/>
                <w:szCs w:val="24"/>
                <w:lang w:eastAsia="hu-HU"/>
              </w:rPr>
              <w:t>21. számú melléklet)</w:t>
            </w:r>
          </w:p>
        </w:tc>
        <w:tc>
          <w:tcPr>
            <w:tcW w:w="1525" w:type="dxa"/>
            <w:tcBorders>
              <w:top w:val="single" w:sz="4" w:space="0" w:color="auto"/>
              <w:left w:val="single" w:sz="4" w:space="0" w:color="auto"/>
              <w:bottom w:val="single" w:sz="4" w:space="0" w:color="auto"/>
              <w:right w:val="single" w:sz="4" w:space="0" w:color="auto"/>
            </w:tcBorders>
          </w:tcPr>
          <w:p w14:paraId="0A1CC47B" w14:textId="77777777" w:rsidR="00C937D8" w:rsidRPr="000B50FB" w:rsidRDefault="00C937D8" w:rsidP="00676AD2">
            <w:pPr>
              <w:spacing w:after="0" w:line="240" w:lineRule="auto"/>
              <w:jc w:val="center"/>
              <w:rPr>
                <w:rFonts w:ascii="Garamond" w:eastAsia="Times New Roman" w:hAnsi="Garamond" w:cs="Times New Roman"/>
                <w:bCs/>
                <w:sz w:val="24"/>
                <w:szCs w:val="24"/>
                <w:lang w:eastAsia="hu-HU"/>
              </w:rPr>
            </w:pPr>
          </w:p>
        </w:tc>
      </w:tr>
      <w:tr w:rsidR="00676AD2" w:rsidRPr="000B50FB" w14:paraId="5A923688" w14:textId="77777777" w:rsidTr="00676AD2">
        <w:tc>
          <w:tcPr>
            <w:tcW w:w="7227" w:type="dxa"/>
            <w:tcBorders>
              <w:top w:val="single" w:sz="4" w:space="0" w:color="auto"/>
              <w:left w:val="single" w:sz="4" w:space="0" w:color="auto"/>
              <w:bottom w:val="single" w:sz="4" w:space="0" w:color="auto"/>
              <w:right w:val="single" w:sz="4" w:space="0" w:color="auto"/>
            </w:tcBorders>
            <w:hideMark/>
          </w:tcPr>
          <w:p w14:paraId="7DF1B1FA" w14:textId="77777777" w:rsidR="00676AD2" w:rsidRPr="000B50FB" w:rsidRDefault="00676AD2" w:rsidP="00676AD2">
            <w:pPr>
              <w:spacing w:after="0" w:line="240" w:lineRule="auto"/>
              <w:jc w:val="both"/>
              <w:rPr>
                <w:rFonts w:ascii="Garamond" w:eastAsia="Times New Roman" w:hAnsi="Garamond" w:cs="Times New Roman"/>
                <w:bCs/>
                <w:sz w:val="24"/>
                <w:szCs w:val="24"/>
                <w:lang w:eastAsia="hu-HU"/>
              </w:rPr>
            </w:pPr>
            <w:r w:rsidRPr="000B50FB">
              <w:rPr>
                <w:rFonts w:ascii="Garamond" w:eastAsia="Times New Roman" w:hAnsi="Garamond" w:cs="Times New Roman"/>
                <w:bCs/>
                <w:sz w:val="24"/>
                <w:szCs w:val="24"/>
                <w:lang w:eastAsia="hu-HU"/>
              </w:rPr>
              <w:t>Nyilatkozat az üzleti titokra vonatkozóan (opcionális)</w:t>
            </w:r>
          </w:p>
        </w:tc>
        <w:tc>
          <w:tcPr>
            <w:tcW w:w="1525" w:type="dxa"/>
            <w:tcBorders>
              <w:top w:val="single" w:sz="4" w:space="0" w:color="auto"/>
              <w:left w:val="single" w:sz="4" w:space="0" w:color="auto"/>
              <w:bottom w:val="single" w:sz="4" w:space="0" w:color="auto"/>
              <w:right w:val="single" w:sz="4" w:space="0" w:color="auto"/>
            </w:tcBorders>
          </w:tcPr>
          <w:p w14:paraId="3C45BDE1" w14:textId="77777777" w:rsidR="00676AD2" w:rsidRPr="000B50FB" w:rsidRDefault="00676AD2" w:rsidP="00676AD2">
            <w:pPr>
              <w:spacing w:after="0" w:line="240" w:lineRule="auto"/>
              <w:jc w:val="center"/>
              <w:rPr>
                <w:rFonts w:ascii="Garamond" w:eastAsia="Times New Roman" w:hAnsi="Garamond" w:cs="Times New Roman"/>
                <w:bCs/>
                <w:sz w:val="24"/>
                <w:szCs w:val="24"/>
                <w:lang w:eastAsia="hu-HU"/>
              </w:rPr>
            </w:pPr>
          </w:p>
        </w:tc>
      </w:tr>
      <w:tr w:rsidR="00C937D8" w:rsidRPr="000B50FB" w14:paraId="5EAF158A" w14:textId="77777777" w:rsidTr="00676AD2">
        <w:tc>
          <w:tcPr>
            <w:tcW w:w="7227" w:type="dxa"/>
            <w:tcBorders>
              <w:top w:val="single" w:sz="4" w:space="0" w:color="auto"/>
              <w:left w:val="single" w:sz="4" w:space="0" w:color="auto"/>
              <w:bottom w:val="single" w:sz="4" w:space="0" w:color="auto"/>
              <w:right w:val="single" w:sz="4" w:space="0" w:color="auto"/>
            </w:tcBorders>
          </w:tcPr>
          <w:p w14:paraId="3642D86C" w14:textId="77777777" w:rsidR="00C937D8" w:rsidRPr="000B50FB" w:rsidRDefault="00C937D8" w:rsidP="00E5311B">
            <w:pPr>
              <w:spacing w:after="0" w:line="240" w:lineRule="auto"/>
              <w:jc w:val="both"/>
              <w:rPr>
                <w:rFonts w:ascii="Garamond" w:eastAsia="Times New Roman" w:hAnsi="Garamond" w:cs="Times New Roman"/>
                <w:bCs/>
                <w:sz w:val="24"/>
                <w:szCs w:val="24"/>
                <w:lang w:eastAsia="hu-HU"/>
              </w:rPr>
            </w:pPr>
            <w:r w:rsidRPr="000B50FB">
              <w:rPr>
                <w:rFonts w:ascii="Times New Roman" w:hAnsi="Times New Roman" w:cs="Times New Roman"/>
                <w:bCs/>
              </w:rPr>
              <w:t>Nyilatkozat a mellékelt CD vag</w:t>
            </w:r>
            <w:r w:rsidR="00E5311B" w:rsidRPr="000B50FB">
              <w:rPr>
                <w:rFonts w:ascii="Times New Roman" w:hAnsi="Times New Roman" w:cs="Times New Roman"/>
                <w:bCs/>
              </w:rPr>
              <w:t>y DVD tartalmára vonatkozólag (19</w:t>
            </w:r>
            <w:r w:rsidRPr="000B50FB">
              <w:rPr>
                <w:rFonts w:ascii="Times New Roman" w:hAnsi="Times New Roman" w:cs="Times New Roman"/>
                <w:bCs/>
              </w:rPr>
              <w:t>. számú melléklet)</w:t>
            </w:r>
          </w:p>
        </w:tc>
        <w:tc>
          <w:tcPr>
            <w:tcW w:w="1525" w:type="dxa"/>
            <w:tcBorders>
              <w:top w:val="single" w:sz="4" w:space="0" w:color="auto"/>
              <w:left w:val="single" w:sz="4" w:space="0" w:color="auto"/>
              <w:bottom w:val="single" w:sz="4" w:space="0" w:color="auto"/>
              <w:right w:val="single" w:sz="4" w:space="0" w:color="auto"/>
            </w:tcBorders>
          </w:tcPr>
          <w:p w14:paraId="3D7578FB" w14:textId="77777777" w:rsidR="00C937D8" w:rsidRPr="000B50FB" w:rsidRDefault="00C937D8" w:rsidP="00676AD2">
            <w:pPr>
              <w:spacing w:after="0" w:line="240" w:lineRule="auto"/>
              <w:jc w:val="center"/>
              <w:rPr>
                <w:rFonts w:ascii="Garamond" w:eastAsia="Times New Roman" w:hAnsi="Garamond" w:cs="Times New Roman"/>
                <w:bCs/>
                <w:sz w:val="24"/>
                <w:szCs w:val="24"/>
                <w:lang w:eastAsia="hu-HU"/>
              </w:rPr>
            </w:pPr>
          </w:p>
        </w:tc>
      </w:tr>
      <w:tr w:rsidR="006E70B3" w:rsidRPr="000B50FB" w14:paraId="3C36785C" w14:textId="77777777" w:rsidTr="00676AD2">
        <w:tc>
          <w:tcPr>
            <w:tcW w:w="7227" w:type="dxa"/>
            <w:tcBorders>
              <w:top w:val="single" w:sz="4" w:space="0" w:color="auto"/>
              <w:left w:val="single" w:sz="4" w:space="0" w:color="auto"/>
              <w:bottom w:val="single" w:sz="4" w:space="0" w:color="auto"/>
              <w:right w:val="single" w:sz="4" w:space="0" w:color="auto"/>
            </w:tcBorders>
          </w:tcPr>
          <w:p w14:paraId="7DDA3F99" w14:textId="77777777" w:rsidR="006E70B3" w:rsidRPr="000B50FB" w:rsidRDefault="006E70B3" w:rsidP="00E5311B">
            <w:pPr>
              <w:spacing w:after="0" w:line="240" w:lineRule="auto"/>
              <w:jc w:val="both"/>
              <w:rPr>
                <w:rFonts w:ascii="Garamond" w:eastAsia="Times New Roman" w:hAnsi="Garamond" w:cs="Times New Roman"/>
                <w:bCs/>
                <w:sz w:val="24"/>
                <w:szCs w:val="24"/>
                <w:lang w:eastAsia="hu-HU"/>
              </w:rPr>
            </w:pPr>
            <w:r w:rsidRPr="000B50FB">
              <w:rPr>
                <w:rFonts w:ascii="Garamond" w:eastAsia="Times New Roman" w:hAnsi="Garamond" w:cs="Times New Roman"/>
                <w:bCs/>
                <w:sz w:val="24"/>
                <w:szCs w:val="24"/>
                <w:lang w:eastAsia="hu-HU"/>
              </w:rPr>
              <w:t>Nyilatkozat szakemberek kamarai névjegyzékbe vétele vonatkozásában (1</w:t>
            </w:r>
            <w:r w:rsidR="00E5311B" w:rsidRPr="000B50FB">
              <w:rPr>
                <w:rFonts w:ascii="Garamond" w:eastAsia="Times New Roman" w:hAnsi="Garamond" w:cs="Times New Roman"/>
                <w:bCs/>
                <w:sz w:val="24"/>
                <w:szCs w:val="24"/>
                <w:lang w:eastAsia="hu-HU"/>
              </w:rPr>
              <w:t>8</w:t>
            </w:r>
            <w:r w:rsidRPr="000B50FB">
              <w:rPr>
                <w:rFonts w:ascii="Garamond" w:eastAsia="Times New Roman" w:hAnsi="Garamond" w:cs="Times New Roman"/>
                <w:bCs/>
                <w:sz w:val="24"/>
                <w:szCs w:val="24"/>
                <w:lang w:eastAsia="hu-HU"/>
              </w:rPr>
              <w:t>. sz. melléklet)</w:t>
            </w:r>
          </w:p>
        </w:tc>
        <w:tc>
          <w:tcPr>
            <w:tcW w:w="1525" w:type="dxa"/>
            <w:tcBorders>
              <w:top w:val="single" w:sz="4" w:space="0" w:color="auto"/>
              <w:left w:val="single" w:sz="4" w:space="0" w:color="auto"/>
              <w:bottom w:val="single" w:sz="4" w:space="0" w:color="auto"/>
              <w:right w:val="single" w:sz="4" w:space="0" w:color="auto"/>
            </w:tcBorders>
          </w:tcPr>
          <w:p w14:paraId="38C6C313" w14:textId="77777777" w:rsidR="006E70B3" w:rsidRPr="000B50FB" w:rsidRDefault="006E70B3" w:rsidP="00676AD2">
            <w:pPr>
              <w:spacing w:after="0" w:line="240" w:lineRule="auto"/>
              <w:jc w:val="center"/>
              <w:rPr>
                <w:rFonts w:ascii="Garamond" w:eastAsia="Times New Roman" w:hAnsi="Garamond" w:cs="Times New Roman"/>
                <w:bCs/>
                <w:sz w:val="24"/>
                <w:szCs w:val="24"/>
                <w:lang w:eastAsia="hu-HU"/>
              </w:rPr>
            </w:pPr>
          </w:p>
        </w:tc>
      </w:tr>
      <w:tr w:rsidR="00D86F39" w:rsidRPr="000B50FB" w14:paraId="114BAD46" w14:textId="77777777" w:rsidTr="00676AD2">
        <w:tc>
          <w:tcPr>
            <w:tcW w:w="7227" w:type="dxa"/>
            <w:tcBorders>
              <w:top w:val="single" w:sz="4" w:space="0" w:color="auto"/>
              <w:left w:val="single" w:sz="4" w:space="0" w:color="auto"/>
              <w:bottom w:val="single" w:sz="4" w:space="0" w:color="auto"/>
              <w:right w:val="single" w:sz="4" w:space="0" w:color="auto"/>
            </w:tcBorders>
          </w:tcPr>
          <w:p w14:paraId="10B42DB4" w14:textId="77777777" w:rsidR="00D86F39" w:rsidRPr="000B50FB" w:rsidRDefault="00D86F39" w:rsidP="00E5311B">
            <w:pPr>
              <w:spacing w:after="0" w:line="240" w:lineRule="auto"/>
              <w:jc w:val="both"/>
              <w:rPr>
                <w:rFonts w:ascii="Garamond" w:eastAsia="Times New Roman" w:hAnsi="Garamond" w:cs="Times New Roman"/>
                <w:bCs/>
                <w:sz w:val="24"/>
                <w:szCs w:val="24"/>
                <w:lang w:eastAsia="hu-HU"/>
              </w:rPr>
            </w:pPr>
            <w:r w:rsidRPr="000B50FB">
              <w:rPr>
                <w:rFonts w:ascii="Garamond" w:eastAsia="Times New Roman" w:hAnsi="Garamond" w:cs="Times New Roman"/>
                <w:bCs/>
                <w:sz w:val="24"/>
                <w:szCs w:val="24"/>
                <w:lang w:eastAsia="hu-HU"/>
              </w:rPr>
              <w:t>Nyilatkozat irányítási rendszerekről (2</w:t>
            </w:r>
            <w:r w:rsidR="00E5311B" w:rsidRPr="000B50FB">
              <w:rPr>
                <w:rFonts w:ascii="Garamond" w:eastAsia="Times New Roman" w:hAnsi="Garamond" w:cs="Times New Roman"/>
                <w:bCs/>
                <w:sz w:val="24"/>
                <w:szCs w:val="24"/>
                <w:lang w:eastAsia="hu-HU"/>
              </w:rPr>
              <w:t>2</w:t>
            </w:r>
            <w:r w:rsidRPr="000B50FB">
              <w:rPr>
                <w:rFonts w:ascii="Garamond" w:eastAsia="Times New Roman" w:hAnsi="Garamond" w:cs="Times New Roman"/>
                <w:bCs/>
                <w:sz w:val="24"/>
                <w:szCs w:val="24"/>
                <w:lang w:eastAsia="hu-HU"/>
              </w:rPr>
              <w:t>. számú melléklet)</w:t>
            </w:r>
          </w:p>
        </w:tc>
        <w:tc>
          <w:tcPr>
            <w:tcW w:w="1525" w:type="dxa"/>
            <w:tcBorders>
              <w:top w:val="single" w:sz="4" w:space="0" w:color="auto"/>
              <w:left w:val="single" w:sz="4" w:space="0" w:color="auto"/>
              <w:bottom w:val="single" w:sz="4" w:space="0" w:color="auto"/>
              <w:right w:val="single" w:sz="4" w:space="0" w:color="auto"/>
            </w:tcBorders>
          </w:tcPr>
          <w:p w14:paraId="6B4A026B" w14:textId="77777777" w:rsidR="00D86F39" w:rsidRPr="000B50FB" w:rsidRDefault="00D86F39" w:rsidP="00676AD2">
            <w:pPr>
              <w:spacing w:after="0" w:line="240" w:lineRule="auto"/>
              <w:jc w:val="center"/>
              <w:rPr>
                <w:rFonts w:ascii="Garamond" w:eastAsia="Times New Roman" w:hAnsi="Garamond" w:cs="Times New Roman"/>
                <w:bCs/>
                <w:sz w:val="24"/>
                <w:szCs w:val="24"/>
                <w:lang w:eastAsia="hu-HU"/>
              </w:rPr>
            </w:pPr>
          </w:p>
        </w:tc>
      </w:tr>
      <w:tr w:rsidR="00C937D8" w:rsidRPr="000B50FB" w14:paraId="49F8B7F7" w14:textId="77777777" w:rsidTr="00676AD2">
        <w:tc>
          <w:tcPr>
            <w:tcW w:w="7227" w:type="dxa"/>
            <w:tcBorders>
              <w:top w:val="single" w:sz="4" w:space="0" w:color="auto"/>
              <w:left w:val="single" w:sz="4" w:space="0" w:color="auto"/>
              <w:bottom w:val="single" w:sz="4" w:space="0" w:color="auto"/>
              <w:right w:val="single" w:sz="4" w:space="0" w:color="auto"/>
            </w:tcBorders>
          </w:tcPr>
          <w:p w14:paraId="1F430736" w14:textId="77777777" w:rsidR="00C937D8" w:rsidRPr="000B50FB" w:rsidRDefault="00C937D8" w:rsidP="00676AD2">
            <w:pPr>
              <w:spacing w:after="0" w:line="240" w:lineRule="auto"/>
              <w:jc w:val="both"/>
              <w:rPr>
                <w:rFonts w:ascii="Garamond" w:eastAsia="Times New Roman" w:hAnsi="Garamond" w:cs="Times New Roman"/>
                <w:bCs/>
                <w:sz w:val="24"/>
                <w:szCs w:val="24"/>
                <w:lang w:eastAsia="hu-HU"/>
              </w:rPr>
            </w:pPr>
            <w:r w:rsidRPr="000B50FB">
              <w:rPr>
                <w:rFonts w:ascii="Garamond" w:eastAsia="Times New Roman" w:hAnsi="Garamond" w:cs="Times New Roman"/>
                <w:bCs/>
                <w:sz w:val="24"/>
                <w:szCs w:val="24"/>
                <w:lang w:eastAsia="hu-HU"/>
              </w:rPr>
              <w:t>Ajánlati biztosíték rendelkezésre bocsátásának igazolása</w:t>
            </w:r>
          </w:p>
        </w:tc>
        <w:tc>
          <w:tcPr>
            <w:tcW w:w="1525" w:type="dxa"/>
            <w:tcBorders>
              <w:top w:val="single" w:sz="4" w:space="0" w:color="auto"/>
              <w:left w:val="single" w:sz="4" w:space="0" w:color="auto"/>
              <w:bottom w:val="single" w:sz="4" w:space="0" w:color="auto"/>
              <w:right w:val="single" w:sz="4" w:space="0" w:color="auto"/>
            </w:tcBorders>
          </w:tcPr>
          <w:p w14:paraId="69785F9B" w14:textId="77777777" w:rsidR="00C937D8" w:rsidRPr="000B50FB" w:rsidRDefault="00C937D8" w:rsidP="00676AD2">
            <w:pPr>
              <w:spacing w:after="0" w:line="240" w:lineRule="auto"/>
              <w:jc w:val="center"/>
              <w:rPr>
                <w:rFonts w:ascii="Garamond" w:eastAsia="Times New Roman" w:hAnsi="Garamond" w:cs="Times New Roman"/>
                <w:bCs/>
                <w:sz w:val="24"/>
                <w:szCs w:val="24"/>
                <w:lang w:eastAsia="hu-HU"/>
              </w:rPr>
            </w:pPr>
          </w:p>
        </w:tc>
      </w:tr>
      <w:tr w:rsidR="00676AD2" w:rsidRPr="000B50FB" w14:paraId="7F011827" w14:textId="77777777" w:rsidTr="003F3764">
        <w:tc>
          <w:tcPr>
            <w:tcW w:w="7227" w:type="dxa"/>
            <w:tcBorders>
              <w:top w:val="single" w:sz="4" w:space="0" w:color="auto"/>
              <w:left w:val="single" w:sz="4" w:space="0" w:color="auto"/>
              <w:bottom w:val="single" w:sz="4" w:space="0" w:color="auto"/>
              <w:right w:val="single" w:sz="4" w:space="0" w:color="auto"/>
            </w:tcBorders>
            <w:shd w:val="clear" w:color="auto" w:fill="auto"/>
            <w:hideMark/>
          </w:tcPr>
          <w:p w14:paraId="65B665D4" w14:textId="77777777" w:rsidR="00676AD2" w:rsidRPr="000B50FB" w:rsidRDefault="00676AD2" w:rsidP="00676AD2">
            <w:pPr>
              <w:spacing w:after="0" w:line="240" w:lineRule="auto"/>
              <w:jc w:val="both"/>
              <w:rPr>
                <w:rFonts w:ascii="Garamond" w:eastAsia="Times New Roman" w:hAnsi="Garamond" w:cs="Times New Roman"/>
                <w:bCs/>
                <w:sz w:val="24"/>
                <w:szCs w:val="24"/>
                <w:lang w:eastAsia="hu-HU"/>
              </w:rPr>
            </w:pPr>
            <w:r w:rsidRPr="000B50FB">
              <w:rPr>
                <w:rFonts w:ascii="Garamond" w:eastAsia="Times New Roman" w:hAnsi="Garamond" w:cs="Times New Roman"/>
                <w:b/>
                <w:bCs/>
                <w:sz w:val="24"/>
                <w:szCs w:val="24"/>
                <w:lang w:eastAsia="hu-HU"/>
              </w:rPr>
              <w:lastRenderedPageBreak/>
              <w:t>Szakmai ajánlat</w:t>
            </w:r>
            <w:r w:rsidR="009139E2" w:rsidRPr="000B50FB">
              <w:rPr>
                <w:rFonts w:ascii="Garamond" w:eastAsia="Times New Roman" w:hAnsi="Garamond" w:cs="Times New Roman"/>
                <w:b/>
                <w:bCs/>
                <w:sz w:val="24"/>
                <w:szCs w:val="24"/>
                <w:lang w:eastAsia="hu-HU"/>
              </w:rPr>
              <w:t xml:space="preserve"> (dokumentációban részletezett tartalommal)</w:t>
            </w:r>
          </w:p>
        </w:tc>
        <w:tc>
          <w:tcPr>
            <w:tcW w:w="1525" w:type="dxa"/>
            <w:tcBorders>
              <w:top w:val="single" w:sz="4" w:space="0" w:color="auto"/>
              <w:left w:val="single" w:sz="4" w:space="0" w:color="auto"/>
              <w:bottom w:val="single" w:sz="4" w:space="0" w:color="auto"/>
              <w:right w:val="single" w:sz="4" w:space="0" w:color="auto"/>
            </w:tcBorders>
            <w:shd w:val="clear" w:color="auto" w:fill="auto"/>
          </w:tcPr>
          <w:p w14:paraId="216D73D3" w14:textId="77777777" w:rsidR="00676AD2" w:rsidRPr="000B50FB" w:rsidRDefault="00676AD2" w:rsidP="00676AD2">
            <w:pPr>
              <w:spacing w:after="0" w:line="240" w:lineRule="auto"/>
              <w:jc w:val="center"/>
              <w:rPr>
                <w:rFonts w:ascii="Garamond" w:eastAsia="Times New Roman" w:hAnsi="Garamond" w:cs="Times New Roman"/>
                <w:bCs/>
                <w:sz w:val="24"/>
                <w:szCs w:val="24"/>
                <w:lang w:eastAsia="hu-HU"/>
              </w:rPr>
            </w:pPr>
          </w:p>
        </w:tc>
      </w:tr>
      <w:tr w:rsidR="005613F1" w:rsidRPr="000B50FB" w14:paraId="284A4448" w14:textId="77777777" w:rsidTr="00257258">
        <w:tc>
          <w:tcPr>
            <w:tcW w:w="8752"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68087A57" w14:textId="77777777" w:rsidR="005613F1" w:rsidRPr="000B50FB" w:rsidRDefault="005613F1" w:rsidP="005613F1">
            <w:pPr>
              <w:spacing w:after="0" w:line="240" w:lineRule="auto"/>
              <w:jc w:val="center"/>
              <w:rPr>
                <w:rFonts w:ascii="Garamond" w:eastAsia="Times New Roman" w:hAnsi="Garamond" w:cs="Times New Roman"/>
                <w:bCs/>
                <w:sz w:val="24"/>
                <w:szCs w:val="24"/>
                <w:lang w:eastAsia="hu-HU"/>
              </w:rPr>
            </w:pPr>
            <w:r w:rsidRPr="000B50FB">
              <w:rPr>
                <w:rFonts w:ascii="Garamond" w:eastAsia="Times New Roman" w:hAnsi="Garamond" w:cs="Times New Roman"/>
                <w:b/>
                <w:sz w:val="24"/>
                <w:szCs w:val="24"/>
                <w:lang w:eastAsia="hu-HU"/>
              </w:rPr>
              <w:t xml:space="preserve">A kizáró okok és alkalmassági követelmények igazolásához kapcsolódó </w:t>
            </w:r>
            <w:r w:rsidR="008D5253" w:rsidRPr="000B50FB">
              <w:rPr>
                <w:rFonts w:ascii="Garamond" w:eastAsia="Times New Roman" w:hAnsi="Garamond" w:cs="Times New Roman"/>
                <w:b/>
                <w:sz w:val="24"/>
                <w:szCs w:val="24"/>
                <w:u w:val="single"/>
                <w:lang w:eastAsia="hu-HU"/>
              </w:rPr>
              <w:t>az ajánlatban nem csatolandó</w:t>
            </w:r>
            <w:r w:rsidR="008D5253" w:rsidRPr="000B50FB">
              <w:rPr>
                <w:rFonts w:ascii="Garamond" w:eastAsia="Times New Roman" w:hAnsi="Garamond" w:cs="Times New Roman"/>
                <w:b/>
                <w:sz w:val="24"/>
                <w:szCs w:val="24"/>
                <w:lang w:eastAsia="hu-HU"/>
              </w:rPr>
              <w:t xml:space="preserve"> </w:t>
            </w:r>
            <w:r w:rsidRPr="000B50FB">
              <w:rPr>
                <w:rFonts w:ascii="Garamond" w:eastAsia="Times New Roman" w:hAnsi="Garamond" w:cs="Times New Roman"/>
                <w:b/>
                <w:sz w:val="24"/>
                <w:szCs w:val="24"/>
                <w:lang w:eastAsia="hu-HU"/>
              </w:rPr>
              <w:t xml:space="preserve">nyilatkozatminták – Az ajánlatkérő által a Kbt. 69. § (4)-(7) bekezdései alapján a kizáró okok és alkalmassági követelmények igazolására felhívott </w:t>
            </w:r>
            <w:proofErr w:type="gramStart"/>
            <w:r w:rsidRPr="000B50FB">
              <w:rPr>
                <w:rFonts w:ascii="Garamond" w:eastAsia="Times New Roman" w:hAnsi="Garamond" w:cs="Times New Roman"/>
                <w:b/>
                <w:sz w:val="24"/>
                <w:szCs w:val="24"/>
                <w:lang w:eastAsia="hu-HU"/>
              </w:rPr>
              <w:t>ajánlattevő(</w:t>
            </w:r>
            <w:proofErr w:type="gramEnd"/>
            <w:r w:rsidRPr="000B50FB">
              <w:rPr>
                <w:rFonts w:ascii="Garamond" w:eastAsia="Times New Roman" w:hAnsi="Garamond" w:cs="Times New Roman"/>
                <w:b/>
                <w:sz w:val="24"/>
                <w:szCs w:val="24"/>
                <w:lang w:eastAsia="hu-HU"/>
              </w:rPr>
              <w:t>k) és alkalmasság igazolásában résztvevő szervezet(</w:t>
            </w:r>
            <w:proofErr w:type="spellStart"/>
            <w:r w:rsidRPr="000B50FB">
              <w:rPr>
                <w:rFonts w:ascii="Garamond" w:eastAsia="Times New Roman" w:hAnsi="Garamond" w:cs="Times New Roman"/>
                <w:b/>
                <w:sz w:val="24"/>
                <w:szCs w:val="24"/>
                <w:lang w:eastAsia="hu-HU"/>
              </w:rPr>
              <w:t>ek</w:t>
            </w:r>
            <w:proofErr w:type="spellEnd"/>
            <w:r w:rsidRPr="000B50FB">
              <w:rPr>
                <w:rFonts w:ascii="Garamond" w:eastAsia="Times New Roman" w:hAnsi="Garamond" w:cs="Times New Roman"/>
                <w:b/>
                <w:sz w:val="24"/>
                <w:szCs w:val="24"/>
                <w:lang w:eastAsia="hu-HU"/>
              </w:rPr>
              <w:t>) számára</w:t>
            </w:r>
          </w:p>
        </w:tc>
      </w:tr>
      <w:tr w:rsidR="005613F1" w:rsidRPr="000B50FB" w14:paraId="0B5D5EFA" w14:textId="77777777" w:rsidTr="005613F1">
        <w:tc>
          <w:tcPr>
            <w:tcW w:w="7227" w:type="dxa"/>
            <w:tcBorders>
              <w:top w:val="single" w:sz="4" w:space="0" w:color="auto"/>
              <w:left w:val="single" w:sz="4" w:space="0" w:color="auto"/>
              <w:bottom w:val="single" w:sz="4" w:space="0" w:color="auto"/>
              <w:right w:val="single" w:sz="4" w:space="0" w:color="auto"/>
            </w:tcBorders>
          </w:tcPr>
          <w:p w14:paraId="442A4E7B" w14:textId="77777777" w:rsidR="005613F1" w:rsidRPr="000B50FB" w:rsidRDefault="005613F1" w:rsidP="005613F1">
            <w:pPr>
              <w:spacing w:after="0" w:line="240" w:lineRule="auto"/>
              <w:jc w:val="both"/>
              <w:rPr>
                <w:rFonts w:ascii="Garamond" w:eastAsia="Times New Roman" w:hAnsi="Garamond" w:cs="Times New Roman"/>
                <w:bCs/>
                <w:sz w:val="24"/>
                <w:szCs w:val="24"/>
                <w:lang w:eastAsia="hu-HU"/>
              </w:rPr>
            </w:pPr>
            <w:proofErr w:type="gramStart"/>
            <w:r w:rsidRPr="000B50FB">
              <w:rPr>
                <w:rFonts w:ascii="Garamond" w:eastAsia="Times New Roman" w:hAnsi="Garamond" w:cs="Times New Roman"/>
                <w:bCs/>
                <w:sz w:val="24"/>
                <w:szCs w:val="24"/>
                <w:lang w:eastAsia="hu-HU"/>
              </w:rPr>
              <w:t>Ajánlattevő(</w:t>
            </w:r>
            <w:proofErr w:type="gramEnd"/>
            <w:r w:rsidRPr="000B50FB">
              <w:rPr>
                <w:rFonts w:ascii="Garamond" w:eastAsia="Times New Roman" w:hAnsi="Garamond" w:cs="Times New Roman"/>
                <w:bCs/>
                <w:sz w:val="24"/>
                <w:szCs w:val="24"/>
                <w:lang w:eastAsia="hu-HU"/>
              </w:rPr>
              <w:t>k) nyilatkozata(i) a kizáró okok tekintetében (6. számú melléklet)</w:t>
            </w:r>
          </w:p>
        </w:tc>
        <w:tc>
          <w:tcPr>
            <w:tcW w:w="1525" w:type="dxa"/>
            <w:tcBorders>
              <w:top w:val="single" w:sz="4" w:space="0" w:color="auto"/>
              <w:left w:val="single" w:sz="4" w:space="0" w:color="auto"/>
              <w:bottom w:val="single" w:sz="4" w:space="0" w:color="auto"/>
              <w:right w:val="single" w:sz="4" w:space="0" w:color="auto"/>
            </w:tcBorders>
            <w:shd w:val="clear" w:color="auto" w:fill="FFFFFF" w:themeFill="background1"/>
          </w:tcPr>
          <w:p w14:paraId="261193BC" w14:textId="77777777" w:rsidR="005613F1" w:rsidRPr="000B50FB" w:rsidRDefault="005613F1" w:rsidP="005613F1">
            <w:pPr>
              <w:spacing w:after="0" w:line="240" w:lineRule="auto"/>
              <w:jc w:val="center"/>
              <w:rPr>
                <w:rFonts w:ascii="Garamond" w:eastAsia="Times New Roman" w:hAnsi="Garamond" w:cs="Times New Roman"/>
                <w:bCs/>
                <w:sz w:val="24"/>
                <w:szCs w:val="24"/>
                <w:lang w:eastAsia="hu-HU"/>
              </w:rPr>
            </w:pPr>
          </w:p>
        </w:tc>
      </w:tr>
      <w:tr w:rsidR="005613F1" w:rsidRPr="000B50FB" w14:paraId="34C57EF6" w14:textId="77777777" w:rsidTr="005613F1">
        <w:tc>
          <w:tcPr>
            <w:tcW w:w="7227" w:type="dxa"/>
            <w:tcBorders>
              <w:top w:val="single" w:sz="4" w:space="0" w:color="auto"/>
              <w:left w:val="single" w:sz="4" w:space="0" w:color="auto"/>
              <w:bottom w:val="single" w:sz="4" w:space="0" w:color="auto"/>
              <w:right w:val="single" w:sz="4" w:space="0" w:color="auto"/>
            </w:tcBorders>
          </w:tcPr>
          <w:p w14:paraId="181161D5" w14:textId="77777777" w:rsidR="005613F1" w:rsidRPr="000B50FB" w:rsidRDefault="005613F1" w:rsidP="005613F1">
            <w:pPr>
              <w:spacing w:after="0" w:line="240" w:lineRule="auto"/>
              <w:jc w:val="both"/>
              <w:rPr>
                <w:rFonts w:ascii="Garamond" w:eastAsia="Times New Roman" w:hAnsi="Garamond" w:cs="Times New Roman"/>
                <w:bCs/>
                <w:sz w:val="24"/>
                <w:szCs w:val="24"/>
                <w:lang w:eastAsia="hu-HU"/>
              </w:rPr>
            </w:pPr>
            <w:proofErr w:type="gramStart"/>
            <w:r w:rsidRPr="000B50FB">
              <w:rPr>
                <w:rFonts w:ascii="Garamond" w:eastAsia="Times New Roman" w:hAnsi="Garamond" w:cs="Times New Roman"/>
                <w:bCs/>
                <w:sz w:val="24"/>
                <w:szCs w:val="24"/>
                <w:lang w:eastAsia="hu-HU"/>
              </w:rPr>
              <w:t>Ajánlattevő(</w:t>
            </w:r>
            <w:proofErr w:type="gramEnd"/>
            <w:r w:rsidRPr="000B50FB">
              <w:rPr>
                <w:rFonts w:ascii="Garamond" w:eastAsia="Times New Roman" w:hAnsi="Garamond" w:cs="Times New Roman"/>
                <w:bCs/>
                <w:sz w:val="24"/>
                <w:szCs w:val="24"/>
                <w:lang w:eastAsia="hu-HU"/>
              </w:rPr>
              <w:t xml:space="preserve">k) nyilatkozata(i) a Kbt. 62. § (1) bekezdésének </w:t>
            </w:r>
            <w:proofErr w:type="spellStart"/>
            <w:r w:rsidRPr="000B50FB">
              <w:rPr>
                <w:rFonts w:ascii="Garamond" w:eastAsia="Times New Roman" w:hAnsi="Garamond" w:cs="Times New Roman"/>
                <w:bCs/>
                <w:sz w:val="24"/>
                <w:szCs w:val="24"/>
                <w:lang w:eastAsia="hu-HU"/>
              </w:rPr>
              <w:t>kb</w:t>
            </w:r>
            <w:proofErr w:type="spellEnd"/>
            <w:r w:rsidRPr="000B50FB">
              <w:rPr>
                <w:rFonts w:ascii="Garamond" w:eastAsia="Times New Roman" w:hAnsi="Garamond" w:cs="Times New Roman"/>
                <w:bCs/>
                <w:sz w:val="24"/>
                <w:szCs w:val="24"/>
                <w:lang w:eastAsia="hu-HU"/>
              </w:rPr>
              <w:t>) pontja tekintetében (7. számú melléklet)</w:t>
            </w:r>
          </w:p>
        </w:tc>
        <w:tc>
          <w:tcPr>
            <w:tcW w:w="1525" w:type="dxa"/>
            <w:tcBorders>
              <w:top w:val="single" w:sz="4" w:space="0" w:color="auto"/>
              <w:left w:val="single" w:sz="4" w:space="0" w:color="auto"/>
              <w:bottom w:val="single" w:sz="4" w:space="0" w:color="auto"/>
              <w:right w:val="single" w:sz="4" w:space="0" w:color="auto"/>
            </w:tcBorders>
            <w:shd w:val="clear" w:color="auto" w:fill="FFFFFF" w:themeFill="background1"/>
          </w:tcPr>
          <w:p w14:paraId="6DE2E704" w14:textId="77777777" w:rsidR="005613F1" w:rsidRPr="000B50FB" w:rsidRDefault="005613F1" w:rsidP="005613F1">
            <w:pPr>
              <w:spacing w:after="0" w:line="240" w:lineRule="auto"/>
              <w:jc w:val="center"/>
              <w:rPr>
                <w:rFonts w:ascii="Garamond" w:eastAsia="Times New Roman" w:hAnsi="Garamond" w:cs="Times New Roman"/>
                <w:bCs/>
                <w:sz w:val="24"/>
                <w:szCs w:val="24"/>
                <w:lang w:eastAsia="hu-HU"/>
              </w:rPr>
            </w:pPr>
          </w:p>
        </w:tc>
      </w:tr>
      <w:tr w:rsidR="005613F1" w:rsidRPr="000B50FB" w14:paraId="57C2AD5C" w14:textId="77777777" w:rsidTr="005613F1">
        <w:tc>
          <w:tcPr>
            <w:tcW w:w="7227" w:type="dxa"/>
            <w:tcBorders>
              <w:top w:val="single" w:sz="4" w:space="0" w:color="auto"/>
              <w:left w:val="single" w:sz="4" w:space="0" w:color="auto"/>
              <w:bottom w:val="single" w:sz="4" w:space="0" w:color="auto"/>
              <w:right w:val="single" w:sz="4" w:space="0" w:color="auto"/>
            </w:tcBorders>
          </w:tcPr>
          <w:p w14:paraId="17A47C9C" w14:textId="77777777" w:rsidR="005613F1" w:rsidRPr="000B50FB" w:rsidRDefault="005613F1" w:rsidP="005613F1">
            <w:pPr>
              <w:spacing w:after="0" w:line="240" w:lineRule="auto"/>
              <w:jc w:val="both"/>
              <w:rPr>
                <w:rFonts w:ascii="Garamond" w:eastAsia="Times New Roman" w:hAnsi="Garamond" w:cs="Times New Roman"/>
                <w:bCs/>
                <w:sz w:val="24"/>
                <w:szCs w:val="24"/>
                <w:lang w:eastAsia="hu-HU"/>
              </w:rPr>
            </w:pPr>
            <w:proofErr w:type="gramStart"/>
            <w:r w:rsidRPr="000B50FB">
              <w:rPr>
                <w:rFonts w:ascii="Garamond" w:eastAsia="Times New Roman" w:hAnsi="Garamond" w:cs="Times New Roman"/>
                <w:bCs/>
                <w:sz w:val="24"/>
                <w:szCs w:val="24"/>
                <w:lang w:eastAsia="hu-HU"/>
              </w:rPr>
              <w:t>Ajánlattevő(</w:t>
            </w:r>
            <w:proofErr w:type="gramEnd"/>
            <w:r w:rsidRPr="000B50FB">
              <w:rPr>
                <w:rFonts w:ascii="Garamond" w:eastAsia="Times New Roman" w:hAnsi="Garamond" w:cs="Times New Roman"/>
                <w:bCs/>
                <w:sz w:val="24"/>
                <w:szCs w:val="24"/>
                <w:lang w:eastAsia="hu-HU"/>
              </w:rPr>
              <w:t xml:space="preserve">k) nyilatkozata(i) a Kbt. 62. § (1) bekezdése </w:t>
            </w:r>
            <w:proofErr w:type="spellStart"/>
            <w:r w:rsidRPr="000B50FB">
              <w:rPr>
                <w:rFonts w:ascii="Garamond" w:eastAsia="Times New Roman" w:hAnsi="Garamond" w:cs="Times New Roman"/>
                <w:bCs/>
                <w:sz w:val="24"/>
                <w:szCs w:val="24"/>
                <w:lang w:eastAsia="hu-HU"/>
              </w:rPr>
              <w:t>kc</w:t>
            </w:r>
            <w:proofErr w:type="spellEnd"/>
            <w:r w:rsidRPr="000B50FB">
              <w:rPr>
                <w:rFonts w:ascii="Garamond" w:eastAsia="Times New Roman" w:hAnsi="Garamond" w:cs="Times New Roman"/>
                <w:bCs/>
                <w:sz w:val="24"/>
                <w:szCs w:val="24"/>
                <w:lang w:eastAsia="hu-HU"/>
              </w:rPr>
              <w:t>) pontja tekintetében (8. számú melléklet)</w:t>
            </w:r>
          </w:p>
        </w:tc>
        <w:tc>
          <w:tcPr>
            <w:tcW w:w="1525" w:type="dxa"/>
            <w:tcBorders>
              <w:top w:val="single" w:sz="4" w:space="0" w:color="auto"/>
              <w:left w:val="single" w:sz="4" w:space="0" w:color="auto"/>
              <w:bottom w:val="single" w:sz="4" w:space="0" w:color="auto"/>
              <w:right w:val="single" w:sz="4" w:space="0" w:color="auto"/>
            </w:tcBorders>
            <w:shd w:val="clear" w:color="auto" w:fill="FFFFFF" w:themeFill="background1"/>
          </w:tcPr>
          <w:p w14:paraId="1C4D2CF6" w14:textId="77777777" w:rsidR="005613F1" w:rsidRPr="000B50FB" w:rsidRDefault="005613F1" w:rsidP="005613F1">
            <w:pPr>
              <w:spacing w:after="0" w:line="240" w:lineRule="auto"/>
              <w:jc w:val="center"/>
              <w:rPr>
                <w:rFonts w:ascii="Garamond" w:eastAsia="Times New Roman" w:hAnsi="Garamond" w:cs="Times New Roman"/>
                <w:bCs/>
                <w:sz w:val="24"/>
                <w:szCs w:val="24"/>
                <w:lang w:eastAsia="hu-HU"/>
              </w:rPr>
            </w:pPr>
          </w:p>
        </w:tc>
      </w:tr>
      <w:tr w:rsidR="005613F1" w:rsidRPr="000B50FB" w14:paraId="586AB3D1" w14:textId="77777777" w:rsidTr="00676AD2">
        <w:tc>
          <w:tcPr>
            <w:tcW w:w="7227" w:type="dxa"/>
            <w:tcBorders>
              <w:top w:val="single" w:sz="4" w:space="0" w:color="auto"/>
              <w:left w:val="single" w:sz="4" w:space="0" w:color="auto"/>
              <w:bottom w:val="single" w:sz="4" w:space="0" w:color="auto"/>
              <w:right w:val="single" w:sz="4" w:space="0" w:color="auto"/>
            </w:tcBorders>
            <w:shd w:val="clear" w:color="auto" w:fill="92D050"/>
          </w:tcPr>
          <w:p w14:paraId="62819403" w14:textId="77777777" w:rsidR="005613F1" w:rsidRPr="000B50FB" w:rsidRDefault="005613F1" w:rsidP="005613F1">
            <w:pPr>
              <w:spacing w:after="0" w:line="240" w:lineRule="auto"/>
              <w:jc w:val="both"/>
              <w:rPr>
                <w:rFonts w:ascii="Garamond" w:eastAsia="Times New Roman" w:hAnsi="Garamond" w:cs="Times New Roman"/>
                <w:bCs/>
                <w:sz w:val="24"/>
                <w:szCs w:val="24"/>
                <w:lang w:eastAsia="hu-HU"/>
              </w:rPr>
            </w:pPr>
            <w:r w:rsidRPr="000B50FB">
              <w:rPr>
                <w:rFonts w:ascii="Garamond" w:eastAsia="Times New Roman" w:hAnsi="Garamond" w:cs="Garamond"/>
                <w:b/>
                <w:bCs/>
                <w:sz w:val="24"/>
                <w:szCs w:val="24"/>
                <w:lang w:eastAsia="hu-HU"/>
              </w:rPr>
              <w:t>Műszaki, ill. szakmai alkalmasságra vonatkozó igazolások</w:t>
            </w:r>
          </w:p>
        </w:tc>
        <w:tc>
          <w:tcPr>
            <w:tcW w:w="1525" w:type="dxa"/>
            <w:tcBorders>
              <w:top w:val="single" w:sz="4" w:space="0" w:color="auto"/>
              <w:left w:val="single" w:sz="4" w:space="0" w:color="auto"/>
              <w:bottom w:val="single" w:sz="4" w:space="0" w:color="auto"/>
              <w:right w:val="single" w:sz="4" w:space="0" w:color="auto"/>
            </w:tcBorders>
            <w:shd w:val="clear" w:color="auto" w:fill="92D050"/>
          </w:tcPr>
          <w:p w14:paraId="20181F05" w14:textId="77777777" w:rsidR="005613F1" w:rsidRPr="000B50FB" w:rsidRDefault="005613F1" w:rsidP="005613F1">
            <w:pPr>
              <w:spacing w:after="0" w:line="240" w:lineRule="auto"/>
              <w:jc w:val="center"/>
              <w:rPr>
                <w:rFonts w:ascii="Garamond" w:eastAsia="Times New Roman" w:hAnsi="Garamond" w:cs="Times New Roman"/>
                <w:bCs/>
                <w:sz w:val="24"/>
                <w:szCs w:val="24"/>
                <w:lang w:eastAsia="hu-HU"/>
              </w:rPr>
            </w:pPr>
          </w:p>
        </w:tc>
      </w:tr>
      <w:tr w:rsidR="005613F1" w:rsidRPr="000B50FB" w14:paraId="45A80C60" w14:textId="77777777" w:rsidTr="005613F1">
        <w:tc>
          <w:tcPr>
            <w:tcW w:w="7227" w:type="dxa"/>
            <w:tcBorders>
              <w:top w:val="single" w:sz="4" w:space="0" w:color="auto"/>
              <w:left w:val="single" w:sz="4" w:space="0" w:color="auto"/>
              <w:bottom w:val="single" w:sz="4" w:space="0" w:color="auto"/>
              <w:right w:val="single" w:sz="4" w:space="0" w:color="auto"/>
            </w:tcBorders>
          </w:tcPr>
          <w:p w14:paraId="10815130" w14:textId="77777777" w:rsidR="005613F1" w:rsidRPr="000B50FB" w:rsidRDefault="005613F1" w:rsidP="00E5311B">
            <w:pPr>
              <w:spacing w:after="0" w:line="240" w:lineRule="auto"/>
              <w:jc w:val="both"/>
              <w:rPr>
                <w:rFonts w:ascii="Garamond" w:eastAsia="Times New Roman" w:hAnsi="Garamond" w:cs="Times New Roman"/>
                <w:bCs/>
                <w:sz w:val="24"/>
                <w:szCs w:val="24"/>
                <w:lang w:eastAsia="hu-HU"/>
              </w:rPr>
            </w:pPr>
            <w:r w:rsidRPr="000B50FB">
              <w:rPr>
                <w:rFonts w:ascii="Garamond" w:eastAsia="Times New Roman" w:hAnsi="Garamond" w:cs="Times New Roman"/>
                <w:sz w:val="24"/>
                <w:szCs w:val="24"/>
                <w:lang w:eastAsia="hu-HU"/>
              </w:rPr>
              <w:t>M</w:t>
            </w:r>
            <w:r w:rsidR="0020696E" w:rsidRPr="000B50FB">
              <w:rPr>
                <w:rFonts w:ascii="Garamond" w:eastAsia="Times New Roman" w:hAnsi="Garamond" w:cs="Times New Roman"/>
                <w:sz w:val="24"/>
                <w:szCs w:val="24"/>
                <w:lang w:eastAsia="hu-HU"/>
              </w:rPr>
              <w:t>.</w:t>
            </w:r>
            <w:r w:rsidRPr="000B50FB">
              <w:rPr>
                <w:rFonts w:ascii="Garamond" w:eastAsia="Times New Roman" w:hAnsi="Garamond" w:cs="Times New Roman"/>
                <w:sz w:val="24"/>
                <w:szCs w:val="24"/>
                <w:lang w:eastAsia="hu-HU"/>
              </w:rPr>
              <w:t>1</w:t>
            </w:r>
            <w:r w:rsidR="0020696E" w:rsidRPr="000B50FB">
              <w:rPr>
                <w:rFonts w:ascii="Garamond" w:eastAsia="Times New Roman" w:hAnsi="Garamond" w:cs="Times New Roman"/>
                <w:sz w:val="24"/>
                <w:szCs w:val="24"/>
                <w:lang w:eastAsia="hu-HU"/>
              </w:rPr>
              <w:t>/-M.2/</w:t>
            </w:r>
            <w:r w:rsidR="004F4B28" w:rsidRPr="000B50FB">
              <w:rPr>
                <w:rFonts w:ascii="Garamond" w:eastAsia="Times New Roman" w:hAnsi="Garamond" w:cs="Times New Roman"/>
                <w:bCs/>
                <w:sz w:val="24"/>
                <w:szCs w:val="24"/>
                <w:lang w:eastAsia="hu-HU"/>
              </w:rPr>
              <w:t>(</w:t>
            </w:r>
            <w:r w:rsidR="00E5311B" w:rsidRPr="000B50FB">
              <w:rPr>
                <w:rFonts w:ascii="Garamond" w:eastAsia="Times New Roman" w:hAnsi="Garamond" w:cs="Times New Roman"/>
                <w:bCs/>
                <w:sz w:val="24"/>
                <w:szCs w:val="24"/>
                <w:lang w:eastAsia="hu-HU"/>
              </w:rPr>
              <w:t>9</w:t>
            </w:r>
            <w:proofErr w:type="gramStart"/>
            <w:r w:rsidR="00E5311B" w:rsidRPr="000B50FB">
              <w:rPr>
                <w:rFonts w:ascii="Garamond" w:eastAsia="Times New Roman" w:hAnsi="Garamond" w:cs="Times New Roman"/>
                <w:bCs/>
                <w:sz w:val="24"/>
                <w:szCs w:val="24"/>
                <w:lang w:eastAsia="hu-HU"/>
              </w:rPr>
              <w:t>.,</w:t>
            </w:r>
            <w:proofErr w:type="gramEnd"/>
            <w:r w:rsidR="00E5311B" w:rsidRPr="000B50FB">
              <w:rPr>
                <w:rFonts w:ascii="Garamond" w:eastAsia="Times New Roman" w:hAnsi="Garamond" w:cs="Times New Roman"/>
                <w:bCs/>
                <w:sz w:val="24"/>
                <w:szCs w:val="24"/>
                <w:lang w:eastAsia="hu-HU"/>
              </w:rPr>
              <w:t xml:space="preserve"> </w:t>
            </w:r>
            <w:r w:rsidR="004F4B28" w:rsidRPr="000B50FB">
              <w:rPr>
                <w:rFonts w:ascii="Garamond" w:eastAsia="Times New Roman" w:hAnsi="Garamond" w:cs="Times New Roman"/>
                <w:bCs/>
                <w:sz w:val="24"/>
                <w:szCs w:val="24"/>
                <w:lang w:eastAsia="hu-HU"/>
              </w:rPr>
              <w:t>1</w:t>
            </w:r>
            <w:r w:rsidR="009E4EFD" w:rsidRPr="000B50FB">
              <w:rPr>
                <w:rFonts w:ascii="Garamond" w:eastAsia="Times New Roman" w:hAnsi="Garamond" w:cs="Times New Roman"/>
                <w:bCs/>
                <w:sz w:val="24"/>
                <w:szCs w:val="24"/>
                <w:lang w:eastAsia="hu-HU"/>
              </w:rPr>
              <w:t>0</w:t>
            </w:r>
            <w:r w:rsidR="00D86F39" w:rsidRPr="000B50FB">
              <w:rPr>
                <w:rFonts w:ascii="Garamond" w:eastAsia="Times New Roman" w:hAnsi="Garamond" w:cs="Times New Roman"/>
                <w:bCs/>
                <w:sz w:val="24"/>
                <w:szCs w:val="24"/>
                <w:lang w:eastAsia="hu-HU"/>
              </w:rPr>
              <w:t xml:space="preserve">., </w:t>
            </w:r>
            <w:r w:rsidR="004F4B28" w:rsidRPr="000B50FB">
              <w:rPr>
                <w:rFonts w:ascii="Garamond" w:eastAsia="Times New Roman" w:hAnsi="Garamond" w:cs="Times New Roman"/>
                <w:bCs/>
                <w:sz w:val="24"/>
                <w:szCs w:val="24"/>
                <w:lang w:eastAsia="hu-HU"/>
              </w:rPr>
              <w:t>1</w:t>
            </w:r>
            <w:r w:rsidR="009E4EFD" w:rsidRPr="000B50FB">
              <w:rPr>
                <w:rFonts w:ascii="Garamond" w:eastAsia="Times New Roman" w:hAnsi="Garamond" w:cs="Times New Roman"/>
                <w:bCs/>
                <w:sz w:val="24"/>
                <w:szCs w:val="24"/>
                <w:lang w:eastAsia="hu-HU"/>
              </w:rPr>
              <w:t>1</w:t>
            </w:r>
            <w:r w:rsidR="004F4B28" w:rsidRPr="000B50FB">
              <w:rPr>
                <w:rFonts w:ascii="Garamond" w:eastAsia="Times New Roman" w:hAnsi="Garamond" w:cs="Times New Roman"/>
                <w:bCs/>
                <w:sz w:val="24"/>
                <w:szCs w:val="24"/>
                <w:lang w:eastAsia="hu-HU"/>
              </w:rPr>
              <w:t>.</w:t>
            </w:r>
            <w:r w:rsidR="00E5311B" w:rsidRPr="000B50FB">
              <w:rPr>
                <w:rFonts w:ascii="Garamond" w:eastAsia="Times New Roman" w:hAnsi="Garamond" w:cs="Times New Roman"/>
                <w:bCs/>
                <w:sz w:val="24"/>
                <w:szCs w:val="24"/>
                <w:lang w:eastAsia="hu-HU"/>
              </w:rPr>
              <w:t xml:space="preserve"> </w:t>
            </w:r>
            <w:r w:rsidR="004F4B28" w:rsidRPr="000B50FB">
              <w:rPr>
                <w:rFonts w:ascii="Garamond" w:eastAsia="Times New Roman" w:hAnsi="Garamond" w:cs="Times New Roman"/>
                <w:bCs/>
                <w:sz w:val="24"/>
                <w:szCs w:val="24"/>
                <w:lang w:eastAsia="hu-HU"/>
              </w:rPr>
              <w:t>számú melléklet)</w:t>
            </w:r>
          </w:p>
        </w:tc>
        <w:tc>
          <w:tcPr>
            <w:tcW w:w="1525" w:type="dxa"/>
            <w:tcBorders>
              <w:top w:val="single" w:sz="4" w:space="0" w:color="auto"/>
              <w:left w:val="single" w:sz="4" w:space="0" w:color="auto"/>
              <w:bottom w:val="single" w:sz="4" w:space="0" w:color="auto"/>
              <w:right w:val="single" w:sz="4" w:space="0" w:color="auto"/>
            </w:tcBorders>
            <w:shd w:val="clear" w:color="auto" w:fill="FFFFFF" w:themeFill="background1"/>
          </w:tcPr>
          <w:p w14:paraId="4C14665E" w14:textId="77777777" w:rsidR="005613F1" w:rsidRPr="000B50FB" w:rsidRDefault="005613F1" w:rsidP="005613F1">
            <w:pPr>
              <w:spacing w:after="0" w:line="240" w:lineRule="auto"/>
              <w:jc w:val="center"/>
              <w:rPr>
                <w:rFonts w:ascii="Garamond" w:eastAsia="Times New Roman" w:hAnsi="Garamond" w:cs="Times New Roman"/>
                <w:bCs/>
                <w:sz w:val="24"/>
                <w:szCs w:val="24"/>
                <w:lang w:eastAsia="hu-HU"/>
              </w:rPr>
            </w:pPr>
          </w:p>
        </w:tc>
      </w:tr>
    </w:tbl>
    <w:p w14:paraId="5AEF8BC0" w14:textId="77777777" w:rsidR="00676AD2" w:rsidRPr="000B50FB" w:rsidRDefault="00676AD2" w:rsidP="00676AD2">
      <w:pPr>
        <w:widowControl w:val="0"/>
        <w:autoSpaceDE w:val="0"/>
        <w:autoSpaceDN w:val="0"/>
        <w:spacing w:after="0" w:line="240" w:lineRule="auto"/>
        <w:jc w:val="right"/>
        <w:rPr>
          <w:rFonts w:ascii="Garamond" w:eastAsia="Times New Roman" w:hAnsi="Garamond" w:cs="Times New Roman"/>
          <w:bCs/>
          <w:i/>
          <w:sz w:val="24"/>
          <w:szCs w:val="24"/>
          <w:lang w:eastAsia="hu-HU"/>
        </w:rPr>
      </w:pPr>
      <w:r w:rsidRPr="000B50FB">
        <w:rPr>
          <w:rFonts w:ascii="Garamond" w:eastAsia="Times New Roman" w:hAnsi="Garamond" w:cs="Arial"/>
          <w:sz w:val="24"/>
          <w:szCs w:val="20"/>
          <w:lang w:eastAsia="hu-HU"/>
        </w:rPr>
        <w:br w:type="page"/>
      </w:r>
      <w:r w:rsidRPr="000B50FB">
        <w:rPr>
          <w:rFonts w:ascii="Garamond" w:eastAsia="Times New Roman" w:hAnsi="Garamond" w:cs="Times New Roman"/>
          <w:bCs/>
          <w:i/>
          <w:sz w:val="24"/>
          <w:szCs w:val="24"/>
          <w:lang w:eastAsia="hu-HU"/>
        </w:rPr>
        <w:lastRenderedPageBreak/>
        <w:t xml:space="preserve">2. számú melléklet </w:t>
      </w:r>
    </w:p>
    <w:p w14:paraId="32D12C87" w14:textId="77777777" w:rsidR="00676AD2" w:rsidRPr="000B50FB" w:rsidRDefault="00676AD2" w:rsidP="00676AD2">
      <w:pPr>
        <w:widowControl w:val="0"/>
        <w:autoSpaceDE w:val="0"/>
        <w:autoSpaceDN w:val="0"/>
        <w:spacing w:after="0" w:line="360" w:lineRule="auto"/>
        <w:jc w:val="right"/>
        <w:rPr>
          <w:rFonts w:ascii="Garamond" w:eastAsia="Times New Roman" w:hAnsi="Garamond" w:cs="Arial"/>
          <w:sz w:val="24"/>
          <w:szCs w:val="20"/>
          <w:lang w:eastAsia="hu-HU"/>
        </w:rPr>
      </w:pPr>
    </w:p>
    <w:p w14:paraId="1DA6007A" w14:textId="77777777" w:rsidR="00676AD2" w:rsidRPr="000B50FB" w:rsidRDefault="00676AD2" w:rsidP="00676AD2">
      <w:pPr>
        <w:widowControl w:val="0"/>
        <w:autoSpaceDE w:val="0"/>
        <w:autoSpaceDN w:val="0"/>
        <w:spacing w:after="0" w:line="360" w:lineRule="auto"/>
        <w:jc w:val="center"/>
        <w:rPr>
          <w:rFonts w:ascii="Garamond" w:eastAsia="Times New Roman" w:hAnsi="Garamond" w:cs="Arial"/>
          <w:b/>
          <w:caps/>
          <w:sz w:val="24"/>
          <w:szCs w:val="20"/>
          <w:lang w:eastAsia="hu-HU"/>
        </w:rPr>
      </w:pPr>
      <w:r w:rsidRPr="000B50FB">
        <w:rPr>
          <w:rFonts w:ascii="Garamond" w:eastAsia="Times New Roman" w:hAnsi="Garamond" w:cs="Arial"/>
          <w:b/>
          <w:caps/>
          <w:sz w:val="24"/>
          <w:szCs w:val="20"/>
          <w:lang w:eastAsia="hu-HU"/>
        </w:rPr>
        <w:t>felolvasólap</w:t>
      </w:r>
    </w:p>
    <w:p w14:paraId="046CFC1A" w14:textId="77777777" w:rsidR="00676AD2" w:rsidRPr="000B50FB" w:rsidRDefault="00AB209E" w:rsidP="00676AD2">
      <w:pPr>
        <w:widowControl w:val="0"/>
        <w:autoSpaceDE w:val="0"/>
        <w:autoSpaceDN w:val="0"/>
        <w:spacing w:after="0" w:line="360" w:lineRule="auto"/>
        <w:jc w:val="center"/>
        <w:rPr>
          <w:rFonts w:ascii="Garamond" w:eastAsia="Times New Roman" w:hAnsi="Garamond" w:cs="Arial"/>
          <w:b/>
          <w:sz w:val="24"/>
          <w:szCs w:val="20"/>
          <w:lang w:eastAsia="hu-HU"/>
        </w:rPr>
      </w:pPr>
      <w:r w:rsidRPr="000B50FB">
        <w:rPr>
          <w:rFonts w:ascii="Garamond" w:eastAsia="Times New Roman" w:hAnsi="Garamond" w:cs="Arial"/>
          <w:b/>
          <w:sz w:val="24"/>
          <w:szCs w:val="20"/>
          <w:lang w:eastAsia="hu-HU"/>
        </w:rPr>
        <w:t>a</w:t>
      </w:r>
    </w:p>
    <w:p w14:paraId="64101243"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bCs/>
          <w:sz w:val="24"/>
          <w:szCs w:val="24"/>
          <w:lang w:eastAsia="hu-HU"/>
        </w:rPr>
      </w:pPr>
      <w:r w:rsidRPr="000B50FB">
        <w:rPr>
          <w:rFonts w:ascii="Garamond" w:eastAsia="Times New Roman" w:hAnsi="Garamond" w:cs="Arial"/>
          <w:b/>
          <w:bCs/>
          <w:sz w:val="24"/>
          <w:szCs w:val="24"/>
          <w:lang w:eastAsia="hu-HU"/>
        </w:rPr>
        <w:t>„</w:t>
      </w:r>
      <w:r w:rsidR="00D46546" w:rsidRPr="000B50FB">
        <w:rPr>
          <w:rFonts w:ascii="Garamond" w:eastAsia="Times New Roman" w:hAnsi="Garamond" w:cs="Arial"/>
          <w:b/>
          <w:bCs/>
          <w:sz w:val="24"/>
          <w:szCs w:val="24"/>
          <w:lang w:eastAsia="hu-HU"/>
        </w:rPr>
        <w:t>Vállalkozási szerződés az 1527/2016. (IX. 29.) Korm. határozat szerinti infrastruktúra-fejlesztés tervezési és kivitelezési munkáira - Testnevelési Egyetem Továbbképző központ, Velence</w:t>
      </w:r>
      <w:r w:rsidR="0020696E" w:rsidRPr="000B50FB">
        <w:rPr>
          <w:rFonts w:ascii="Garamond" w:eastAsia="Times New Roman" w:hAnsi="Garamond" w:cs="Arial"/>
          <w:b/>
          <w:bCs/>
          <w:sz w:val="24"/>
          <w:szCs w:val="24"/>
          <w:lang w:eastAsia="hu-HU"/>
        </w:rPr>
        <w:t>.</w:t>
      </w:r>
      <w:r w:rsidRPr="000B50FB">
        <w:rPr>
          <w:rFonts w:ascii="Garamond" w:eastAsia="Times New Roman" w:hAnsi="Garamond" w:cs="Arial"/>
          <w:b/>
          <w:bCs/>
          <w:sz w:val="24"/>
          <w:szCs w:val="24"/>
          <w:lang w:eastAsia="hu-HU"/>
        </w:rPr>
        <w:t>”</w:t>
      </w:r>
    </w:p>
    <w:p w14:paraId="5799839B"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bCs/>
          <w:sz w:val="24"/>
          <w:szCs w:val="24"/>
          <w:lang w:eastAsia="hu-HU"/>
        </w:rPr>
      </w:pPr>
    </w:p>
    <w:p w14:paraId="375AC765" w14:textId="77777777" w:rsidR="00676AD2" w:rsidRPr="000B50FB" w:rsidRDefault="00676AD2" w:rsidP="00901567">
      <w:pPr>
        <w:widowControl w:val="0"/>
        <w:autoSpaceDE w:val="0"/>
        <w:autoSpaceDN w:val="0"/>
        <w:spacing w:after="120" w:line="240" w:lineRule="auto"/>
        <w:jc w:val="center"/>
        <w:rPr>
          <w:rFonts w:ascii="Garamond" w:eastAsia="Times New Roman" w:hAnsi="Garamond" w:cs="Arial"/>
          <w:iCs/>
          <w:sz w:val="24"/>
          <w:szCs w:val="20"/>
          <w:lang w:eastAsia="hu-HU"/>
        </w:rPr>
      </w:pPr>
      <w:proofErr w:type="gramStart"/>
      <w:r w:rsidRPr="000B50FB">
        <w:rPr>
          <w:rFonts w:ascii="Garamond" w:eastAsia="Times New Roman" w:hAnsi="Garamond" w:cs="Arial"/>
          <w:b/>
          <w:bCs/>
          <w:sz w:val="24"/>
          <w:szCs w:val="24"/>
          <w:lang w:eastAsia="hu-HU"/>
        </w:rPr>
        <w:t>tárgyú</w:t>
      </w:r>
      <w:proofErr w:type="gramEnd"/>
      <w:r w:rsidRPr="000B50FB">
        <w:rPr>
          <w:rFonts w:ascii="Garamond" w:eastAsia="Times New Roman" w:hAnsi="Garamond" w:cs="Arial"/>
          <w:b/>
          <w:bCs/>
          <w:sz w:val="24"/>
          <w:szCs w:val="24"/>
          <w:lang w:eastAsia="hu-HU"/>
        </w:rPr>
        <w:t xml:space="preserve"> közbeszerzési eljárás vonatkozásában</w:t>
      </w:r>
    </w:p>
    <w:tbl>
      <w:tblPr>
        <w:tblW w:w="0" w:type="auto"/>
        <w:tblInd w:w="108"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4601"/>
        <w:gridCol w:w="4579"/>
      </w:tblGrid>
      <w:tr w:rsidR="00676AD2" w:rsidRPr="000B50FB" w14:paraId="745C5FC8" w14:textId="77777777" w:rsidTr="00676AD2">
        <w:trPr>
          <w:trHeight w:val="555"/>
        </w:trPr>
        <w:tc>
          <w:tcPr>
            <w:tcW w:w="4644" w:type="dxa"/>
            <w:tcBorders>
              <w:top w:val="inset" w:sz="6" w:space="0" w:color="auto"/>
              <w:left w:val="inset" w:sz="6" w:space="0" w:color="auto"/>
              <w:bottom w:val="inset" w:sz="6" w:space="0" w:color="auto"/>
              <w:right w:val="inset" w:sz="6" w:space="0" w:color="auto"/>
            </w:tcBorders>
            <w:shd w:val="clear" w:color="auto" w:fill="92D050"/>
            <w:vAlign w:val="center"/>
            <w:hideMark/>
          </w:tcPr>
          <w:p w14:paraId="30A051B9" w14:textId="77777777" w:rsidR="00676AD2" w:rsidRPr="000B50FB" w:rsidRDefault="00676AD2" w:rsidP="00676AD2">
            <w:pPr>
              <w:spacing w:after="0" w:line="360" w:lineRule="auto"/>
              <w:jc w:val="both"/>
              <w:rPr>
                <w:rFonts w:ascii="Garamond" w:eastAsia="Times New Roman" w:hAnsi="Garamond" w:cs="Times New Roman"/>
                <w:b/>
                <w:sz w:val="24"/>
                <w:szCs w:val="24"/>
                <w:lang w:eastAsia="hu-HU"/>
              </w:rPr>
            </w:pPr>
            <w:r w:rsidRPr="000B50FB">
              <w:rPr>
                <w:rFonts w:ascii="Garamond" w:eastAsia="Times New Roman" w:hAnsi="Garamond" w:cs="Times New Roman"/>
                <w:b/>
                <w:sz w:val="24"/>
                <w:szCs w:val="24"/>
                <w:lang w:eastAsia="hu-HU"/>
              </w:rPr>
              <w:t>Ajánlattevő neve</w:t>
            </w:r>
            <w:r w:rsidRPr="000B50FB">
              <w:rPr>
                <w:rFonts w:ascii="Garamond" w:eastAsia="Times New Roman" w:hAnsi="Garamond" w:cs="Times New Roman"/>
                <w:b/>
                <w:sz w:val="24"/>
                <w:szCs w:val="24"/>
                <w:vertAlign w:val="superscript"/>
                <w:lang w:eastAsia="hu-HU"/>
              </w:rPr>
              <w:footnoteReference w:id="2"/>
            </w:r>
            <w:r w:rsidRPr="000B50FB">
              <w:rPr>
                <w:rFonts w:ascii="Garamond" w:eastAsia="Times New Roman" w:hAnsi="Garamond" w:cs="Times New Roman"/>
                <w:b/>
                <w:sz w:val="24"/>
                <w:szCs w:val="24"/>
                <w:lang w:eastAsia="hu-HU"/>
              </w:rPr>
              <w:t>:</w:t>
            </w:r>
            <w:r w:rsidRPr="000B50FB">
              <w:rPr>
                <w:rFonts w:ascii="Garamond" w:eastAsia="Times New Roman" w:hAnsi="Garamond" w:cs="Times New Roman"/>
                <w:b/>
                <w:sz w:val="24"/>
                <w:szCs w:val="24"/>
                <w:lang w:eastAsia="hu-HU"/>
              </w:rPr>
              <w:tab/>
            </w:r>
          </w:p>
        </w:tc>
        <w:tc>
          <w:tcPr>
            <w:tcW w:w="4642" w:type="dxa"/>
            <w:tcBorders>
              <w:top w:val="inset" w:sz="6" w:space="0" w:color="auto"/>
              <w:left w:val="inset" w:sz="6" w:space="0" w:color="auto"/>
              <w:bottom w:val="inset" w:sz="6" w:space="0" w:color="auto"/>
              <w:right w:val="inset" w:sz="6" w:space="0" w:color="auto"/>
            </w:tcBorders>
            <w:vAlign w:val="center"/>
          </w:tcPr>
          <w:p w14:paraId="116BEC7E" w14:textId="77777777" w:rsidR="00676AD2" w:rsidRPr="000B50FB" w:rsidRDefault="00676AD2" w:rsidP="00676AD2">
            <w:pPr>
              <w:spacing w:after="0" w:line="360" w:lineRule="auto"/>
              <w:jc w:val="both"/>
              <w:rPr>
                <w:rFonts w:ascii="Garamond" w:eastAsia="Times New Roman" w:hAnsi="Garamond" w:cs="Times New Roman"/>
                <w:b/>
                <w:sz w:val="24"/>
                <w:szCs w:val="24"/>
                <w:lang w:eastAsia="hu-HU"/>
              </w:rPr>
            </w:pPr>
          </w:p>
        </w:tc>
      </w:tr>
      <w:tr w:rsidR="00676AD2" w:rsidRPr="000B50FB" w14:paraId="33099930" w14:textId="77777777" w:rsidTr="00676AD2">
        <w:trPr>
          <w:trHeight w:val="555"/>
        </w:trPr>
        <w:tc>
          <w:tcPr>
            <w:tcW w:w="4644" w:type="dxa"/>
            <w:tcBorders>
              <w:top w:val="inset" w:sz="6" w:space="0" w:color="auto"/>
              <w:left w:val="inset" w:sz="6" w:space="0" w:color="auto"/>
              <w:bottom w:val="inset" w:sz="6" w:space="0" w:color="auto"/>
              <w:right w:val="inset" w:sz="6" w:space="0" w:color="auto"/>
            </w:tcBorders>
            <w:shd w:val="clear" w:color="auto" w:fill="92D050"/>
            <w:vAlign w:val="center"/>
            <w:hideMark/>
          </w:tcPr>
          <w:p w14:paraId="16D37CD6" w14:textId="77777777" w:rsidR="00676AD2" w:rsidRPr="000B50FB" w:rsidRDefault="00676AD2" w:rsidP="00676AD2">
            <w:pPr>
              <w:spacing w:after="0" w:line="360" w:lineRule="auto"/>
              <w:jc w:val="both"/>
              <w:rPr>
                <w:rFonts w:ascii="Garamond" w:eastAsia="Times New Roman" w:hAnsi="Garamond" w:cs="Times New Roman"/>
                <w:b/>
                <w:sz w:val="24"/>
                <w:szCs w:val="24"/>
                <w:lang w:eastAsia="hu-HU"/>
              </w:rPr>
            </w:pPr>
            <w:r w:rsidRPr="000B50FB">
              <w:rPr>
                <w:rFonts w:ascii="Garamond" w:eastAsia="Times New Roman" w:hAnsi="Garamond" w:cs="Times New Roman"/>
                <w:b/>
                <w:sz w:val="24"/>
                <w:szCs w:val="24"/>
                <w:lang w:eastAsia="hu-HU"/>
              </w:rPr>
              <w:t>Ajánlattevő székhelye</w:t>
            </w:r>
            <w:r w:rsidRPr="000B50FB">
              <w:rPr>
                <w:rFonts w:ascii="Garamond" w:eastAsia="Times New Roman" w:hAnsi="Garamond" w:cs="Times New Roman"/>
                <w:b/>
                <w:sz w:val="24"/>
                <w:szCs w:val="24"/>
                <w:vertAlign w:val="superscript"/>
                <w:lang w:eastAsia="hu-HU"/>
              </w:rPr>
              <w:footnoteReference w:id="3"/>
            </w:r>
            <w:r w:rsidRPr="000B50FB">
              <w:rPr>
                <w:rFonts w:ascii="Garamond" w:eastAsia="Times New Roman" w:hAnsi="Garamond" w:cs="Times New Roman"/>
                <w:b/>
                <w:sz w:val="24"/>
                <w:szCs w:val="24"/>
                <w:lang w:eastAsia="hu-HU"/>
              </w:rPr>
              <w:t>:</w:t>
            </w:r>
          </w:p>
        </w:tc>
        <w:tc>
          <w:tcPr>
            <w:tcW w:w="4642" w:type="dxa"/>
            <w:tcBorders>
              <w:top w:val="inset" w:sz="6" w:space="0" w:color="auto"/>
              <w:left w:val="inset" w:sz="6" w:space="0" w:color="auto"/>
              <w:bottom w:val="inset" w:sz="6" w:space="0" w:color="auto"/>
              <w:right w:val="inset" w:sz="6" w:space="0" w:color="auto"/>
            </w:tcBorders>
            <w:vAlign w:val="center"/>
          </w:tcPr>
          <w:p w14:paraId="4A68D6EA" w14:textId="77777777" w:rsidR="00676AD2" w:rsidRPr="000B50FB" w:rsidRDefault="00676AD2" w:rsidP="00676AD2">
            <w:pPr>
              <w:spacing w:after="0" w:line="360" w:lineRule="auto"/>
              <w:jc w:val="both"/>
              <w:rPr>
                <w:rFonts w:ascii="Garamond" w:eastAsia="Times New Roman" w:hAnsi="Garamond" w:cs="Times New Roman"/>
                <w:b/>
                <w:sz w:val="24"/>
                <w:szCs w:val="24"/>
                <w:lang w:eastAsia="hu-HU"/>
              </w:rPr>
            </w:pPr>
          </w:p>
        </w:tc>
      </w:tr>
      <w:tr w:rsidR="00676AD2" w:rsidRPr="000B50FB" w14:paraId="06D49577" w14:textId="77777777" w:rsidTr="00676AD2">
        <w:trPr>
          <w:trHeight w:val="555"/>
        </w:trPr>
        <w:tc>
          <w:tcPr>
            <w:tcW w:w="4644" w:type="dxa"/>
            <w:tcBorders>
              <w:top w:val="inset" w:sz="6" w:space="0" w:color="auto"/>
              <w:left w:val="inset" w:sz="6" w:space="0" w:color="auto"/>
              <w:bottom w:val="inset" w:sz="6" w:space="0" w:color="auto"/>
              <w:right w:val="inset" w:sz="6" w:space="0" w:color="auto"/>
            </w:tcBorders>
            <w:shd w:val="clear" w:color="auto" w:fill="92D050"/>
            <w:vAlign w:val="center"/>
            <w:hideMark/>
          </w:tcPr>
          <w:p w14:paraId="12469989" w14:textId="77777777" w:rsidR="00676AD2" w:rsidRPr="000B50FB" w:rsidRDefault="00676AD2" w:rsidP="00676AD2">
            <w:pPr>
              <w:spacing w:after="0" w:line="360" w:lineRule="auto"/>
              <w:jc w:val="both"/>
              <w:rPr>
                <w:rFonts w:ascii="Garamond" w:eastAsia="Times New Roman" w:hAnsi="Garamond" w:cs="Times New Roman"/>
                <w:sz w:val="24"/>
                <w:szCs w:val="24"/>
                <w:lang w:eastAsia="hu-HU"/>
              </w:rPr>
            </w:pPr>
            <w:r w:rsidRPr="000B50FB">
              <w:rPr>
                <w:rFonts w:ascii="Garamond" w:eastAsia="Times New Roman" w:hAnsi="Garamond" w:cs="Times New Roman"/>
                <w:sz w:val="24"/>
                <w:szCs w:val="24"/>
                <w:lang w:eastAsia="hu-HU"/>
              </w:rPr>
              <w:t>Kapcsolattartó neve:</w:t>
            </w:r>
          </w:p>
        </w:tc>
        <w:tc>
          <w:tcPr>
            <w:tcW w:w="4642" w:type="dxa"/>
            <w:tcBorders>
              <w:top w:val="inset" w:sz="6" w:space="0" w:color="auto"/>
              <w:left w:val="inset" w:sz="6" w:space="0" w:color="auto"/>
              <w:bottom w:val="inset" w:sz="6" w:space="0" w:color="auto"/>
              <w:right w:val="inset" w:sz="6" w:space="0" w:color="auto"/>
            </w:tcBorders>
            <w:vAlign w:val="center"/>
          </w:tcPr>
          <w:p w14:paraId="397CE11B" w14:textId="77777777" w:rsidR="00676AD2" w:rsidRPr="000B50FB" w:rsidRDefault="00676AD2" w:rsidP="00676AD2">
            <w:pPr>
              <w:spacing w:after="0" w:line="360" w:lineRule="auto"/>
              <w:jc w:val="both"/>
              <w:rPr>
                <w:rFonts w:ascii="Garamond" w:eastAsia="Times New Roman" w:hAnsi="Garamond" w:cs="Times New Roman"/>
                <w:sz w:val="24"/>
                <w:szCs w:val="24"/>
                <w:lang w:eastAsia="hu-HU"/>
              </w:rPr>
            </w:pPr>
          </w:p>
        </w:tc>
      </w:tr>
      <w:tr w:rsidR="00676AD2" w:rsidRPr="000B50FB" w14:paraId="29C0F528" w14:textId="77777777" w:rsidTr="00676AD2">
        <w:trPr>
          <w:trHeight w:val="555"/>
        </w:trPr>
        <w:tc>
          <w:tcPr>
            <w:tcW w:w="4644" w:type="dxa"/>
            <w:tcBorders>
              <w:top w:val="inset" w:sz="6" w:space="0" w:color="auto"/>
              <w:left w:val="inset" w:sz="6" w:space="0" w:color="auto"/>
              <w:bottom w:val="inset" w:sz="6" w:space="0" w:color="auto"/>
              <w:right w:val="inset" w:sz="6" w:space="0" w:color="auto"/>
            </w:tcBorders>
            <w:shd w:val="clear" w:color="auto" w:fill="92D050"/>
            <w:vAlign w:val="center"/>
            <w:hideMark/>
          </w:tcPr>
          <w:p w14:paraId="2476A2BD" w14:textId="77777777" w:rsidR="00676AD2" w:rsidRPr="000B50FB" w:rsidRDefault="00676AD2" w:rsidP="00676AD2">
            <w:pPr>
              <w:spacing w:after="0" w:line="360" w:lineRule="auto"/>
              <w:jc w:val="both"/>
              <w:rPr>
                <w:rFonts w:ascii="Garamond" w:eastAsia="Times New Roman" w:hAnsi="Garamond" w:cs="Times New Roman"/>
                <w:sz w:val="24"/>
                <w:szCs w:val="24"/>
                <w:lang w:eastAsia="hu-HU"/>
              </w:rPr>
            </w:pPr>
            <w:r w:rsidRPr="000B50FB">
              <w:rPr>
                <w:rFonts w:ascii="Garamond" w:eastAsia="Times New Roman" w:hAnsi="Garamond" w:cs="Times New Roman"/>
                <w:sz w:val="24"/>
                <w:szCs w:val="24"/>
                <w:lang w:eastAsia="hu-HU"/>
              </w:rPr>
              <w:t>Telefon/fax száma:</w:t>
            </w:r>
          </w:p>
        </w:tc>
        <w:tc>
          <w:tcPr>
            <w:tcW w:w="4642" w:type="dxa"/>
            <w:tcBorders>
              <w:top w:val="inset" w:sz="6" w:space="0" w:color="auto"/>
              <w:left w:val="inset" w:sz="6" w:space="0" w:color="auto"/>
              <w:bottom w:val="inset" w:sz="6" w:space="0" w:color="auto"/>
              <w:right w:val="inset" w:sz="6" w:space="0" w:color="auto"/>
            </w:tcBorders>
            <w:vAlign w:val="center"/>
          </w:tcPr>
          <w:p w14:paraId="764E0273" w14:textId="77777777" w:rsidR="00676AD2" w:rsidRPr="000B50FB" w:rsidRDefault="00676AD2" w:rsidP="00676AD2">
            <w:pPr>
              <w:spacing w:after="0" w:line="360" w:lineRule="auto"/>
              <w:jc w:val="both"/>
              <w:rPr>
                <w:rFonts w:ascii="Garamond" w:eastAsia="Times New Roman" w:hAnsi="Garamond" w:cs="Times New Roman"/>
                <w:sz w:val="24"/>
                <w:szCs w:val="24"/>
                <w:lang w:eastAsia="hu-HU"/>
              </w:rPr>
            </w:pPr>
          </w:p>
        </w:tc>
      </w:tr>
      <w:tr w:rsidR="00676AD2" w:rsidRPr="000B50FB" w14:paraId="44B7AF46" w14:textId="77777777" w:rsidTr="00676AD2">
        <w:trPr>
          <w:trHeight w:val="555"/>
        </w:trPr>
        <w:tc>
          <w:tcPr>
            <w:tcW w:w="4644" w:type="dxa"/>
            <w:tcBorders>
              <w:top w:val="inset" w:sz="6" w:space="0" w:color="auto"/>
              <w:left w:val="inset" w:sz="6" w:space="0" w:color="auto"/>
              <w:bottom w:val="inset" w:sz="6" w:space="0" w:color="auto"/>
              <w:right w:val="inset" w:sz="6" w:space="0" w:color="auto"/>
            </w:tcBorders>
            <w:shd w:val="clear" w:color="auto" w:fill="92D050"/>
            <w:vAlign w:val="center"/>
            <w:hideMark/>
          </w:tcPr>
          <w:p w14:paraId="6A89D147" w14:textId="77777777" w:rsidR="00676AD2" w:rsidRPr="000B50FB" w:rsidRDefault="00676AD2" w:rsidP="00676AD2">
            <w:pPr>
              <w:spacing w:after="0" w:line="360" w:lineRule="auto"/>
              <w:jc w:val="both"/>
              <w:rPr>
                <w:rFonts w:ascii="Garamond" w:eastAsia="Times New Roman" w:hAnsi="Garamond" w:cs="Times New Roman"/>
                <w:sz w:val="24"/>
                <w:szCs w:val="24"/>
                <w:lang w:eastAsia="hu-HU"/>
              </w:rPr>
            </w:pPr>
            <w:r w:rsidRPr="000B50FB">
              <w:rPr>
                <w:rFonts w:ascii="Garamond" w:eastAsia="Times New Roman" w:hAnsi="Garamond" w:cs="Times New Roman"/>
                <w:sz w:val="24"/>
                <w:szCs w:val="24"/>
                <w:lang w:eastAsia="hu-HU"/>
              </w:rPr>
              <w:t>E-mail címe:</w:t>
            </w:r>
          </w:p>
        </w:tc>
        <w:tc>
          <w:tcPr>
            <w:tcW w:w="4642" w:type="dxa"/>
            <w:tcBorders>
              <w:top w:val="inset" w:sz="6" w:space="0" w:color="auto"/>
              <w:left w:val="inset" w:sz="6" w:space="0" w:color="auto"/>
              <w:bottom w:val="inset" w:sz="6" w:space="0" w:color="auto"/>
              <w:right w:val="inset" w:sz="6" w:space="0" w:color="auto"/>
            </w:tcBorders>
            <w:vAlign w:val="center"/>
          </w:tcPr>
          <w:p w14:paraId="442E7127" w14:textId="77777777" w:rsidR="00676AD2" w:rsidRPr="000B50FB" w:rsidRDefault="00676AD2" w:rsidP="00676AD2">
            <w:pPr>
              <w:spacing w:after="0" w:line="360" w:lineRule="auto"/>
              <w:jc w:val="both"/>
              <w:rPr>
                <w:rFonts w:ascii="Garamond" w:eastAsia="Times New Roman" w:hAnsi="Garamond" w:cs="Times New Roman"/>
                <w:sz w:val="24"/>
                <w:szCs w:val="24"/>
                <w:lang w:eastAsia="hu-HU"/>
              </w:rPr>
            </w:pPr>
          </w:p>
        </w:tc>
      </w:tr>
      <w:tr w:rsidR="00676AD2" w:rsidRPr="000B50FB" w14:paraId="0D09BC10" w14:textId="77777777" w:rsidTr="00676AD2">
        <w:trPr>
          <w:trHeight w:val="555"/>
        </w:trPr>
        <w:tc>
          <w:tcPr>
            <w:tcW w:w="4644" w:type="dxa"/>
            <w:tcBorders>
              <w:top w:val="inset" w:sz="6" w:space="0" w:color="auto"/>
              <w:left w:val="inset" w:sz="6" w:space="0" w:color="auto"/>
              <w:bottom w:val="inset" w:sz="6" w:space="0" w:color="auto"/>
              <w:right w:val="inset" w:sz="6" w:space="0" w:color="auto"/>
            </w:tcBorders>
            <w:shd w:val="clear" w:color="auto" w:fill="92D050"/>
            <w:vAlign w:val="center"/>
            <w:hideMark/>
          </w:tcPr>
          <w:p w14:paraId="55CBDC8E" w14:textId="77777777" w:rsidR="00676AD2" w:rsidRPr="000B50FB" w:rsidRDefault="00676AD2" w:rsidP="00676AD2">
            <w:pPr>
              <w:spacing w:after="0" w:line="360" w:lineRule="auto"/>
              <w:jc w:val="both"/>
              <w:rPr>
                <w:rFonts w:ascii="Garamond" w:eastAsia="Times New Roman" w:hAnsi="Garamond" w:cs="Times New Roman"/>
                <w:sz w:val="24"/>
                <w:szCs w:val="24"/>
                <w:lang w:eastAsia="hu-HU"/>
              </w:rPr>
            </w:pPr>
            <w:r w:rsidRPr="000B50FB">
              <w:rPr>
                <w:rFonts w:ascii="Garamond" w:eastAsia="Times New Roman" w:hAnsi="Garamond" w:cs="Times New Roman"/>
                <w:sz w:val="24"/>
                <w:szCs w:val="24"/>
                <w:lang w:eastAsia="hu-HU"/>
              </w:rPr>
              <w:t>Postai címe:</w:t>
            </w:r>
          </w:p>
        </w:tc>
        <w:tc>
          <w:tcPr>
            <w:tcW w:w="4642" w:type="dxa"/>
            <w:tcBorders>
              <w:top w:val="inset" w:sz="6" w:space="0" w:color="auto"/>
              <w:left w:val="inset" w:sz="6" w:space="0" w:color="auto"/>
              <w:bottom w:val="inset" w:sz="6" w:space="0" w:color="auto"/>
              <w:right w:val="inset" w:sz="6" w:space="0" w:color="auto"/>
            </w:tcBorders>
            <w:vAlign w:val="center"/>
          </w:tcPr>
          <w:p w14:paraId="08D92269" w14:textId="77777777" w:rsidR="00676AD2" w:rsidRPr="000B50FB" w:rsidRDefault="00676AD2" w:rsidP="00676AD2">
            <w:pPr>
              <w:spacing w:after="0" w:line="360" w:lineRule="auto"/>
              <w:jc w:val="both"/>
              <w:rPr>
                <w:rFonts w:ascii="Garamond" w:eastAsia="Times New Roman" w:hAnsi="Garamond" w:cs="Times New Roman"/>
                <w:sz w:val="24"/>
                <w:szCs w:val="24"/>
                <w:lang w:eastAsia="hu-HU"/>
              </w:rPr>
            </w:pPr>
          </w:p>
        </w:tc>
      </w:tr>
    </w:tbl>
    <w:p w14:paraId="498061D7" w14:textId="77777777" w:rsidR="00676AD2" w:rsidRPr="000B50FB" w:rsidRDefault="00676AD2" w:rsidP="00676AD2">
      <w:pPr>
        <w:widowControl w:val="0"/>
        <w:tabs>
          <w:tab w:val="num" w:pos="360"/>
        </w:tabs>
        <w:autoSpaceDE w:val="0"/>
        <w:autoSpaceDN w:val="0"/>
        <w:spacing w:after="0" w:line="240" w:lineRule="auto"/>
        <w:rPr>
          <w:rFonts w:ascii="Garamond" w:eastAsia="Times New Roman" w:hAnsi="Garamond" w:cs="Arial"/>
          <w:sz w:val="24"/>
          <w:szCs w:val="20"/>
          <w:lang w:eastAsia="hu-HU"/>
        </w:rPr>
      </w:pPr>
    </w:p>
    <w:p w14:paraId="5D365F81" w14:textId="77777777" w:rsidR="00676AD2" w:rsidRPr="000B50FB" w:rsidRDefault="00676AD2" w:rsidP="00901567">
      <w:pPr>
        <w:spacing w:after="120" w:line="240" w:lineRule="auto"/>
        <w:jc w:val="both"/>
        <w:rPr>
          <w:rFonts w:ascii="Garamond" w:eastAsia="Times New Roman" w:hAnsi="Garamond" w:cs="Times New Roman"/>
          <w:sz w:val="24"/>
          <w:szCs w:val="24"/>
          <w:lang w:eastAsia="hu-HU"/>
        </w:rPr>
      </w:pPr>
      <w:r w:rsidRPr="000B50FB">
        <w:rPr>
          <w:rFonts w:ascii="Garamond" w:eastAsia="Times New Roman" w:hAnsi="Garamond" w:cs="Times New Roman"/>
          <w:sz w:val="24"/>
          <w:szCs w:val="24"/>
          <w:lang w:eastAsia="hu-HU"/>
        </w:rPr>
        <w:t>Ajánlattevő a szerződés teljesítését az alábbi ajánlati elemek szerint vállalja: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46"/>
        <w:gridCol w:w="78"/>
        <w:gridCol w:w="4825"/>
        <w:gridCol w:w="2963"/>
      </w:tblGrid>
      <w:tr w:rsidR="00F5682E" w:rsidRPr="000B50FB" w14:paraId="53880CE4" w14:textId="77777777" w:rsidTr="000B50FB">
        <w:trPr>
          <w:trHeight w:hRule="exact" w:val="5151"/>
        </w:trPr>
        <w:tc>
          <w:tcPr>
            <w:tcW w:w="773" w:type="pct"/>
            <w:gridSpan w:val="2"/>
            <w:shd w:val="clear" w:color="auto" w:fill="92D050"/>
            <w:vAlign w:val="center"/>
          </w:tcPr>
          <w:p w14:paraId="09FAAF02" w14:textId="77777777" w:rsidR="00F5682E" w:rsidRPr="000B50FB" w:rsidRDefault="00E17243" w:rsidP="00257258">
            <w:pPr>
              <w:jc w:val="center"/>
              <w:rPr>
                <w:rFonts w:ascii="Garamond" w:hAnsi="Garamond"/>
                <w:b/>
                <w:sz w:val="24"/>
                <w:szCs w:val="24"/>
              </w:rPr>
            </w:pPr>
            <w:r w:rsidRPr="000B50FB">
              <w:rPr>
                <w:rFonts w:ascii="Garamond" w:hAnsi="Garamond"/>
                <w:b/>
                <w:sz w:val="24"/>
                <w:szCs w:val="24"/>
              </w:rPr>
              <w:t>1</w:t>
            </w:r>
            <w:r w:rsidR="00F5682E" w:rsidRPr="000B50FB">
              <w:rPr>
                <w:rFonts w:ascii="Garamond" w:hAnsi="Garamond"/>
                <w:b/>
                <w:sz w:val="24"/>
                <w:szCs w:val="24"/>
              </w:rPr>
              <w:t>.</w:t>
            </w:r>
          </w:p>
        </w:tc>
        <w:tc>
          <w:tcPr>
            <w:tcW w:w="2619" w:type="pct"/>
            <w:shd w:val="clear" w:color="auto" w:fill="92D050"/>
            <w:vAlign w:val="center"/>
          </w:tcPr>
          <w:p w14:paraId="71189CB7" w14:textId="667195E8" w:rsidR="00F5682E" w:rsidRPr="000B50FB" w:rsidRDefault="00591305" w:rsidP="009954FE">
            <w:pPr>
              <w:spacing w:after="0"/>
              <w:jc w:val="both"/>
              <w:rPr>
                <w:rFonts w:ascii="Garamond" w:hAnsi="Garamond"/>
                <w:b/>
                <w:sz w:val="24"/>
                <w:szCs w:val="24"/>
              </w:rPr>
            </w:pPr>
            <w:r w:rsidRPr="000B50FB">
              <w:rPr>
                <w:rFonts w:ascii="Garamond" w:hAnsi="Garamond"/>
                <w:b/>
                <w:sz w:val="24"/>
                <w:szCs w:val="24"/>
              </w:rPr>
              <w:t xml:space="preserve">Az M/2.1.) alkalmassági követelmény tekintetében megjelölt szakembernek építési szakterületen </w:t>
            </w:r>
            <w:r w:rsidR="001F64EF" w:rsidRPr="000B50FB">
              <w:rPr>
                <w:rFonts w:ascii="Garamond" w:hAnsi="Garamond"/>
                <w:b/>
                <w:sz w:val="24"/>
                <w:szCs w:val="24"/>
              </w:rPr>
              <w:t xml:space="preserve">felelős </w:t>
            </w:r>
            <w:r w:rsidRPr="000B50FB">
              <w:rPr>
                <w:rFonts w:ascii="Garamond" w:hAnsi="Garamond"/>
                <w:b/>
                <w:sz w:val="24"/>
                <w:szCs w:val="24"/>
              </w:rPr>
              <w:t>műszaki vezetői</w:t>
            </w:r>
            <w:r w:rsidR="001F64EF" w:rsidRPr="000B50FB">
              <w:rPr>
                <w:rFonts w:ascii="Garamond" w:hAnsi="Garamond"/>
                <w:b/>
                <w:sz w:val="24"/>
                <w:szCs w:val="24"/>
              </w:rPr>
              <w:t xml:space="preserve"> és/vagy építésvezetői és/vagy projektvezetői</w:t>
            </w:r>
            <w:r w:rsidRPr="000B50FB">
              <w:rPr>
                <w:rFonts w:ascii="Garamond" w:hAnsi="Garamond"/>
                <w:b/>
                <w:sz w:val="24"/>
              </w:rPr>
              <w:t xml:space="preserve"> </w:t>
            </w:r>
            <w:r w:rsidRPr="000B50FB">
              <w:rPr>
                <w:rFonts w:ascii="Garamond" w:hAnsi="Garamond"/>
                <w:b/>
                <w:sz w:val="24"/>
                <w:szCs w:val="24"/>
              </w:rPr>
              <w:t xml:space="preserve">pozícióban az építési munkák kezdésétől a befejezéséig végzett helyszíni irányítása terén szerzett szakmai tapasztalata, mely során belső átalakítás és felújítás és homlokzati hőszigetelés és homlokzati nyílászárók cseréje és lapostetők hő- és vízszigetelés készült az épület összes nettó alapterületével mérve (legkedvezőbb mérték: </w:t>
            </w:r>
            <w:r w:rsidR="004303EB" w:rsidRPr="000B50FB">
              <w:rPr>
                <w:rFonts w:ascii="Garamond" w:hAnsi="Garamond"/>
                <w:b/>
                <w:sz w:val="24"/>
                <w:szCs w:val="24"/>
              </w:rPr>
              <w:t xml:space="preserve">3180 </w:t>
            </w:r>
            <w:r w:rsidRPr="000B50FB">
              <w:rPr>
                <w:rFonts w:ascii="Garamond" w:hAnsi="Garamond"/>
                <w:b/>
                <w:sz w:val="24"/>
                <w:szCs w:val="24"/>
              </w:rPr>
              <w:t>m2)</w:t>
            </w:r>
          </w:p>
        </w:tc>
        <w:tc>
          <w:tcPr>
            <w:tcW w:w="1608" w:type="pct"/>
            <w:shd w:val="clear" w:color="auto" w:fill="auto"/>
            <w:vAlign w:val="center"/>
          </w:tcPr>
          <w:p w14:paraId="58411323" w14:textId="73ED8889" w:rsidR="00F5682E" w:rsidRPr="000B50FB" w:rsidRDefault="002F0DE4" w:rsidP="00591305">
            <w:pPr>
              <w:spacing w:before="240" w:after="240"/>
              <w:jc w:val="center"/>
              <w:rPr>
                <w:rFonts w:ascii="Garamond" w:hAnsi="Garamond"/>
                <w:b/>
                <w:sz w:val="24"/>
                <w:szCs w:val="24"/>
              </w:rPr>
            </w:pPr>
            <w:r w:rsidRPr="000B50FB">
              <w:rPr>
                <w:rFonts w:ascii="Garamond" w:hAnsi="Garamond"/>
                <w:b/>
                <w:sz w:val="24"/>
                <w:szCs w:val="24"/>
              </w:rPr>
              <w:t>…</w:t>
            </w:r>
            <w:proofErr w:type="gramStart"/>
            <w:r w:rsidRPr="000B50FB">
              <w:rPr>
                <w:rFonts w:ascii="Garamond" w:hAnsi="Garamond"/>
                <w:b/>
                <w:sz w:val="24"/>
                <w:szCs w:val="24"/>
              </w:rPr>
              <w:t>…………</w:t>
            </w:r>
            <w:proofErr w:type="gramEnd"/>
            <w:r w:rsidRPr="000B50FB">
              <w:rPr>
                <w:rFonts w:ascii="Garamond" w:hAnsi="Garamond"/>
                <w:b/>
                <w:sz w:val="24"/>
                <w:szCs w:val="24"/>
              </w:rPr>
              <w:t xml:space="preserve"> </w:t>
            </w:r>
            <w:r w:rsidR="00591305" w:rsidRPr="000B50FB">
              <w:rPr>
                <w:rFonts w:ascii="Garamond" w:hAnsi="Garamond"/>
                <w:b/>
                <w:sz w:val="24"/>
                <w:szCs w:val="24"/>
              </w:rPr>
              <w:t>m2</w:t>
            </w:r>
          </w:p>
        </w:tc>
      </w:tr>
      <w:tr w:rsidR="00703F8A" w:rsidRPr="000B50FB" w14:paraId="2EC3D376" w14:textId="77777777" w:rsidTr="000B50FB">
        <w:trPr>
          <w:trHeight w:hRule="exact" w:val="4556"/>
        </w:trPr>
        <w:tc>
          <w:tcPr>
            <w:tcW w:w="773" w:type="pct"/>
            <w:gridSpan w:val="2"/>
            <w:shd w:val="clear" w:color="auto" w:fill="92D050"/>
            <w:vAlign w:val="center"/>
          </w:tcPr>
          <w:p w14:paraId="2563653D" w14:textId="77777777" w:rsidR="00703F8A" w:rsidRPr="000B50FB" w:rsidRDefault="00703F8A" w:rsidP="000D629D">
            <w:pPr>
              <w:jc w:val="center"/>
              <w:rPr>
                <w:rFonts w:ascii="Garamond" w:hAnsi="Garamond"/>
                <w:b/>
                <w:sz w:val="24"/>
                <w:szCs w:val="24"/>
              </w:rPr>
            </w:pPr>
            <w:r w:rsidRPr="000B50FB">
              <w:rPr>
                <w:rFonts w:ascii="Garamond" w:hAnsi="Garamond"/>
                <w:b/>
                <w:sz w:val="24"/>
                <w:szCs w:val="24"/>
              </w:rPr>
              <w:lastRenderedPageBreak/>
              <w:t>2.</w:t>
            </w:r>
          </w:p>
        </w:tc>
        <w:tc>
          <w:tcPr>
            <w:tcW w:w="2619" w:type="pct"/>
            <w:shd w:val="clear" w:color="auto" w:fill="92D050"/>
            <w:vAlign w:val="center"/>
          </w:tcPr>
          <w:p w14:paraId="712FA9E7" w14:textId="2E90DFF1" w:rsidR="00703F8A" w:rsidRPr="000B50FB" w:rsidRDefault="00591305" w:rsidP="009954FE">
            <w:pPr>
              <w:spacing w:after="0"/>
              <w:jc w:val="both"/>
              <w:rPr>
                <w:rFonts w:ascii="Garamond" w:hAnsi="Garamond"/>
                <w:b/>
                <w:sz w:val="24"/>
                <w:szCs w:val="24"/>
              </w:rPr>
            </w:pPr>
            <w:r w:rsidRPr="000B50FB">
              <w:rPr>
                <w:rFonts w:ascii="Garamond" w:hAnsi="Garamond"/>
                <w:b/>
                <w:sz w:val="24"/>
                <w:szCs w:val="24"/>
              </w:rPr>
              <w:t xml:space="preserve">Az M/2.2.) alkalmassági követelmény tekintetében megjelölt szakembernek építmény-gépészeti szakterületen </w:t>
            </w:r>
            <w:r w:rsidR="001F64EF" w:rsidRPr="000B50FB">
              <w:rPr>
                <w:rFonts w:ascii="Garamond" w:hAnsi="Garamond"/>
                <w:b/>
                <w:sz w:val="24"/>
                <w:szCs w:val="24"/>
              </w:rPr>
              <w:t xml:space="preserve">felelős </w:t>
            </w:r>
            <w:r w:rsidRPr="000B50FB">
              <w:rPr>
                <w:rFonts w:ascii="Garamond" w:hAnsi="Garamond"/>
                <w:b/>
                <w:sz w:val="24"/>
                <w:szCs w:val="24"/>
              </w:rPr>
              <w:t xml:space="preserve">műszaki vezetői </w:t>
            </w:r>
            <w:r w:rsidR="001F64EF" w:rsidRPr="000B50FB">
              <w:rPr>
                <w:rFonts w:ascii="Garamond" w:hAnsi="Garamond"/>
                <w:b/>
                <w:sz w:val="24"/>
                <w:szCs w:val="24"/>
              </w:rPr>
              <w:t>és/vagy építésvezetői és/vagy projektvezetői</w:t>
            </w:r>
            <w:r w:rsidR="001F64EF" w:rsidRPr="000B50FB">
              <w:rPr>
                <w:rFonts w:ascii="Garamond" w:hAnsi="Garamond"/>
                <w:b/>
                <w:sz w:val="24"/>
              </w:rPr>
              <w:t xml:space="preserve"> </w:t>
            </w:r>
            <w:r w:rsidRPr="000B50FB">
              <w:rPr>
                <w:rFonts w:ascii="Garamond" w:hAnsi="Garamond"/>
                <w:b/>
                <w:sz w:val="24"/>
                <w:szCs w:val="24"/>
              </w:rPr>
              <w:t xml:space="preserve">pozícióban az építménygépészeti munkák kezdésétől a befejezéséig végzett helyszíni irányítása terén szerzett szakmai tapasztalata, mely során víz- és csatornaszerelés és fűtés-hűtés szerelés és szellőzés-légtechnika szerelés és gépészeti automatika szerelés készült az épület összes nettó alapterületével mérve (legkedvezőbb mérték: </w:t>
            </w:r>
            <w:r w:rsidR="004303EB" w:rsidRPr="000B50FB">
              <w:rPr>
                <w:rFonts w:ascii="Garamond" w:hAnsi="Garamond"/>
                <w:b/>
                <w:sz w:val="24"/>
                <w:szCs w:val="24"/>
              </w:rPr>
              <w:t xml:space="preserve">3180 </w:t>
            </w:r>
            <w:r w:rsidRPr="000B50FB">
              <w:rPr>
                <w:rFonts w:ascii="Garamond" w:hAnsi="Garamond"/>
                <w:b/>
                <w:sz w:val="24"/>
                <w:szCs w:val="24"/>
              </w:rPr>
              <w:t>m2)</w:t>
            </w:r>
          </w:p>
        </w:tc>
        <w:tc>
          <w:tcPr>
            <w:tcW w:w="1608" w:type="pct"/>
            <w:shd w:val="clear" w:color="auto" w:fill="auto"/>
            <w:vAlign w:val="center"/>
          </w:tcPr>
          <w:p w14:paraId="4C95ED77" w14:textId="7C0F0C5E" w:rsidR="00703F8A" w:rsidRPr="000B50FB" w:rsidRDefault="002F0DE4" w:rsidP="00591305">
            <w:pPr>
              <w:spacing w:before="240" w:after="240"/>
              <w:jc w:val="center"/>
              <w:rPr>
                <w:rFonts w:ascii="Garamond" w:hAnsi="Garamond"/>
                <w:sz w:val="24"/>
                <w:szCs w:val="24"/>
              </w:rPr>
            </w:pPr>
            <w:r w:rsidRPr="000B50FB">
              <w:rPr>
                <w:rFonts w:ascii="Garamond" w:hAnsi="Garamond"/>
                <w:b/>
                <w:sz w:val="24"/>
                <w:szCs w:val="24"/>
              </w:rPr>
              <w:t>…</w:t>
            </w:r>
            <w:proofErr w:type="gramStart"/>
            <w:r w:rsidRPr="000B50FB">
              <w:rPr>
                <w:rFonts w:ascii="Garamond" w:hAnsi="Garamond"/>
                <w:b/>
                <w:sz w:val="24"/>
                <w:szCs w:val="24"/>
              </w:rPr>
              <w:t>…………</w:t>
            </w:r>
            <w:proofErr w:type="gramEnd"/>
            <w:r w:rsidRPr="000B50FB">
              <w:rPr>
                <w:rFonts w:ascii="Garamond" w:hAnsi="Garamond"/>
                <w:b/>
                <w:sz w:val="24"/>
                <w:szCs w:val="24"/>
              </w:rPr>
              <w:t xml:space="preserve"> </w:t>
            </w:r>
            <w:r w:rsidR="00591305" w:rsidRPr="000B50FB">
              <w:rPr>
                <w:rFonts w:ascii="Garamond" w:hAnsi="Garamond"/>
                <w:b/>
                <w:sz w:val="24"/>
                <w:szCs w:val="24"/>
              </w:rPr>
              <w:t>m2</w:t>
            </w:r>
          </w:p>
        </w:tc>
      </w:tr>
      <w:tr w:rsidR="002F0DE4" w:rsidRPr="000B50FB" w14:paraId="3B6818E3" w14:textId="77777777" w:rsidTr="002358C5">
        <w:trPr>
          <w:trHeight w:hRule="exact" w:val="1306"/>
        </w:trPr>
        <w:tc>
          <w:tcPr>
            <w:tcW w:w="773" w:type="pct"/>
            <w:gridSpan w:val="2"/>
            <w:shd w:val="clear" w:color="auto" w:fill="92D050"/>
            <w:vAlign w:val="center"/>
          </w:tcPr>
          <w:p w14:paraId="7A7D1F72" w14:textId="685A5ECB" w:rsidR="002F0DE4" w:rsidRPr="000B50FB" w:rsidRDefault="002D36B0" w:rsidP="000D629D">
            <w:pPr>
              <w:jc w:val="center"/>
              <w:rPr>
                <w:rFonts w:ascii="Garamond" w:hAnsi="Garamond"/>
                <w:b/>
                <w:sz w:val="24"/>
                <w:szCs w:val="24"/>
              </w:rPr>
            </w:pPr>
            <w:r w:rsidRPr="000B50FB">
              <w:rPr>
                <w:rFonts w:ascii="Garamond" w:hAnsi="Garamond"/>
                <w:b/>
                <w:sz w:val="24"/>
                <w:szCs w:val="24"/>
              </w:rPr>
              <w:t>3</w:t>
            </w:r>
            <w:r w:rsidR="002F0DE4" w:rsidRPr="000B50FB">
              <w:rPr>
                <w:rFonts w:ascii="Garamond" w:hAnsi="Garamond"/>
                <w:b/>
                <w:sz w:val="24"/>
                <w:szCs w:val="24"/>
              </w:rPr>
              <w:t>.</w:t>
            </w:r>
          </w:p>
        </w:tc>
        <w:tc>
          <w:tcPr>
            <w:tcW w:w="2619" w:type="pct"/>
            <w:shd w:val="clear" w:color="auto" w:fill="92D050"/>
            <w:vAlign w:val="center"/>
          </w:tcPr>
          <w:p w14:paraId="2D2C497B" w14:textId="77777777" w:rsidR="002F0DE4" w:rsidRPr="000B50FB" w:rsidRDefault="002F0DE4" w:rsidP="004D49BD">
            <w:pPr>
              <w:spacing w:after="0"/>
              <w:jc w:val="both"/>
              <w:rPr>
                <w:rFonts w:ascii="Garamond" w:hAnsi="Garamond"/>
                <w:b/>
                <w:sz w:val="24"/>
                <w:szCs w:val="24"/>
              </w:rPr>
            </w:pPr>
            <w:r w:rsidRPr="000B50FB">
              <w:rPr>
                <w:rFonts w:ascii="Garamond" w:hAnsi="Garamond"/>
                <w:b/>
                <w:sz w:val="24"/>
                <w:szCs w:val="24"/>
              </w:rPr>
              <w:t>Környezetvédelmi, fenntarthatósági vállalások, szakmai ajánlattal is bemutatva</w:t>
            </w:r>
          </w:p>
        </w:tc>
        <w:tc>
          <w:tcPr>
            <w:tcW w:w="1608" w:type="pct"/>
            <w:shd w:val="clear" w:color="auto" w:fill="D0CECE" w:themeFill="background2" w:themeFillShade="E6"/>
            <w:vAlign w:val="center"/>
          </w:tcPr>
          <w:p w14:paraId="170BD146" w14:textId="6DF37A45" w:rsidR="002F0DE4" w:rsidRPr="000B50FB" w:rsidRDefault="002F0DE4" w:rsidP="00703F8A">
            <w:pPr>
              <w:spacing w:before="240" w:after="240"/>
              <w:jc w:val="center"/>
              <w:rPr>
                <w:rFonts w:ascii="Garamond" w:hAnsi="Garamond"/>
                <w:sz w:val="24"/>
                <w:szCs w:val="24"/>
              </w:rPr>
            </w:pPr>
          </w:p>
        </w:tc>
      </w:tr>
      <w:tr w:rsidR="004D49BD" w:rsidRPr="000B50FB" w14:paraId="3944B362" w14:textId="77777777" w:rsidTr="002358C5">
        <w:trPr>
          <w:trHeight w:hRule="exact" w:val="938"/>
        </w:trPr>
        <w:tc>
          <w:tcPr>
            <w:tcW w:w="773" w:type="pct"/>
            <w:gridSpan w:val="2"/>
            <w:shd w:val="clear" w:color="auto" w:fill="92D050"/>
            <w:vAlign w:val="center"/>
          </w:tcPr>
          <w:p w14:paraId="238F879F" w14:textId="77777777" w:rsidR="004D49BD" w:rsidRPr="000B50FB" w:rsidDel="0031006A" w:rsidRDefault="004D49BD" w:rsidP="004D49BD">
            <w:pPr>
              <w:jc w:val="center"/>
              <w:rPr>
                <w:rFonts w:ascii="Garamond" w:hAnsi="Garamond"/>
                <w:b/>
                <w:sz w:val="24"/>
                <w:szCs w:val="24"/>
              </w:rPr>
            </w:pPr>
          </w:p>
        </w:tc>
        <w:tc>
          <w:tcPr>
            <w:tcW w:w="2619" w:type="pct"/>
            <w:shd w:val="clear" w:color="auto" w:fill="92D050"/>
            <w:vAlign w:val="center"/>
          </w:tcPr>
          <w:p w14:paraId="5452995B" w14:textId="77777777" w:rsidR="004D49BD" w:rsidRPr="000B50FB" w:rsidRDefault="004D49BD" w:rsidP="004D49BD">
            <w:pPr>
              <w:contextualSpacing/>
              <w:jc w:val="center"/>
              <w:rPr>
                <w:rFonts w:ascii="Garamond" w:hAnsi="Garamond"/>
                <w:b/>
                <w:bCs/>
                <w:sz w:val="18"/>
                <w:szCs w:val="18"/>
              </w:rPr>
            </w:pPr>
            <w:r w:rsidRPr="000B50FB">
              <w:rPr>
                <w:rFonts w:ascii="Garamond" w:hAnsi="Garamond"/>
                <w:b/>
                <w:bCs/>
                <w:sz w:val="18"/>
                <w:szCs w:val="18"/>
              </w:rPr>
              <w:t xml:space="preserve"> vállalható ajánlati elem</w:t>
            </w:r>
          </w:p>
        </w:tc>
        <w:tc>
          <w:tcPr>
            <w:tcW w:w="1608" w:type="pct"/>
            <w:shd w:val="clear" w:color="auto" w:fill="auto"/>
            <w:vAlign w:val="center"/>
          </w:tcPr>
          <w:p w14:paraId="7FD2138B" w14:textId="77777777" w:rsidR="004D49BD" w:rsidRPr="000B50FB" w:rsidRDefault="004D49BD" w:rsidP="004D49BD">
            <w:pPr>
              <w:spacing w:before="240" w:after="240"/>
              <w:jc w:val="center"/>
              <w:rPr>
                <w:rFonts w:ascii="Garamond" w:hAnsi="Garamond"/>
                <w:sz w:val="24"/>
                <w:szCs w:val="24"/>
              </w:rPr>
            </w:pPr>
            <w:r w:rsidRPr="000B50FB">
              <w:rPr>
                <w:rFonts w:ascii="Garamond" w:hAnsi="Garamond"/>
                <w:b/>
                <w:bCs/>
                <w:sz w:val="18"/>
                <w:szCs w:val="18"/>
              </w:rPr>
              <w:t>vállalás (igen/ nem)</w:t>
            </w:r>
          </w:p>
        </w:tc>
      </w:tr>
      <w:tr w:rsidR="004D49BD" w:rsidRPr="000B50FB" w14:paraId="660A7B94" w14:textId="77777777" w:rsidTr="00513007">
        <w:trPr>
          <w:trHeight w:hRule="exact" w:val="1989"/>
        </w:trPr>
        <w:tc>
          <w:tcPr>
            <w:tcW w:w="773" w:type="pct"/>
            <w:gridSpan w:val="2"/>
            <w:shd w:val="clear" w:color="auto" w:fill="92D050"/>
          </w:tcPr>
          <w:p w14:paraId="1BA2820F" w14:textId="77777777" w:rsidR="004D49BD" w:rsidRPr="000B50FB" w:rsidRDefault="004D49BD" w:rsidP="004D49BD">
            <w:pPr>
              <w:contextualSpacing/>
              <w:rPr>
                <w:rFonts w:ascii="Garamond" w:hAnsi="Garamond"/>
                <w:b/>
                <w:bCs/>
                <w:sz w:val="18"/>
                <w:szCs w:val="18"/>
              </w:rPr>
            </w:pPr>
            <w:r w:rsidRPr="000B50FB">
              <w:rPr>
                <w:rFonts w:ascii="Garamond" w:hAnsi="Garamond"/>
                <w:b/>
                <w:bCs/>
                <w:sz w:val="18"/>
                <w:szCs w:val="18"/>
              </w:rPr>
              <w:t>3.1. Porszennyezés csökkentése, levegővédelemi vállalások.</w:t>
            </w:r>
          </w:p>
          <w:p w14:paraId="4464298E" w14:textId="77777777" w:rsidR="004D49BD" w:rsidRPr="000B50FB" w:rsidDel="0031006A" w:rsidRDefault="004D49BD" w:rsidP="004D49BD">
            <w:pPr>
              <w:jc w:val="center"/>
              <w:rPr>
                <w:rFonts w:ascii="Garamond" w:hAnsi="Garamond"/>
                <w:b/>
                <w:sz w:val="24"/>
                <w:szCs w:val="24"/>
              </w:rPr>
            </w:pPr>
          </w:p>
        </w:tc>
        <w:tc>
          <w:tcPr>
            <w:tcW w:w="2619" w:type="pct"/>
            <w:shd w:val="clear" w:color="auto" w:fill="92D050"/>
          </w:tcPr>
          <w:p w14:paraId="519AF797" w14:textId="77777777" w:rsidR="004D49BD" w:rsidRPr="000B50FB" w:rsidRDefault="004D49BD" w:rsidP="004D49BD">
            <w:pPr>
              <w:contextualSpacing/>
              <w:rPr>
                <w:rFonts w:ascii="Garamond" w:hAnsi="Garamond"/>
                <w:bCs/>
                <w:sz w:val="18"/>
                <w:szCs w:val="18"/>
              </w:rPr>
            </w:pPr>
            <w:r w:rsidRPr="000B50FB">
              <w:rPr>
                <w:rFonts w:ascii="Garamond" w:hAnsi="Garamond"/>
                <w:b/>
                <w:bCs/>
                <w:sz w:val="18"/>
                <w:szCs w:val="18"/>
              </w:rPr>
              <w:t xml:space="preserve">3.1.1. </w:t>
            </w:r>
            <w:r w:rsidRPr="000B50FB">
              <w:rPr>
                <w:rFonts w:ascii="Garamond" w:hAnsi="Garamond"/>
                <w:bCs/>
                <w:sz w:val="18"/>
                <w:szCs w:val="18"/>
              </w:rPr>
              <w:t xml:space="preserve">jelű vállalható környezetvédelmi megajánlás: </w:t>
            </w:r>
          </w:p>
          <w:p w14:paraId="41192EE0" w14:textId="77777777" w:rsidR="004D49BD" w:rsidRPr="000B50FB" w:rsidRDefault="004D49BD" w:rsidP="004D49BD">
            <w:pPr>
              <w:contextualSpacing/>
              <w:rPr>
                <w:rFonts w:ascii="Garamond" w:hAnsi="Garamond"/>
                <w:b/>
                <w:bCs/>
                <w:sz w:val="18"/>
                <w:szCs w:val="18"/>
              </w:rPr>
            </w:pPr>
            <w:r w:rsidRPr="000B50FB">
              <w:rPr>
                <w:rFonts w:ascii="Garamond" w:hAnsi="Garamond"/>
                <w:bCs/>
                <w:sz w:val="18"/>
                <w:szCs w:val="18"/>
              </w:rPr>
              <w:t>Ajánlattevő vállalja, hogy a bontási munkavégzés során műszaki-technológiai megoldással biztosítja azt, hogy a bontott/kitermelt anyagok pora és/vagy részei/darabjai a munkaterületet és/vagy a munkaterület környezetét ne szennyezhessék és/vagy a környező létesítmények/épület/ építmények rendeltetésszerű használhatóságát ne veszélyeztessék.</w:t>
            </w:r>
          </w:p>
        </w:tc>
        <w:tc>
          <w:tcPr>
            <w:tcW w:w="1608" w:type="pct"/>
            <w:shd w:val="clear" w:color="auto" w:fill="auto"/>
          </w:tcPr>
          <w:p w14:paraId="7E282B1A" w14:textId="77777777" w:rsidR="004D49BD" w:rsidRPr="000B50FB" w:rsidRDefault="004D49BD" w:rsidP="004D49BD">
            <w:pPr>
              <w:spacing w:before="240" w:after="240"/>
              <w:jc w:val="center"/>
              <w:rPr>
                <w:rFonts w:ascii="Garamond" w:hAnsi="Garamond"/>
                <w:sz w:val="24"/>
                <w:szCs w:val="24"/>
              </w:rPr>
            </w:pPr>
          </w:p>
        </w:tc>
      </w:tr>
      <w:tr w:rsidR="004D49BD" w:rsidRPr="000B50FB" w14:paraId="3242B9BF" w14:textId="77777777" w:rsidTr="00513007">
        <w:trPr>
          <w:trHeight w:hRule="exact" w:val="2131"/>
        </w:trPr>
        <w:tc>
          <w:tcPr>
            <w:tcW w:w="773" w:type="pct"/>
            <w:gridSpan w:val="2"/>
            <w:shd w:val="clear" w:color="auto" w:fill="92D050"/>
          </w:tcPr>
          <w:p w14:paraId="3B33D5C7" w14:textId="77777777" w:rsidR="004D49BD" w:rsidRPr="000B50FB" w:rsidDel="0031006A" w:rsidRDefault="004D49BD" w:rsidP="004D49BD">
            <w:pPr>
              <w:jc w:val="center"/>
              <w:rPr>
                <w:rFonts w:ascii="Garamond" w:hAnsi="Garamond"/>
                <w:b/>
                <w:sz w:val="24"/>
                <w:szCs w:val="24"/>
              </w:rPr>
            </w:pPr>
          </w:p>
        </w:tc>
        <w:tc>
          <w:tcPr>
            <w:tcW w:w="2619" w:type="pct"/>
            <w:shd w:val="clear" w:color="auto" w:fill="92D050"/>
          </w:tcPr>
          <w:p w14:paraId="4E9CF42E" w14:textId="77777777" w:rsidR="004D49BD" w:rsidRPr="000B50FB" w:rsidRDefault="004D49BD" w:rsidP="004D49BD">
            <w:pPr>
              <w:contextualSpacing/>
              <w:rPr>
                <w:rFonts w:ascii="Garamond" w:hAnsi="Garamond"/>
                <w:bCs/>
                <w:sz w:val="18"/>
                <w:szCs w:val="18"/>
              </w:rPr>
            </w:pPr>
            <w:r w:rsidRPr="000B50FB">
              <w:rPr>
                <w:rFonts w:ascii="Garamond" w:hAnsi="Garamond"/>
                <w:b/>
                <w:bCs/>
                <w:sz w:val="18"/>
                <w:szCs w:val="18"/>
              </w:rPr>
              <w:t xml:space="preserve">3.1.2. </w:t>
            </w:r>
            <w:r w:rsidRPr="000B50FB">
              <w:rPr>
                <w:rFonts w:ascii="Garamond" w:hAnsi="Garamond"/>
                <w:bCs/>
                <w:sz w:val="18"/>
                <w:szCs w:val="18"/>
              </w:rPr>
              <w:t xml:space="preserve">jelű vállalható </w:t>
            </w:r>
            <w:proofErr w:type="gramStart"/>
            <w:r w:rsidRPr="000B50FB">
              <w:rPr>
                <w:rFonts w:ascii="Garamond" w:hAnsi="Garamond"/>
                <w:bCs/>
                <w:sz w:val="18"/>
                <w:szCs w:val="18"/>
              </w:rPr>
              <w:t>környezetvédelmi  megajánlás</w:t>
            </w:r>
            <w:proofErr w:type="gramEnd"/>
            <w:r w:rsidRPr="000B50FB">
              <w:rPr>
                <w:rFonts w:ascii="Garamond" w:hAnsi="Garamond"/>
                <w:bCs/>
                <w:sz w:val="18"/>
                <w:szCs w:val="18"/>
              </w:rPr>
              <w:t xml:space="preserve">: </w:t>
            </w:r>
          </w:p>
          <w:p w14:paraId="76506E16" w14:textId="77777777" w:rsidR="004D49BD" w:rsidRPr="000B50FB" w:rsidRDefault="004D49BD" w:rsidP="004D49BD">
            <w:pPr>
              <w:contextualSpacing/>
              <w:rPr>
                <w:rFonts w:ascii="Garamond" w:hAnsi="Garamond"/>
                <w:b/>
                <w:bCs/>
                <w:sz w:val="18"/>
                <w:szCs w:val="18"/>
              </w:rPr>
            </w:pPr>
            <w:r w:rsidRPr="000B50FB">
              <w:rPr>
                <w:rFonts w:ascii="Garamond" w:hAnsi="Garamond"/>
                <w:bCs/>
                <w:sz w:val="18"/>
                <w:szCs w:val="18"/>
              </w:rPr>
              <w:t xml:space="preserve">Ajánlattevő vállalja, hogy az anyagok helyszíni előkészítése (deponálás, vágás, bekeverés) során műszaki-technológiai megoldással biztosítja azt, hogy a helyszínen </w:t>
            </w:r>
            <w:proofErr w:type="gramStart"/>
            <w:r w:rsidRPr="000B50FB">
              <w:rPr>
                <w:rFonts w:ascii="Garamond" w:hAnsi="Garamond"/>
                <w:bCs/>
                <w:sz w:val="18"/>
                <w:szCs w:val="18"/>
              </w:rPr>
              <w:t>előkészített  anyagok</w:t>
            </w:r>
            <w:proofErr w:type="gramEnd"/>
            <w:r w:rsidRPr="000B50FB">
              <w:rPr>
                <w:rFonts w:ascii="Garamond" w:hAnsi="Garamond"/>
                <w:bCs/>
                <w:sz w:val="18"/>
                <w:szCs w:val="18"/>
              </w:rPr>
              <w:t xml:space="preserve"> pora vagy darabjai a munkaterületet vagy a környezetét ne szennyezhessék és/vagy a környező létesítmények/épület/építmények rendeltetésszerű használhatóságát ne veszélyeztessék.</w:t>
            </w:r>
          </w:p>
        </w:tc>
        <w:tc>
          <w:tcPr>
            <w:tcW w:w="1608" w:type="pct"/>
            <w:shd w:val="clear" w:color="auto" w:fill="auto"/>
          </w:tcPr>
          <w:p w14:paraId="069C38FB" w14:textId="77777777" w:rsidR="004D49BD" w:rsidRPr="000B50FB" w:rsidRDefault="004D49BD" w:rsidP="004D49BD">
            <w:pPr>
              <w:spacing w:before="240" w:after="240"/>
              <w:jc w:val="center"/>
              <w:rPr>
                <w:rFonts w:ascii="Garamond" w:hAnsi="Garamond"/>
                <w:sz w:val="24"/>
                <w:szCs w:val="24"/>
              </w:rPr>
            </w:pPr>
          </w:p>
        </w:tc>
      </w:tr>
      <w:tr w:rsidR="004D49BD" w:rsidRPr="000B50FB" w14:paraId="5FDFCC21" w14:textId="77777777" w:rsidTr="00513007">
        <w:trPr>
          <w:trHeight w:hRule="exact" w:val="2133"/>
        </w:trPr>
        <w:tc>
          <w:tcPr>
            <w:tcW w:w="773" w:type="pct"/>
            <w:gridSpan w:val="2"/>
            <w:shd w:val="clear" w:color="auto" w:fill="92D050"/>
          </w:tcPr>
          <w:p w14:paraId="44DC8F95" w14:textId="77777777" w:rsidR="004D49BD" w:rsidRPr="000B50FB" w:rsidDel="0031006A" w:rsidRDefault="004D49BD" w:rsidP="004D49BD">
            <w:pPr>
              <w:jc w:val="center"/>
              <w:rPr>
                <w:rFonts w:ascii="Garamond" w:hAnsi="Garamond"/>
                <w:b/>
                <w:sz w:val="24"/>
                <w:szCs w:val="24"/>
              </w:rPr>
            </w:pPr>
          </w:p>
        </w:tc>
        <w:tc>
          <w:tcPr>
            <w:tcW w:w="2619" w:type="pct"/>
            <w:shd w:val="clear" w:color="auto" w:fill="92D050"/>
          </w:tcPr>
          <w:p w14:paraId="5C7D0DA3" w14:textId="77777777" w:rsidR="004D49BD" w:rsidRPr="000B50FB" w:rsidRDefault="004D49BD" w:rsidP="004D49BD">
            <w:pPr>
              <w:contextualSpacing/>
              <w:rPr>
                <w:rFonts w:ascii="Garamond" w:hAnsi="Garamond"/>
                <w:bCs/>
                <w:sz w:val="18"/>
                <w:szCs w:val="18"/>
              </w:rPr>
            </w:pPr>
            <w:r w:rsidRPr="000B50FB">
              <w:rPr>
                <w:rFonts w:ascii="Garamond" w:hAnsi="Garamond"/>
                <w:b/>
                <w:bCs/>
                <w:sz w:val="18"/>
                <w:szCs w:val="18"/>
              </w:rPr>
              <w:t>3.1.3.</w:t>
            </w:r>
            <w:r w:rsidRPr="000B50FB">
              <w:rPr>
                <w:rFonts w:ascii="Garamond" w:hAnsi="Garamond"/>
                <w:bCs/>
                <w:sz w:val="18"/>
                <w:szCs w:val="18"/>
              </w:rPr>
              <w:t xml:space="preserve"> jelű vállalható </w:t>
            </w:r>
            <w:proofErr w:type="gramStart"/>
            <w:r w:rsidRPr="000B50FB">
              <w:rPr>
                <w:rFonts w:ascii="Garamond" w:hAnsi="Garamond"/>
                <w:bCs/>
                <w:sz w:val="18"/>
                <w:szCs w:val="18"/>
              </w:rPr>
              <w:t>környezetvédelmi  megajánlás</w:t>
            </w:r>
            <w:proofErr w:type="gramEnd"/>
            <w:r w:rsidRPr="000B50FB">
              <w:rPr>
                <w:rFonts w:ascii="Garamond" w:hAnsi="Garamond"/>
                <w:bCs/>
                <w:sz w:val="18"/>
                <w:szCs w:val="18"/>
              </w:rPr>
              <w:t xml:space="preserve">: </w:t>
            </w:r>
          </w:p>
          <w:p w14:paraId="4480FD22" w14:textId="77777777" w:rsidR="004D49BD" w:rsidRPr="000B50FB" w:rsidRDefault="004D49BD" w:rsidP="004D49BD">
            <w:pPr>
              <w:contextualSpacing/>
              <w:rPr>
                <w:rFonts w:ascii="Garamond" w:hAnsi="Garamond"/>
                <w:b/>
                <w:bCs/>
                <w:sz w:val="18"/>
                <w:szCs w:val="18"/>
              </w:rPr>
            </w:pPr>
            <w:r w:rsidRPr="000B50FB">
              <w:rPr>
                <w:rFonts w:ascii="Garamond" w:hAnsi="Garamond"/>
                <w:bCs/>
                <w:sz w:val="18"/>
                <w:szCs w:val="18"/>
              </w:rPr>
              <w:t xml:space="preserve">Ajánlattevő vállalja, hogy a kültéri beépítési munkafolyamatok során műszaki-technológiai megoldással biztosítja azt, hogy a beépítési folyamat során por és építési hulladék vagy a beépítési veszteségek a munkaterületet vagy a környezetét ne szennyezhessék beleértve azt is, </w:t>
            </w:r>
            <w:proofErr w:type="gramStart"/>
            <w:r w:rsidRPr="000B50FB">
              <w:rPr>
                <w:rFonts w:ascii="Garamond" w:hAnsi="Garamond"/>
                <w:bCs/>
                <w:sz w:val="18"/>
                <w:szCs w:val="18"/>
              </w:rPr>
              <w:t>hogy  a</w:t>
            </w:r>
            <w:proofErr w:type="gramEnd"/>
            <w:r w:rsidRPr="000B50FB">
              <w:rPr>
                <w:rFonts w:ascii="Garamond" w:hAnsi="Garamond"/>
                <w:bCs/>
                <w:sz w:val="18"/>
                <w:szCs w:val="18"/>
              </w:rPr>
              <w:t xml:space="preserve"> környező  létesítmények/épület/építmények rendeltetésszerű használhatóságát ne veszélyeztessék.</w:t>
            </w:r>
          </w:p>
        </w:tc>
        <w:tc>
          <w:tcPr>
            <w:tcW w:w="1608" w:type="pct"/>
            <w:shd w:val="clear" w:color="auto" w:fill="auto"/>
          </w:tcPr>
          <w:p w14:paraId="237BCFCE" w14:textId="77777777" w:rsidR="004D49BD" w:rsidRPr="000B50FB" w:rsidRDefault="004D49BD" w:rsidP="004D49BD">
            <w:pPr>
              <w:spacing w:before="240" w:after="240"/>
              <w:jc w:val="center"/>
              <w:rPr>
                <w:rFonts w:ascii="Garamond" w:hAnsi="Garamond"/>
                <w:sz w:val="24"/>
                <w:szCs w:val="24"/>
              </w:rPr>
            </w:pPr>
          </w:p>
        </w:tc>
      </w:tr>
      <w:tr w:rsidR="004D49BD" w:rsidRPr="000B50FB" w14:paraId="1D26288E" w14:textId="77777777" w:rsidTr="00513007">
        <w:trPr>
          <w:trHeight w:hRule="exact" w:val="1990"/>
        </w:trPr>
        <w:tc>
          <w:tcPr>
            <w:tcW w:w="773" w:type="pct"/>
            <w:gridSpan w:val="2"/>
            <w:shd w:val="clear" w:color="auto" w:fill="92D050"/>
          </w:tcPr>
          <w:p w14:paraId="27A6F3F8" w14:textId="77777777" w:rsidR="004D49BD" w:rsidRPr="000B50FB" w:rsidDel="0031006A" w:rsidRDefault="004D49BD" w:rsidP="004D49BD">
            <w:pPr>
              <w:jc w:val="center"/>
              <w:rPr>
                <w:rFonts w:ascii="Garamond" w:hAnsi="Garamond"/>
                <w:b/>
                <w:sz w:val="24"/>
                <w:szCs w:val="24"/>
              </w:rPr>
            </w:pPr>
          </w:p>
        </w:tc>
        <w:tc>
          <w:tcPr>
            <w:tcW w:w="2619" w:type="pct"/>
            <w:shd w:val="clear" w:color="auto" w:fill="92D050"/>
          </w:tcPr>
          <w:p w14:paraId="4AEA2CBD" w14:textId="77777777" w:rsidR="004D49BD" w:rsidRPr="000B50FB" w:rsidRDefault="004D49BD" w:rsidP="004D49BD">
            <w:pPr>
              <w:contextualSpacing/>
              <w:rPr>
                <w:rFonts w:ascii="Garamond" w:hAnsi="Garamond"/>
                <w:bCs/>
                <w:sz w:val="18"/>
                <w:szCs w:val="18"/>
              </w:rPr>
            </w:pPr>
            <w:r w:rsidRPr="000B50FB">
              <w:rPr>
                <w:rFonts w:ascii="Garamond" w:hAnsi="Garamond"/>
                <w:b/>
                <w:bCs/>
                <w:sz w:val="18"/>
                <w:szCs w:val="18"/>
              </w:rPr>
              <w:t>3.1.4.</w:t>
            </w:r>
            <w:r w:rsidRPr="000B50FB">
              <w:rPr>
                <w:rFonts w:ascii="Garamond" w:hAnsi="Garamond"/>
                <w:bCs/>
                <w:sz w:val="18"/>
                <w:szCs w:val="18"/>
              </w:rPr>
              <w:t xml:space="preserve"> jelű vállalható </w:t>
            </w:r>
            <w:proofErr w:type="gramStart"/>
            <w:r w:rsidRPr="000B50FB">
              <w:rPr>
                <w:rFonts w:ascii="Garamond" w:hAnsi="Garamond"/>
                <w:bCs/>
                <w:sz w:val="18"/>
                <w:szCs w:val="18"/>
              </w:rPr>
              <w:t>környezetvédelmi  megajánlás</w:t>
            </w:r>
            <w:proofErr w:type="gramEnd"/>
            <w:r w:rsidRPr="000B50FB">
              <w:rPr>
                <w:rFonts w:ascii="Garamond" w:hAnsi="Garamond"/>
                <w:bCs/>
                <w:sz w:val="18"/>
                <w:szCs w:val="18"/>
              </w:rPr>
              <w:t xml:space="preserve">: </w:t>
            </w:r>
          </w:p>
          <w:p w14:paraId="14C3189E" w14:textId="77777777" w:rsidR="004D49BD" w:rsidRPr="000B50FB" w:rsidRDefault="004D49BD" w:rsidP="004D49BD">
            <w:pPr>
              <w:contextualSpacing/>
              <w:rPr>
                <w:rFonts w:ascii="Garamond" w:hAnsi="Garamond"/>
                <w:b/>
                <w:bCs/>
                <w:sz w:val="18"/>
                <w:szCs w:val="18"/>
              </w:rPr>
            </w:pPr>
            <w:r w:rsidRPr="000B50FB">
              <w:rPr>
                <w:rFonts w:ascii="Garamond" w:hAnsi="Garamond"/>
                <w:bCs/>
                <w:sz w:val="18"/>
                <w:szCs w:val="18"/>
              </w:rPr>
              <w:t>Ajánlattevő vállalja, hogy az épületen belül végzendő beépítési munkafolyamatok során műszaki-technológiai megoldással biztosítja azt, hogy az épületen belüli belső betonozási-, vakolási- és felületképzési munkák munkafolyamatai a munkaterületet vagy a környezetét ne szennyezhessék és a munkákkal nem érintett megmaradó szerkezeteket ne veszélyeztessék.</w:t>
            </w:r>
          </w:p>
        </w:tc>
        <w:tc>
          <w:tcPr>
            <w:tcW w:w="1608" w:type="pct"/>
            <w:shd w:val="clear" w:color="auto" w:fill="auto"/>
          </w:tcPr>
          <w:p w14:paraId="1B942397" w14:textId="77777777" w:rsidR="004D49BD" w:rsidRPr="000B50FB" w:rsidRDefault="004D49BD" w:rsidP="004D49BD">
            <w:pPr>
              <w:spacing w:before="240" w:after="240"/>
              <w:jc w:val="center"/>
              <w:rPr>
                <w:rFonts w:ascii="Garamond" w:hAnsi="Garamond"/>
                <w:sz w:val="24"/>
                <w:szCs w:val="24"/>
              </w:rPr>
            </w:pPr>
          </w:p>
        </w:tc>
      </w:tr>
      <w:tr w:rsidR="004D49BD" w:rsidRPr="000B50FB" w14:paraId="11CED0B0" w14:textId="77777777" w:rsidTr="00513007">
        <w:trPr>
          <w:trHeight w:hRule="exact" w:val="1706"/>
        </w:trPr>
        <w:tc>
          <w:tcPr>
            <w:tcW w:w="773" w:type="pct"/>
            <w:gridSpan w:val="2"/>
            <w:shd w:val="clear" w:color="auto" w:fill="92D050"/>
          </w:tcPr>
          <w:p w14:paraId="5BEE9B1D" w14:textId="77777777" w:rsidR="004D49BD" w:rsidRPr="000B50FB" w:rsidDel="0031006A" w:rsidRDefault="004D49BD" w:rsidP="004D49BD">
            <w:pPr>
              <w:jc w:val="center"/>
              <w:rPr>
                <w:rFonts w:ascii="Garamond" w:hAnsi="Garamond"/>
                <w:b/>
                <w:sz w:val="24"/>
                <w:szCs w:val="24"/>
              </w:rPr>
            </w:pPr>
          </w:p>
        </w:tc>
        <w:tc>
          <w:tcPr>
            <w:tcW w:w="2619" w:type="pct"/>
            <w:shd w:val="clear" w:color="auto" w:fill="92D050"/>
          </w:tcPr>
          <w:p w14:paraId="6BC184F8" w14:textId="77777777" w:rsidR="004D49BD" w:rsidRPr="000B50FB" w:rsidRDefault="004D49BD" w:rsidP="004D49BD">
            <w:pPr>
              <w:contextualSpacing/>
              <w:rPr>
                <w:rFonts w:ascii="Garamond" w:hAnsi="Garamond"/>
                <w:bCs/>
                <w:sz w:val="18"/>
                <w:szCs w:val="18"/>
              </w:rPr>
            </w:pPr>
            <w:r w:rsidRPr="000B50FB">
              <w:rPr>
                <w:rFonts w:ascii="Garamond" w:hAnsi="Garamond"/>
                <w:b/>
                <w:bCs/>
                <w:sz w:val="18"/>
                <w:szCs w:val="18"/>
              </w:rPr>
              <w:t>3.1.5.</w:t>
            </w:r>
            <w:r w:rsidRPr="000B50FB">
              <w:rPr>
                <w:rFonts w:ascii="Garamond" w:hAnsi="Garamond"/>
                <w:bCs/>
                <w:sz w:val="18"/>
                <w:szCs w:val="18"/>
              </w:rPr>
              <w:t xml:space="preserve"> jelű vállalható </w:t>
            </w:r>
            <w:proofErr w:type="gramStart"/>
            <w:r w:rsidRPr="000B50FB">
              <w:rPr>
                <w:rFonts w:ascii="Garamond" w:hAnsi="Garamond"/>
                <w:bCs/>
                <w:sz w:val="18"/>
                <w:szCs w:val="18"/>
              </w:rPr>
              <w:t>környezetvédelmi  megajánlás</w:t>
            </w:r>
            <w:proofErr w:type="gramEnd"/>
            <w:r w:rsidRPr="000B50FB">
              <w:rPr>
                <w:rFonts w:ascii="Garamond" w:hAnsi="Garamond"/>
                <w:bCs/>
                <w:sz w:val="18"/>
                <w:szCs w:val="18"/>
              </w:rPr>
              <w:t xml:space="preserve">: </w:t>
            </w:r>
          </w:p>
          <w:p w14:paraId="7A170B56" w14:textId="77777777" w:rsidR="004D49BD" w:rsidRPr="000B50FB" w:rsidRDefault="004D49BD" w:rsidP="004D49BD">
            <w:pPr>
              <w:contextualSpacing/>
              <w:rPr>
                <w:rFonts w:ascii="Garamond" w:hAnsi="Garamond"/>
                <w:bCs/>
                <w:sz w:val="18"/>
                <w:szCs w:val="18"/>
              </w:rPr>
            </w:pPr>
            <w:r w:rsidRPr="000B50FB">
              <w:rPr>
                <w:rFonts w:ascii="Garamond" w:hAnsi="Garamond"/>
                <w:bCs/>
                <w:sz w:val="18"/>
                <w:szCs w:val="18"/>
              </w:rPr>
              <w:t xml:space="preserve">Ajánlattevő vállalja, hogy szaghatással járó anyag (pl. vegyszerek, festékek, lakkok, oldószerek, műgyanták, stb.) alkalmazása/felhasználása/beépítése során műszaki-technológiai megoldással biztosítja azt, hogy a munkaterület vagy a környezete légszennyezéssel ne legyen </w:t>
            </w:r>
            <w:proofErr w:type="gramStart"/>
            <w:r w:rsidRPr="000B50FB">
              <w:rPr>
                <w:rFonts w:ascii="Garamond" w:hAnsi="Garamond"/>
                <w:bCs/>
                <w:sz w:val="18"/>
                <w:szCs w:val="18"/>
              </w:rPr>
              <w:t>veszélyeztetve .</w:t>
            </w:r>
            <w:proofErr w:type="gramEnd"/>
          </w:p>
          <w:p w14:paraId="611ADC26" w14:textId="77777777" w:rsidR="004D49BD" w:rsidRPr="000B50FB" w:rsidRDefault="004D49BD" w:rsidP="004D49BD">
            <w:pPr>
              <w:contextualSpacing/>
              <w:rPr>
                <w:rFonts w:ascii="Garamond" w:hAnsi="Garamond"/>
                <w:bCs/>
                <w:sz w:val="18"/>
                <w:szCs w:val="18"/>
              </w:rPr>
            </w:pPr>
          </w:p>
          <w:p w14:paraId="5E7C8C06" w14:textId="77777777" w:rsidR="004D49BD" w:rsidRPr="000B50FB" w:rsidRDefault="004D49BD" w:rsidP="004D49BD">
            <w:pPr>
              <w:contextualSpacing/>
              <w:rPr>
                <w:rFonts w:ascii="Garamond" w:hAnsi="Garamond"/>
                <w:b/>
                <w:bCs/>
                <w:sz w:val="18"/>
                <w:szCs w:val="18"/>
              </w:rPr>
            </w:pPr>
          </w:p>
        </w:tc>
        <w:tc>
          <w:tcPr>
            <w:tcW w:w="1608" w:type="pct"/>
            <w:shd w:val="clear" w:color="auto" w:fill="auto"/>
          </w:tcPr>
          <w:p w14:paraId="6B14A36F" w14:textId="77777777" w:rsidR="004D49BD" w:rsidRPr="000B50FB" w:rsidRDefault="004D49BD" w:rsidP="004D49BD">
            <w:pPr>
              <w:spacing w:before="240" w:after="240"/>
              <w:jc w:val="center"/>
              <w:rPr>
                <w:rFonts w:ascii="Garamond" w:hAnsi="Garamond"/>
                <w:sz w:val="24"/>
                <w:szCs w:val="24"/>
              </w:rPr>
            </w:pPr>
          </w:p>
        </w:tc>
      </w:tr>
      <w:tr w:rsidR="004D49BD" w:rsidRPr="000B50FB" w14:paraId="09DA7B66" w14:textId="77777777" w:rsidTr="00513007">
        <w:trPr>
          <w:trHeight w:hRule="exact" w:val="1844"/>
        </w:trPr>
        <w:tc>
          <w:tcPr>
            <w:tcW w:w="773" w:type="pct"/>
            <w:gridSpan w:val="2"/>
            <w:shd w:val="clear" w:color="auto" w:fill="92D050"/>
          </w:tcPr>
          <w:p w14:paraId="4628B10D" w14:textId="77777777" w:rsidR="004D49BD" w:rsidRPr="000B50FB" w:rsidRDefault="004D49BD" w:rsidP="004D49BD">
            <w:pPr>
              <w:contextualSpacing/>
              <w:rPr>
                <w:rFonts w:ascii="Garamond" w:hAnsi="Garamond"/>
                <w:b/>
                <w:bCs/>
                <w:sz w:val="18"/>
                <w:szCs w:val="18"/>
              </w:rPr>
            </w:pPr>
          </w:p>
        </w:tc>
        <w:tc>
          <w:tcPr>
            <w:tcW w:w="2619" w:type="pct"/>
            <w:shd w:val="clear" w:color="auto" w:fill="92D050"/>
          </w:tcPr>
          <w:p w14:paraId="221D13A5" w14:textId="77777777" w:rsidR="004D49BD" w:rsidRPr="000B50FB" w:rsidRDefault="004D49BD" w:rsidP="004D49BD">
            <w:pPr>
              <w:contextualSpacing/>
              <w:rPr>
                <w:rFonts w:ascii="Garamond" w:hAnsi="Garamond"/>
                <w:bCs/>
                <w:sz w:val="18"/>
                <w:szCs w:val="18"/>
              </w:rPr>
            </w:pPr>
            <w:r w:rsidRPr="000B50FB">
              <w:rPr>
                <w:rFonts w:ascii="Garamond" w:hAnsi="Garamond"/>
                <w:b/>
                <w:bCs/>
                <w:sz w:val="18"/>
                <w:szCs w:val="18"/>
              </w:rPr>
              <w:t>3.1.6.</w:t>
            </w:r>
            <w:r w:rsidRPr="000B50FB">
              <w:rPr>
                <w:rFonts w:ascii="Garamond" w:hAnsi="Garamond"/>
                <w:bCs/>
                <w:sz w:val="18"/>
                <w:szCs w:val="18"/>
              </w:rPr>
              <w:t xml:space="preserve"> jelű vállalható </w:t>
            </w:r>
            <w:proofErr w:type="gramStart"/>
            <w:r w:rsidRPr="000B50FB">
              <w:rPr>
                <w:rFonts w:ascii="Garamond" w:hAnsi="Garamond"/>
                <w:bCs/>
                <w:sz w:val="18"/>
                <w:szCs w:val="18"/>
              </w:rPr>
              <w:t>környezetvédelmi  megajánlás</w:t>
            </w:r>
            <w:proofErr w:type="gramEnd"/>
            <w:r w:rsidRPr="000B50FB">
              <w:rPr>
                <w:rFonts w:ascii="Garamond" w:hAnsi="Garamond"/>
                <w:bCs/>
                <w:sz w:val="18"/>
                <w:szCs w:val="18"/>
              </w:rPr>
              <w:t xml:space="preserve">: </w:t>
            </w:r>
          </w:p>
          <w:p w14:paraId="50876533" w14:textId="77777777" w:rsidR="004D49BD" w:rsidRPr="000B50FB" w:rsidRDefault="004D49BD" w:rsidP="004D49BD">
            <w:pPr>
              <w:contextualSpacing/>
              <w:rPr>
                <w:rFonts w:ascii="Garamond" w:hAnsi="Garamond"/>
                <w:b/>
                <w:bCs/>
                <w:sz w:val="18"/>
                <w:szCs w:val="18"/>
              </w:rPr>
            </w:pPr>
            <w:r w:rsidRPr="000B50FB">
              <w:rPr>
                <w:rFonts w:ascii="Garamond" w:hAnsi="Garamond"/>
                <w:bCs/>
                <w:sz w:val="18"/>
                <w:szCs w:val="18"/>
              </w:rPr>
              <w:t xml:space="preserve">Ajánlattevő vállalja, hogy a helyszínre/ helyszínről történő szállítási tevékenységek </w:t>
            </w:r>
            <w:proofErr w:type="gramStart"/>
            <w:r w:rsidRPr="000B50FB">
              <w:rPr>
                <w:rFonts w:ascii="Garamond" w:hAnsi="Garamond"/>
                <w:bCs/>
                <w:sz w:val="18"/>
                <w:szCs w:val="18"/>
              </w:rPr>
              <w:t>során  műszaki-technológiai</w:t>
            </w:r>
            <w:proofErr w:type="gramEnd"/>
            <w:r w:rsidRPr="000B50FB">
              <w:rPr>
                <w:rFonts w:ascii="Garamond" w:hAnsi="Garamond"/>
                <w:bCs/>
                <w:sz w:val="18"/>
                <w:szCs w:val="18"/>
              </w:rPr>
              <w:t xml:space="preserve"> megoldással biztosítja azt, hogy a helyszínre/ helyszínről történő szállítással kapcsolatban a környezeti por- és légszennyezés ne következzen be és/vagy a környező létesítmények/épület/építmények rendeltetésszerű használhatóságát ne veszélyeztessék.</w:t>
            </w:r>
          </w:p>
        </w:tc>
        <w:tc>
          <w:tcPr>
            <w:tcW w:w="1608" w:type="pct"/>
            <w:shd w:val="clear" w:color="auto" w:fill="auto"/>
          </w:tcPr>
          <w:p w14:paraId="75424192" w14:textId="77777777" w:rsidR="004D49BD" w:rsidRPr="000B50FB" w:rsidRDefault="004D49BD" w:rsidP="004D49BD">
            <w:pPr>
              <w:spacing w:before="240" w:after="240"/>
              <w:jc w:val="center"/>
              <w:rPr>
                <w:rFonts w:ascii="Garamond" w:hAnsi="Garamond"/>
                <w:sz w:val="24"/>
                <w:szCs w:val="24"/>
              </w:rPr>
            </w:pPr>
          </w:p>
        </w:tc>
      </w:tr>
      <w:tr w:rsidR="004D49BD" w:rsidRPr="000B50FB" w14:paraId="44EF4554" w14:textId="77777777" w:rsidTr="00513007">
        <w:trPr>
          <w:trHeight w:hRule="exact" w:val="1416"/>
        </w:trPr>
        <w:tc>
          <w:tcPr>
            <w:tcW w:w="773" w:type="pct"/>
            <w:gridSpan w:val="2"/>
            <w:shd w:val="clear" w:color="auto" w:fill="92D050"/>
          </w:tcPr>
          <w:p w14:paraId="1DBCA730" w14:textId="77777777" w:rsidR="004D49BD" w:rsidRPr="000B50FB" w:rsidRDefault="004D49BD" w:rsidP="004D49BD">
            <w:pPr>
              <w:contextualSpacing/>
              <w:rPr>
                <w:rFonts w:ascii="Garamond" w:hAnsi="Garamond"/>
                <w:b/>
                <w:bCs/>
                <w:sz w:val="18"/>
                <w:szCs w:val="18"/>
              </w:rPr>
            </w:pPr>
          </w:p>
        </w:tc>
        <w:tc>
          <w:tcPr>
            <w:tcW w:w="2619" w:type="pct"/>
            <w:shd w:val="clear" w:color="auto" w:fill="92D050"/>
          </w:tcPr>
          <w:p w14:paraId="69669994" w14:textId="77777777" w:rsidR="004D49BD" w:rsidRPr="000B50FB" w:rsidRDefault="004D49BD" w:rsidP="004D49BD">
            <w:pPr>
              <w:contextualSpacing/>
              <w:rPr>
                <w:rFonts w:ascii="Garamond" w:hAnsi="Garamond"/>
                <w:bCs/>
                <w:sz w:val="18"/>
                <w:szCs w:val="18"/>
              </w:rPr>
            </w:pPr>
            <w:r w:rsidRPr="000B50FB">
              <w:rPr>
                <w:rFonts w:ascii="Garamond" w:hAnsi="Garamond"/>
                <w:b/>
                <w:bCs/>
                <w:sz w:val="18"/>
                <w:szCs w:val="18"/>
              </w:rPr>
              <w:t>3.1.7.</w:t>
            </w:r>
            <w:r w:rsidRPr="000B50FB">
              <w:rPr>
                <w:rFonts w:ascii="Garamond" w:hAnsi="Garamond"/>
                <w:bCs/>
                <w:sz w:val="18"/>
                <w:szCs w:val="18"/>
              </w:rPr>
              <w:t xml:space="preserve"> jelű vállalható </w:t>
            </w:r>
            <w:proofErr w:type="gramStart"/>
            <w:r w:rsidRPr="000B50FB">
              <w:rPr>
                <w:rFonts w:ascii="Garamond" w:hAnsi="Garamond"/>
                <w:bCs/>
                <w:sz w:val="18"/>
                <w:szCs w:val="18"/>
              </w:rPr>
              <w:t>környezetvédelmi  megajánlás</w:t>
            </w:r>
            <w:proofErr w:type="gramEnd"/>
            <w:r w:rsidRPr="000B50FB">
              <w:rPr>
                <w:rFonts w:ascii="Garamond" w:hAnsi="Garamond"/>
                <w:bCs/>
                <w:sz w:val="18"/>
                <w:szCs w:val="18"/>
              </w:rPr>
              <w:t xml:space="preserve">: </w:t>
            </w:r>
          </w:p>
          <w:p w14:paraId="201EA500" w14:textId="77777777" w:rsidR="004D49BD" w:rsidRPr="000B50FB" w:rsidRDefault="004D49BD" w:rsidP="004D49BD">
            <w:pPr>
              <w:contextualSpacing/>
              <w:rPr>
                <w:rFonts w:ascii="Garamond" w:hAnsi="Garamond"/>
                <w:b/>
                <w:bCs/>
                <w:sz w:val="18"/>
                <w:szCs w:val="18"/>
              </w:rPr>
            </w:pPr>
            <w:r w:rsidRPr="000B50FB">
              <w:rPr>
                <w:rFonts w:ascii="Garamond" w:hAnsi="Garamond"/>
                <w:bCs/>
                <w:sz w:val="18"/>
                <w:szCs w:val="18"/>
              </w:rPr>
              <w:t xml:space="preserve">Ajánlattevő vállalja a kivitelezési folyamatok időtartama alatt a megvalósításban részt vevő dolgozói létszám felkészültségének biztosítását a porszennyezés csökkentési és levegővédelemi eljárások illetve vállalások szempontjából. </w:t>
            </w:r>
          </w:p>
        </w:tc>
        <w:tc>
          <w:tcPr>
            <w:tcW w:w="1608" w:type="pct"/>
            <w:shd w:val="clear" w:color="auto" w:fill="auto"/>
          </w:tcPr>
          <w:p w14:paraId="52ACA97F" w14:textId="77777777" w:rsidR="004D49BD" w:rsidRPr="000B50FB" w:rsidRDefault="004D49BD" w:rsidP="004D49BD">
            <w:pPr>
              <w:spacing w:before="240" w:after="240"/>
              <w:jc w:val="center"/>
              <w:rPr>
                <w:rFonts w:ascii="Garamond" w:hAnsi="Garamond"/>
                <w:sz w:val="24"/>
                <w:szCs w:val="24"/>
              </w:rPr>
            </w:pPr>
          </w:p>
        </w:tc>
      </w:tr>
      <w:tr w:rsidR="004D49BD" w:rsidRPr="000B50FB" w14:paraId="3182670B" w14:textId="77777777" w:rsidTr="00513007">
        <w:trPr>
          <w:trHeight w:hRule="exact" w:val="1975"/>
        </w:trPr>
        <w:tc>
          <w:tcPr>
            <w:tcW w:w="773" w:type="pct"/>
            <w:gridSpan w:val="2"/>
            <w:shd w:val="clear" w:color="auto" w:fill="92D050"/>
          </w:tcPr>
          <w:p w14:paraId="2A437957" w14:textId="77777777" w:rsidR="004D49BD" w:rsidRPr="000B50FB" w:rsidRDefault="004D49BD" w:rsidP="004D49BD">
            <w:pPr>
              <w:contextualSpacing/>
              <w:rPr>
                <w:rFonts w:ascii="Garamond" w:hAnsi="Garamond"/>
                <w:b/>
                <w:bCs/>
                <w:sz w:val="18"/>
                <w:szCs w:val="18"/>
              </w:rPr>
            </w:pPr>
            <w:r w:rsidRPr="000B50FB">
              <w:rPr>
                <w:rFonts w:ascii="Garamond" w:hAnsi="Garamond"/>
                <w:b/>
                <w:bCs/>
                <w:sz w:val="18"/>
                <w:szCs w:val="18"/>
              </w:rPr>
              <w:t xml:space="preserve">3.2. </w:t>
            </w:r>
          </w:p>
          <w:p w14:paraId="7992BF91" w14:textId="77777777" w:rsidR="004D49BD" w:rsidRPr="000B50FB" w:rsidRDefault="004D49BD" w:rsidP="004D49BD">
            <w:pPr>
              <w:contextualSpacing/>
              <w:rPr>
                <w:rFonts w:ascii="Garamond" w:hAnsi="Garamond"/>
                <w:b/>
                <w:bCs/>
                <w:sz w:val="18"/>
                <w:szCs w:val="18"/>
              </w:rPr>
            </w:pPr>
            <w:r w:rsidRPr="000B50FB">
              <w:rPr>
                <w:rFonts w:ascii="Garamond" w:hAnsi="Garamond"/>
                <w:b/>
                <w:bCs/>
                <w:sz w:val="18"/>
                <w:szCs w:val="18"/>
              </w:rPr>
              <w:t>Zajterhelés csökkentési vállalások.</w:t>
            </w:r>
          </w:p>
        </w:tc>
        <w:tc>
          <w:tcPr>
            <w:tcW w:w="2619" w:type="pct"/>
            <w:shd w:val="clear" w:color="auto" w:fill="92D050"/>
          </w:tcPr>
          <w:p w14:paraId="0DCC0A07" w14:textId="77777777" w:rsidR="004D49BD" w:rsidRPr="000B50FB" w:rsidRDefault="004D49BD" w:rsidP="004D49BD">
            <w:pPr>
              <w:contextualSpacing/>
              <w:rPr>
                <w:rFonts w:ascii="Garamond" w:hAnsi="Garamond"/>
                <w:bCs/>
                <w:sz w:val="18"/>
                <w:szCs w:val="18"/>
              </w:rPr>
            </w:pPr>
            <w:r w:rsidRPr="000B50FB">
              <w:rPr>
                <w:rFonts w:ascii="Garamond" w:hAnsi="Garamond"/>
                <w:b/>
                <w:bCs/>
                <w:sz w:val="18"/>
                <w:szCs w:val="18"/>
              </w:rPr>
              <w:t xml:space="preserve">3.2.1. </w:t>
            </w:r>
            <w:r w:rsidRPr="000B50FB">
              <w:rPr>
                <w:rFonts w:ascii="Garamond" w:hAnsi="Garamond"/>
                <w:bCs/>
                <w:sz w:val="18"/>
                <w:szCs w:val="18"/>
              </w:rPr>
              <w:t xml:space="preserve">jelű vállalható </w:t>
            </w:r>
            <w:proofErr w:type="gramStart"/>
            <w:r w:rsidRPr="000B50FB">
              <w:rPr>
                <w:rFonts w:ascii="Garamond" w:hAnsi="Garamond"/>
                <w:bCs/>
                <w:sz w:val="18"/>
                <w:szCs w:val="18"/>
              </w:rPr>
              <w:t>környezetvédelmi  megajánlás</w:t>
            </w:r>
            <w:proofErr w:type="gramEnd"/>
            <w:r w:rsidRPr="000B50FB">
              <w:rPr>
                <w:rFonts w:ascii="Garamond" w:hAnsi="Garamond"/>
                <w:bCs/>
                <w:sz w:val="18"/>
                <w:szCs w:val="18"/>
              </w:rPr>
              <w:t xml:space="preserve">: </w:t>
            </w:r>
          </w:p>
          <w:p w14:paraId="67A954D4" w14:textId="77777777" w:rsidR="004D49BD" w:rsidRPr="000B50FB" w:rsidRDefault="004D49BD" w:rsidP="004D49BD">
            <w:pPr>
              <w:contextualSpacing/>
              <w:rPr>
                <w:rFonts w:ascii="Garamond" w:hAnsi="Garamond"/>
                <w:b/>
                <w:bCs/>
                <w:sz w:val="18"/>
                <w:szCs w:val="18"/>
              </w:rPr>
            </w:pPr>
            <w:r w:rsidRPr="000B50FB">
              <w:rPr>
                <w:rFonts w:ascii="Garamond" w:hAnsi="Garamond"/>
                <w:bCs/>
                <w:sz w:val="18"/>
                <w:szCs w:val="18"/>
              </w:rPr>
              <w:t>Ajánlattevő vállalja, hogy a kivitelezés időtartama alatt a környezeti zajt okozó építőipari tevékenységek végzéséről előzetesen tájékoztatja a környezetben lévő épületek üzemeltetőjét, használóit és egyeztet az ilyen tevékenységek elvégzésének időpontjáról és időtartamáról, oly módon, hogy valamennyi érintett környezeti szereplő az ilyen munkavégzés megkezdése előtt legalább két munkanappal korábban értesülhessen.</w:t>
            </w:r>
          </w:p>
        </w:tc>
        <w:tc>
          <w:tcPr>
            <w:tcW w:w="1608" w:type="pct"/>
            <w:shd w:val="clear" w:color="auto" w:fill="auto"/>
          </w:tcPr>
          <w:p w14:paraId="6628423F" w14:textId="77777777" w:rsidR="004D49BD" w:rsidRPr="000B50FB" w:rsidRDefault="004D49BD" w:rsidP="004D49BD">
            <w:pPr>
              <w:spacing w:before="240" w:after="240"/>
              <w:jc w:val="center"/>
              <w:rPr>
                <w:rFonts w:ascii="Garamond" w:hAnsi="Garamond"/>
                <w:sz w:val="24"/>
                <w:szCs w:val="24"/>
              </w:rPr>
            </w:pPr>
          </w:p>
        </w:tc>
      </w:tr>
      <w:tr w:rsidR="004D49BD" w:rsidRPr="000B50FB" w14:paraId="43144A3E" w14:textId="77777777" w:rsidTr="00513007">
        <w:trPr>
          <w:trHeight w:hRule="exact" w:val="1706"/>
        </w:trPr>
        <w:tc>
          <w:tcPr>
            <w:tcW w:w="773" w:type="pct"/>
            <w:gridSpan w:val="2"/>
            <w:shd w:val="clear" w:color="auto" w:fill="92D050"/>
          </w:tcPr>
          <w:p w14:paraId="72B7EA02" w14:textId="77777777" w:rsidR="004D49BD" w:rsidRPr="000B50FB" w:rsidRDefault="004D49BD" w:rsidP="004D49BD">
            <w:pPr>
              <w:contextualSpacing/>
              <w:rPr>
                <w:rFonts w:ascii="Garamond" w:hAnsi="Garamond"/>
                <w:b/>
                <w:bCs/>
                <w:sz w:val="18"/>
                <w:szCs w:val="18"/>
              </w:rPr>
            </w:pPr>
          </w:p>
        </w:tc>
        <w:tc>
          <w:tcPr>
            <w:tcW w:w="2619" w:type="pct"/>
            <w:shd w:val="clear" w:color="auto" w:fill="92D050"/>
          </w:tcPr>
          <w:p w14:paraId="149946D7" w14:textId="77777777" w:rsidR="004D49BD" w:rsidRPr="000B50FB" w:rsidRDefault="004D49BD" w:rsidP="004D49BD">
            <w:pPr>
              <w:contextualSpacing/>
              <w:rPr>
                <w:rFonts w:ascii="Garamond" w:hAnsi="Garamond"/>
                <w:bCs/>
                <w:sz w:val="18"/>
                <w:szCs w:val="18"/>
              </w:rPr>
            </w:pPr>
            <w:r w:rsidRPr="000B50FB">
              <w:rPr>
                <w:rFonts w:ascii="Garamond" w:hAnsi="Garamond"/>
                <w:b/>
                <w:bCs/>
                <w:sz w:val="18"/>
                <w:szCs w:val="18"/>
              </w:rPr>
              <w:t>3.2.2.</w:t>
            </w:r>
            <w:r w:rsidRPr="000B50FB">
              <w:rPr>
                <w:rFonts w:ascii="Garamond" w:hAnsi="Garamond"/>
                <w:bCs/>
                <w:sz w:val="18"/>
                <w:szCs w:val="18"/>
              </w:rPr>
              <w:t xml:space="preserve"> jelű vállalható </w:t>
            </w:r>
            <w:proofErr w:type="gramStart"/>
            <w:r w:rsidRPr="000B50FB">
              <w:rPr>
                <w:rFonts w:ascii="Garamond" w:hAnsi="Garamond"/>
                <w:bCs/>
                <w:sz w:val="18"/>
                <w:szCs w:val="18"/>
              </w:rPr>
              <w:t>környezetvédelmi  megajánlás</w:t>
            </w:r>
            <w:proofErr w:type="gramEnd"/>
            <w:r w:rsidRPr="000B50FB">
              <w:rPr>
                <w:rFonts w:ascii="Garamond" w:hAnsi="Garamond"/>
                <w:bCs/>
                <w:sz w:val="18"/>
                <w:szCs w:val="18"/>
              </w:rPr>
              <w:t xml:space="preserve">: </w:t>
            </w:r>
          </w:p>
          <w:p w14:paraId="573F602C" w14:textId="77777777" w:rsidR="004D49BD" w:rsidRPr="000B50FB" w:rsidRDefault="004D49BD" w:rsidP="004D49BD">
            <w:pPr>
              <w:contextualSpacing/>
              <w:rPr>
                <w:rFonts w:ascii="Garamond" w:hAnsi="Garamond"/>
                <w:b/>
                <w:bCs/>
                <w:sz w:val="18"/>
                <w:szCs w:val="18"/>
              </w:rPr>
            </w:pPr>
            <w:r w:rsidRPr="000B50FB">
              <w:rPr>
                <w:rFonts w:ascii="Garamond" w:hAnsi="Garamond"/>
                <w:bCs/>
                <w:sz w:val="18"/>
                <w:szCs w:val="18"/>
              </w:rPr>
              <w:t xml:space="preserve">Ajánlattevő vállalja, hogy a kivitelezés időtartama alatt a környezeti zajt (30 percnél tovább tartóan 60 </w:t>
            </w:r>
            <w:proofErr w:type="gramStart"/>
            <w:r w:rsidRPr="000B50FB">
              <w:rPr>
                <w:rFonts w:ascii="Garamond" w:hAnsi="Garamond"/>
                <w:bCs/>
                <w:sz w:val="18"/>
                <w:szCs w:val="18"/>
              </w:rPr>
              <w:t>dB(</w:t>
            </w:r>
            <w:proofErr w:type="gramEnd"/>
            <w:r w:rsidRPr="000B50FB">
              <w:rPr>
                <w:rFonts w:ascii="Garamond" w:hAnsi="Garamond"/>
                <w:bCs/>
                <w:sz w:val="18"/>
                <w:szCs w:val="18"/>
              </w:rPr>
              <w:t>A) mértéket meghaladó mértékű környezeti zajterhelést) okozó építőipari tevékenységek során mérőműszerekkel legalább (legritkábban) három-óránként ellenőrzi és dokumentálja a zajterhelés növekedését.</w:t>
            </w:r>
          </w:p>
        </w:tc>
        <w:tc>
          <w:tcPr>
            <w:tcW w:w="1608" w:type="pct"/>
            <w:shd w:val="clear" w:color="auto" w:fill="auto"/>
          </w:tcPr>
          <w:p w14:paraId="35596F6C" w14:textId="77777777" w:rsidR="004D49BD" w:rsidRPr="000B50FB" w:rsidRDefault="004D49BD" w:rsidP="004D49BD">
            <w:pPr>
              <w:spacing w:before="240" w:after="240"/>
              <w:jc w:val="center"/>
              <w:rPr>
                <w:rFonts w:ascii="Garamond" w:hAnsi="Garamond"/>
                <w:sz w:val="24"/>
                <w:szCs w:val="24"/>
              </w:rPr>
            </w:pPr>
          </w:p>
        </w:tc>
      </w:tr>
      <w:tr w:rsidR="004D49BD" w:rsidRPr="000B50FB" w14:paraId="71F15CC0" w14:textId="77777777" w:rsidTr="00513007">
        <w:trPr>
          <w:trHeight w:hRule="exact" w:val="1418"/>
        </w:trPr>
        <w:tc>
          <w:tcPr>
            <w:tcW w:w="773" w:type="pct"/>
            <w:gridSpan w:val="2"/>
            <w:shd w:val="clear" w:color="auto" w:fill="92D050"/>
          </w:tcPr>
          <w:p w14:paraId="7C70F55A" w14:textId="77777777" w:rsidR="004D49BD" w:rsidRPr="000B50FB" w:rsidRDefault="004D49BD" w:rsidP="004D49BD">
            <w:pPr>
              <w:contextualSpacing/>
              <w:rPr>
                <w:rFonts w:ascii="Garamond" w:hAnsi="Garamond"/>
                <w:b/>
                <w:bCs/>
                <w:sz w:val="18"/>
                <w:szCs w:val="18"/>
              </w:rPr>
            </w:pPr>
          </w:p>
        </w:tc>
        <w:tc>
          <w:tcPr>
            <w:tcW w:w="2619" w:type="pct"/>
            <w:shd w:val="clear" w:color="auto" w:fill="92D050"/>
          </w:tcPr>
          <w:p w14:paraId="14816CD1" w14:textId="77777777" w:rsidR="004D49BD" w:rsidRPr="000B50FB" w:rsidRDefault="004D49BD" w:rsidP="004D49BD">
            <w:pPr>
              <w:contextualSpacing/>
              <w:rPr>
                <w:rFonts w:ascii="Garamond" w:hAnsi="Garamond"/>
                <w:bCs/>
                <w:sz w:val="18"/>
                <w:szCs w:val="18"/>
              </w:rPr>
            </w:pPr>
            <w:r w:rsidRPr="000B50FB">
              <w:rPr>
                <w:rFonts w:ascii="Garamond" w:hAnsi="Garamond"/>
                <w:b/>
                <w:bCs/>
                <w:sz w:val="18"/>
                <w:szCs w:val="18"/>
              </w:rPr>
              <w:t>3.2.3.</w:t>
            </w:r>
            <w:r w:rsidRPr="000B50FB">
              <w:rPr>
                <w:rFonts w:ascii="Garamond" w:hAnsi="Garamond"/>
                <w:bCs/>
                <w:sz w:val="18"/>
                <w:szCs w:val="18"/>
              </w:rPr>
              <w:t xml:space="preserve"> jelű vállalható </w:t>
            </w:r>
            <w:proofErr w:type="gramStart"/>
            <w:r w:rsidRPr="000B50FB">
              <w:rPr>
                <w:rFonts w:ascii="Garamond" w:hAnsi="Garamond"/>
                <w:bCs/>
                <w:sz w:val="18"/>
                <w:szCs w:val="18"/>
              </w:rPr>
              <w:t>környezetvédelmi  megajánlás</w:t>
            </w:r>
            <w:proofErr w:type="gramEnd"/>
            <w:r w:rsidRPr="000B50FB">
              <w:rPr>
                <w:rFonts w:ascii="Garamond" w:hAnsi="Garamond"/>
                <w:bCs/>
                <w:sz w:val="18"/>
                <w:szCs w:val="18"/>
              </w:rPr>
              <w:t xml:space="preserve">: </w:t>
            </w:r>
          </w:p>
          <w:p w14:paraId="44384FCA" w14:textId="77777777" w:rsidR="004D49BD" w:rsidRPr="000B50FB" w:rsidRDefault="004D49BD" w:rsidP="004D49BD">
            <w:pPr>
              <w:contextualSpacing/>
              <w:rPr>
                <w:rFonts w:ascii="Garamond" w:hAnsi="Garamond"/>
                <w:b/>
                <w:bCs/>
                <w:sz w:val="18"/>
                <w:szCs w:val="18"/>
              </w:rPr>
            </w:pPr>
            <w:r w:rsidRPr="000B50FB">
              <w:rPr>
                <w:rFonts w:ascii="Garamond" w:hAnsi="Garamond"/>
                <w:bCs/>
                <w:sz w:val="18"/>
                <w:szCs w:val="18"/>
              </w:rPr>
              <w:t>Ajánlattevő vállalja, hogy a kivitelezés időtartama alatt a környezeti zajt okozó építőipari tevékenységek során műszaki-technológiai és munkaszervezési megoldással biztosítja a munkaterület és a környezete tekintetében a kivitelezéssel összefüggő zajterhelés csökkentését.</w:t>
            </w:r>
          </w:p>
        </w:tc>
        <w:tc>
          <w:tcPr>
            <w:tcW w:w="1608" w:type="pct"/>
            <w:shd w:val="clear" w:color="auto" w:fill="auto"/>
          </w:tcPr>
          <w:p w14:paraId="3F59C542" w14:textId="77777777" w:rsidR="004D49BD" w:rsidRPr="000B50FB" w:rsidRDefault="004D49BD" w:rsidP="004D49BD">
            <w:pPr>
              <w:spacing w:before="240" w:after="240"/>
              <w:jc w:val="center"/>
              <w:rPr>
                <w:rFonts w:ascii="Garamond" w:hAnsi="Garamond"/>
                <w:sz w:val="24"/>
                <w:szCs w:val="24"/>
              </w:rPr>
            </w:pPr>
          </w:p>
        </w:tc>
      </w:tr>
      <w:tr w:rsidR="004D49BD" w:rsidRPr="000B50FB" w14:paraId="4D03C4D5" w14:textId="77777777" w:rsidTr="00513007">
        <w:trPr>
          <w:trHeight w:hRule="exact" w:val="1424"/>
        </w:trPr>
        <w:tc>
          <w:tcPr>
            <w:tcW w:w="773" w:type="pct"/>
            <w:gridSpan w:val="2"/>
            <w:shd w:val="clear" w:color="auto" w:fill="92D050"/>
          </w:tcPr>
          <w:p w14:paraId="5380218B" w14:textId="77777777" w:rsidR="004D49BD" w:rsidRPr="000B50FB" w:rsidRDefault="004D49BD" w:rsidP="004D49BD">
            <w:pPr>
              <w:contextualSpacing/>
              <w:rPr>
                <w:rFonts w:ascii="Garamond" w:hAnsi="Garamond"/>
                <w:b/>
                <w:bCs/>
                <w:sz w:val="18"/>
                <w:szCs w:val="18"/>
              </w:rPr>
            </w:pPr>
          </w:p>
        </w:tc>
        <w:tc>
          <w:tcPr>
            <w:tcW w:w="2619" w:type="pct"/>
            <w:shd w:val="clear" w:color="auto" w:fill="92D050"/>
          </w:tcPr>
          <w:p w14:paraId="7593ABA2" w14:textId="77777777" w:rsidR="004D49BD" w:rsidRPr="000B50FB" w:rsidRDefault="004D49BD" w:rsidP="004D49BD">
            <w:pPr>
              <w:contextualSpacing/>
              <w:rPr>
                <w:rFonts w:ascii="Garamond" w:hAnsi="Garamond"/>
                <w:bCs/>
                <w:sz w:val="18"/>
                <w:szCs w:val="18"/>
              </w:rPr>
            </w:pPr>
            <w:r w:rsidRPr="000B50FB">
              <w:rPr>
                <w:rFonts w:ascii="Garamond" w:hAnsi="Garamond"/>
                <w:b/>
                <w:bCs/>
                <w:sz w:val="18"/>
                <w:szCs w:val="18"/>
              </w:rPr>
              <w:t>3.2.4.</w:t>
            </w:r>
            <w:r w:rsidRPr="000B50FB">
              <w:rPr>
                <w:rFonts w:ascii="Garamond" w:hAnsi="Garamond"/>
                <w:bCs/>
                <w:sz w:val="18"/>
                <w:szCs w:val="18"/>
              </w:rPr>
              <w:t xml:space="preserve"> jelű vállalható </w:t>
            </w:r>
            <w:proofErr w:type="gramStart"/>
            <w:r w:rsidRPr="000B50FB">
              <w:rPr>
                <w:rFonts w:ascii="Garamond" w:hAnsi="Garamond"/>
                <w:bCs/>
                <w:sz w:val="18"/>
                <w:szCs w:val="18"/>
              </w:rPr>
              <w:t>környezetvédelmi  megajánlás</w:t>
            </w:r>
            <w:proofErr w:type="gramEnd"/>
            <w:r w:rsidRPr="000B50FB">
              <w:rPr>
                <w:rFonts w:ascii="Garamond" w:hAnsi="Garamond"/>
                <w:bCs/>
                <w:sz w:val="18"/>
                <w:szCs w:val="18"/>
              </w:rPr>
              <w:t xml:space="preserve">: </w:t>
            </w:r>
          </w:p>
          <w:p w14:paraId="3D2C5366" w14:textId="77777777" w:rsidR="004D49BD" w:rsidRPr="000B50FB" w:rsidRDefault="004D49BD" w:rsidP="004D49BD">
            <w:pPr>
              <w:contextualSpacing/>
              <w:rPr>
                <w:rFonts w:ascii="Garamond" w:hAnsi="Garamond"/>
                <w:b/>
                <w:bCs/>
                <w:sz w:val="18"/>
                <w:szCs w:val="18"/>
              </w:rPr>
            </w:pPr>
            <w:r w:rsidRPr="000B50FB">
              <w:rPr>
                <w:rFonts w:ascii="Garamond" w:hAnsi="Garamond"/>
                <w:bCs/>
                <w:sz w:val="18"/>
                <w:szCs w:val="18"/>
              </w:rPr>
              <w:t xml:space="preserve">Ajánlattevő vállalja a kivitelezési folyamatok időtartama alatt a megvalósításban részt vevő dolgozói létszám felkészültségének biztosítását a zajterhelés-csökkentési eljárások és vállalások szempontjából. </w:t>
            </w:r>
          </w:p>
        </w:tc>
        <w:tc>
          <w:tcPr>
            <w:tcW w:w="1608" w:type="pct"/>
            <w:shd w:val="clear" w:color="auto" w:fill="auto"/>
          </w:tcPr>
          <w:p w14:paraId="6888391C" w14:textId="77777777" w:rsidR="004D49BD" w:rsidRPr="000B50FB" w:rsidRDefault="004D49BD" w:rsidP="004D49BD">
            <w:pPr>
              <w:spacing w:before="240" w:after="240"/>
              <w:jc w:val="center"/>
              <w:rPr>
                <w:rFonts w:ascii="Garamond" w:hAnsi="Garamond"/>
                <w:sz w:val="24"/>
                <w:szCs w:val="24"/>
              </w:rPr>
            </w:pPr>
          </w:p>
        </w:tc>
      </w:tr>
      <w:tr w:rsidR="004D49BD" w:rsidRPr="000B50FB" w14:paraId="6DB4996A" w14:textId="77777777" w:rsidTr="002358C5">
        <w:trPr>
          <w:trHeight w:hRule="exact" w:val="1788"/>
        </w:trPr>
        <w:tc>
          <w:tcPr>
            <w:tcW w:w="773" w:type="pct"/>
            <w:gridSpan w:val="2"/>
            <w:shd w:val="clear" w:color="auto" w:fill="92D050"/>
          </w:tcPr>
          <w:p w14:paraId="24A2FB2B" w14:textId="77777777" w:rsidR="004D49BD" w:rsidRPr="000B50FB" w:rsidRDefault="004D49BD" w:rsidP="004D49BD">
            <w:pPr>
              <w:contextualSpacing/>
              <w:rPr>
                <w:rFonts w:ascii="Garamond" w:hAnsi="Garamond"/>
                <w:b/>
                <w:bCs/>
                <w:sz w:val="18"/>
                <w:szCs w:val="18"/>
              </w:rPr>
            </w:pPr>
            <w:r w:rsidRPr="000B50FB">
              <w:rPr>
                <w:rFonts w:ascii="Garamond" w:hAnsi="Garamond"/>
                <w:b/>
                <w:bCs/>
                <w:sz w:val="18"/>
                <w:szCs w:val="18"/>
              </w:rPr>
              <w:lastRenderedPageBreak/>
              <w:t xml:space="preserve">3.3. </w:t>
            </w:r>
          </w:p>
          <w:p w14:paraId="1B8A67A8" w14:textId="77777777" w:rsidR="004D49BD" w:rsidRPr="000B50FB" w:rsidRDefault="004D49BD" w:rsidP="004D49BD">
            <w:pPr>
              <w:contextualSpacing/>
              <w:rPr>
                <w:rFonts w:ascii="Garamond" w:hAnsi="Garamond"/>
                <w:b/>
                <w:bCs/>
                <w:sz w:val="18"/>
                <w:szCs w:val="18"/>
              </w:rPr>
            </w:pPr>
            <w:r w:rsidRPr="000B50FB">
              <w:rPr>
                <w:rFonts w:ascii="Garamond" w:hAnsi="Garamond"/>
                <w:b/>
                <w:bCs/>
                <w:sz w:val="18"/>
                <w:szCs w:val="18"/>
              </w:rPr>
              <w:t>A környezeti forgalom és infrastruktúra fenntartására vonatkozó vállalások.</w:t>
            </w:r>
          </w:p>
        </w:tc>
        <w:tc>
          <w:tcPr>
            <w:tcW w:w="2619" w:type="pct"/>
            <w:shd w:val="clear" w:color="auto" w:fill="92D050"/>
          </w:tcPr>
          <w:p w14:paraId="27B75300" w14:textId="77777777" w:rsidR="004D49BD" w:rsidRPr="000B50FB" w:rsidRDefault="004D49BD" w:rsidP="004D49BD">
            <w:pPr>
              <w:contextualSpacing/>
              <w:rPr>
                <w:rFonts w:ascii="Garamond" w:hAnsi="Garamond"/>
                <w:bCs/>
                <w:sz w:val="18"/>
                <w:szCs w:val="18"/>
              </w:rPr>
            </w:pPr>
            <w:r w:rsidRPr="000B50FB">
              <w:rPr>
                <w:rFonts w:ascii="Garamond" w:hAnsi="Garamond"/>
                <w:b/>
                <w:bCs/>
                <w:sz w:val="18"/>
                <w:szCs w:val="18"/>
              </w:rPr>
              <w:t>3.3.1.</w:t>
            </w:r>
            <w:r w:rsidRPr="000B50FB">
              <w:rPr>
                <w:rFonts w:ascii="Garamond" w:hAnsi="Garamond"/>
                <w:bCs/>
                <w:sz w:val="18"/>
                <w:szCs w:val="18"/>
              </w:rPr>
              <w:t xml:space="preserve"> jelű vállalható </w:t>
            </w:r>
            <w:proofErr w:type="gramStart"/>
            <w:r w:rsidRPr="000B50FB">
              <w:rPr>
                <w:rFonts w:ascii="Garamond" w:hAnsi="Garamond"/>
                <w:bCs/>
                <w:sz w:val="18"/>
                <w:szCs w:val="18"/>
              </w:rPr>
              <w:t>környezetvédelmi  megajánlás</w:t>
            </w:r>
            <w:proofErr w:type="gramEnd"/>
            <w:r w:rsidRPr="000B50FB">
              <w:rPr>
                <w:rFonts w:ascii="Garamond" w:hAnsi="Garamond"/>
                <w:bCs/>
                <w:sz w:val="18"/>
                <w:szCs w:val="18"/>
              </w:rPr>
              <w:t xml:space="preserve">: </w:t>
            </w:r>
          </w:p>
          <w:p w14:paraId="3EF7FEF7" w14:textId="77777777" w:rsidR="004D49BD" w:rsidRPr="000B50FB" w:rsidRDefault="004D49BD" w:rsidP="004D49BD">
            <w:pPr>
              <w:contextualSpacing/>
              <w:rPr>
                <w:rFonts w:ascii="Garamond" w:hAnsi="Garamond"/>
                <w:b/>
                <w:bCs/>
                <w:sz w:val="18"/>
                <w:szCs w:val="18"/>
              </w:rPr>
            </w:pPr>
            <w:r w:rsidRPr="000B50FB">
              <w:rPr>
                <w:rFonts w:ascii="Garamond" w:hAnsi="Garamond"/>
                <w:bCs/>
                <w:sz w:val="18"/>
                <w:szCs w:val="18"/>
              </w:rPr>
              <w:t xml:space="preserve"> Ajánlattevő vállalja, hogy a kivitelezés időtartama alatt a munkákkal nem érintett szomszédos épület és épületrészek és közterületek rendeltetésszerű használathoz szükséges megközelíthetőségét műszaki-technológiai megoldással folyamatosan biztosítja.</w:t>
            </w:r>
          </w:p>
        </w:tc>
        <w:tc>
          <w:tcPr>
            <w:tcW w:w="1608" w:type="pct"/>
            <w:shd w:val="clear" w:color="auto" w:fill="auto"/>
          </w:tcPr>
          <w:p w14:paraId="4AFD2D03" w14:textId="77777777" w:rsidR="004D49BD" w:rsidRPr="000B50FB" w:rsidRDefault="004D49BD" w:rsidP="004D49BD">
            <w:pPr>
              <w:spacing w:before="240" w:after="240"/>
              <w:jc w:val="center"/>
              <w:rPr>
                <w:rFonts w:ascii="Garamond" w:hAnsi="Garamond"/>
                <w:sz w:val="24"/>
                <w:szCs w:val="24"/>
              </w:rPr>
            </w:pPr>
          </w:p>
        </w:tc>
      </w:tr>
      <w:tr w:rsidR="004D49BD" w:rsidRPr="000B50FB" w14:paraId="15CF052C" w14:textId="77777777" w:rsidTr="002358C5">
        <w:trPr>
          <w:trHeight w:hRule="exact" w:val="2326"/>
        </w:trPr>
        <w:tc>
          <w:tcPr>
            <w:tcW w:w="773" w:type="pct"/>
            <w:gridSpan w:val="2"/>
            <w:shd w:val="clear" w:color="auto" w:fill="92D050"/>
          </w:tcPr>
          <w:p w14:paraId="446E62BB" w14:textId="77777777" w:rsidR="004D49BD" w:rsidRPr="000B50FB" w:rsidRDefault="004D49BD" w:rsidP="004D49BD">
            <w:pPr>
              <w:contextualSpacing/>
              <w:rPr>
                <w:rFonts w:ascii="Garamond" w:hAnsi="Garamond"/>
                <w:b/>
                <w:bCs/>
                <w:sz w:val="18"/>
                <w:szCs w:val="18"/>
              </w:rPr>
            </w:pPr>
          </w:p>
        </w:tc>
        <w:tc>
          <w:tcPr>
            <w:tcW w:w="2619" w:type="pct"/>
            <w:shd w:val="clear" w:color="auto" w:fill="92D050"/>
          </w:tcPr>
          <w:p w14:paraId="59CE7713" w14:textId="77777777" w:rsidR="004D49BD" w:rsidRPr="000B50FB" w:rsidRDefault="004D49BD" w:rsidP="004D49BD">
            <w:pPr>
              <w:contextualSpacing/>
              <w:rPr>
                <w:rFonts w:ascii="Garamond" w:hAnsi="Garamond"/>
                <w:bCs/>
                <w:sz w:val="18"/>
                <w:szCs w:val="18"/>
              </w:rPr>
            </w:pPr>
            <w:r w:rsidRPr="000B50FB">
              <w:rPr>
                <w:rFonts w:ascii="Garamond" w:hAnsi="Garamond"/>
                <w:b/>
                <w:bCs/>
                <w:sz w:val="18"/>
                <w:szCs w:val="18"/>
              </w:rPr>
              <w:t>3.3.2.</w:t>
            </w:r>
            <w:r w:rsidRPr="000B50FB">
              <w:rPr>
                <w:rFonts w:ascii="Garamond" w:hAnsi="Garamond"/>
                <w:bCs/>
                <w:sz w:val="18"/>
                <w:szCs w:val="18"/>
              </w:rPr>
              <w:t xml:space="preserve"> jelű vállalható </w:t>
            </w:r>
            <w:proofErr w:type="gramStart"/>
            <w:r w:rsidRPr="000B50FB">
              <w:rPr>
                <w:rFonts w:ascii="Garamond" w:hAnsi="Garamond"/>
                <w:bCs/>
                <w:sz w:val="18"/>
                <w:szCs w:val="18"/>
              </w:rPr>
              <w:t>környezetvédelmi  megajánlás</w:t>
            </w:r>
            <w:proofErr w:type="gramEnd"/>
            <w:r w:rsidRPr="000B50FB">
              <w:rPr>
                <w:rFonts w:ascii="Garamond" w:hAnsi="Garamond"/>
                <w:bCs/>
                <w:sz w:val="18"/>
                <w:szCs w:val="18"/>
              </w:rPr>
              <w:t xml:space="preserve">: </w:t>
            </w:r>
          </w:p>
          <w:p w14:paraId="60BAF741" w14:textId="77777777" w:rsidR="004D49BD" w:rsidRPr="000B50FB" w:rsidRDefault="004D49BD" w:rsidP="004D49BD">
            <w:pPr>
              <w:contextualSpacing/>
              <w:rPr>
                <w:rFonts w:ascii="Garamond" w:hAnsi="Garamond"/>
                <w:b/>
                <w:bCs/>
                <w:sz w:val="18"/>
                <w:szCs w:val="18"/>
              </w:rPr>
            </w:pPr>
            <w:r w:rsidRPr="000B50FB">
              <w:rPr>
                <w:rFonts w:ascii="Garamond" w:hAnsi="Garamond"/>
                <w:bCs/>
                <w:sz w:val="18"/>
                <w:szCs w:val="18"/>
              </w:rPr>
              <w:t xml:space="preserve">Ajánlattevő vállalja, hogy a kivitelezés időtartama alatt a munkákkal </w:t>
            </w:r>
            <w:proofErr w:type="gramStart"/>
            <w:r w:rsidRPr="000B50FB">
              <w:rPr>
                <w:rFonts w:ascii="Garamond" w:hAnsi="Garamond"/>
                <w:bCs/>
                <w:sz w:val="18"/>
                <w:szCs w:val="18"/>
              </w:rPr>
              <w:t>érintett  létesítmény</w:t>
            </w:r>
            <w:proofErr w:type="gramEnd"/>
            <w:r w:rsidRPr="000B50FB">
              <w:rPr>
                <w:rFonts w:ascii="Garamond" w:hAnsi="Garamond"/>
                <w:bCs/>
                <w:sz w:val="18"/>
                <w:szCs w:val="18"/>
              </w:rPr>
              <w:t xml:space="preserve"> melletti ingatlanok, épületek, közterületek használóit és a környezetében előforduló/ előfordulható külső személyeket (a környezeti szereplőket) a munkavégzések miatt szükségessé váló forgalmi illetve megközelítési korlátozásokról, illetve azok  zavaró körülményeiről kommunikációs megoldásokkal előzetesen tájékoztatja, oly módon, hogy valamennyi érintett környezeti szereplő az ilyen munkavégzés megkezdése előtt legalább két munkanappal korábban értesülhessen.</w:t>
            </w:r>
          </w:p>
        </w:tc>
        <w:tc>
          <w:tcPr>
            <w:tcW w:w="1608" w:type="pct"/>
            <w:shd w:val="clear" w:color="auto" w:fill="auto"/>
          </w:tcPr>
          <w:p w14:paraId="7FAC7344" w14:textId="77777777" w:rsidR="004D49BD" w:rsidRPr="000B50FB" w:rsidRDefault="004D49BD" w:rsidP="004D49BD">
            <w:pPr>
              <w:spacing w:before="240" w:after="240"/>
              <w:jc w:val="center"/>
              <w:rPr>
                <w:rFonts w:ascii="Garamond" w:hAnsi="Garamond"/>
                <w:sz w:val="24"/>
                <w:szCs w:val="24"/>
              </w:rPr>
            </w:pPr>
          </w:p>
        </w:tc>
      </w:tr>
      <w:tr w:rsidR="004D49BD" w:rsidRPr="000B50FB" w14:paraId="026CF92D" w14:textId="77777777" w:rsidTr="002358C5">
        <w:trPr>
          <w:trHeight w:hRule="exact" w:val="2132"/>
        </w:trPr>
        <w:tc>
          <w:tcPr>
            <w:tcW w:w="773" w:type="pct"/>
            <w:gridSpan w:val="2"/>
            <w:shd w:val="clear" w:color="auto" w:fill="92D050"/>
          </w:tcPr>
          <w:p w14:paraId="42061A10" w14:textId="77777777" w:rsidR="004D49BD" w:rsidRPr="000B50FB" w:rsidRDefault="004D49BD" w:rsidP="004D49BD">
            <w:pPr>
              <w:contextualSpacing/>
              <w:rPr>
                <w:rFonts w:ascii="Garamond" w:hAnsi="Garamond"/>
                <w:b/>
                <w:bCs/>
                <w:sz w:val="18"/>
                <w:szCs w:val="18"/>
              </w:rPr>
            </w:pPr>
          </w:p>
        </w:tc>
        <w:tc>
          <w:tcPr>
            <w:tcW w:w="2619" w:type="pct"/>
            <w:shd w:val="clear" w:color="auto" w:fill="92D050"/>
          </w:tcPr>
          <w:p w14:paraId="7F22B0AD" w14:textId="77777777" w:rsidR="004D49BD" w:rsidRPr="000B50FB" w:rsidRDefault="004D49BD" w:rsidP="004D49BD">
            <w:pPr>
              <w:contextualSpacing/>
              <w:rPr>
                <w:rFonts w:ascii="Garamond" w:hAnsi="Garamond"/>
                <w:bCs/>
                <w:sz w:val="18"/>
                <w:szCs w:val="18"/>
              </w:rPr>
            </w:pPr>
            <w:r w:rsidRPr="000B50FB">
              <w:rPr>
                <w:rFonts w:ascii="Garamond" w:hAnsi="Garamond"/>
                <w:b/>
                <w:bCs/>
                <w:sz w:val="18"/>
                <w:szCs w:val="18"/>
              </w:rPr>
              <w:t>3.3.3.</w:t>
            </w:r>
            <w:r w:rsidRPr="000B50FB">
              <w:rPr>
                <w:rFonts w:ascii="Garamond" w:hAnsi="Garamond"/>
                <w:bCs/>
                <w:sz w:val="18"/>
                <w:szCs w:val="18"/>
              </w:rPr>
              <w:t xml:space="preserve"> jelű vállalható </w:t>
            </w:r>
            <w:proofErr w:type="gramStart"/>
            <w:r w:rsidRPr="000B50FB">
              <w:rPr>
                <w:rFonts w:ascii="Garamond" w:hAnsi="Garamond"/>
                <w:bCs/>
                <w:sz w:val="18"/>
                <w:szCs w:val="18"/>
              </w:rPr>
              <w:t>környezetvédelmi  megajánlás</w:t>
            </w:r>
            <w:proofErr w:type="gramEnd"/>
            <w:r w:rsidRPr="000B50FB">
              <w:rPr>
                <w:rFonts w:ascii="Garamond" w:hAnsi="Garamond"/>
                <w:bCs/>
                <w:sz w:val="18"/>
                <w:szCs w:val="18"/>
              </w:rPr>
              <w:t xml:space="preserve">: </w:t>
            </w:r>
          </w:p>
          <w:p w14:paraId="70E0C705" w14:textId="77777777" w:rsidR="004D49BD" w:rsidRPr="000B50FB" w:rsidRDefault="004D49BD" w:rsidP="004D49BD">
            <w:pPr>
              <w:contextualSpacing/>
              <w:rPr>
                <w:rFonts w:ascii="Garamond" w:hAnsi="Garamond"/>
                <w:b/>
                <w:bCs/>
                <w:sz w:val="18"/>
                <w:szCs w:val="18"/>
              </w:rPr>
            </w:pPr>
            <w:r w:rsidRPr="000B50FB">
              <w:rPr>
                <w:rFonts w:ascii="Garamond" w:hAnsi="Garamond"/>
                <w:bCs/>
                <w:sz w:val="18"/>
                <w:szCs w:val="18"/>
              </w:rPr>
              <w:t xml:space="preserve">Ajánlattevő vállalja, hogy a kivitelezés időtartama alatt a kivitelezési folyamatok területeit (felvonulási és munkaterületek) a környezet tereitől (a felvonulási területnek vagy munkaterületnek nem minősülő területektől) műszaki-technológiai megoldással leválasztja, és a környezetben lévő létesítményektől illetve üzemelő épületektől függetlenítve oldja meg a kivitelezésben részt vevő személyi állomány munkahelyi elhelyezését és munkahelyi kommunális-szociális és munkaegészségügyi ellátását. </w:t>
            </w:r>
          </w:p>
        </w:tc>
        <w:tc>
          <w:tcPr>
            <w:tcW w:w="1608" w:type="pct"/>
            <w:shd w:val="clear" w:color="auto" w:fill="auto"/>
          </w:tcPr>
          <w:p w14:paraId="7A3FF37D" w14:textId="77777777" w:rsidR="004D49BD" w:rsidRPr="000B50FB" w:rsidRDefault="004D49BD" w:rsidP="004D49BD">
            <w:pPr>
              <w:spacing w:before="240" w:after="240"/>
              <w:jc w:val="center"/>
              <w:rPr>
                <w:rFonts w:ascii="Garamond" w:hAnsi="Garamond"/>
                <w:sz w:val="24"/>
                <w:szCs w:val="24"/>
              </w:rPr>
            </w:pPr>
          </w:p>
        </w:tc>
      </w:tr>
      <w:tr w:rsidR="004D49BD" w:rsidRPr="000B50FB" w14:paraId="70AB51AF" w14:textId="77777777" w:rsidTr="002358C5">
        <w:trPr>
          <w:trHeight w:hRule="exact" w:val="1851"/>
        </w:trPr>
        <w:tc>
          <w:tcPr>
            <w:tcW w:w="773" w:type="pct"/>
            <w:gridSpan w:val="2"/>
            <w:shd w:val="clear" w:color="auto" w:fill="92D050"/>
          </w:tcPr>
          <w:p w14:paraId="299FE314" w14:textId="77777777" w:rsidR="004D49BD" w:rsidRPr="000B50FB" w:rsidRDefault="004D49BD" w:rsidP="004D49BD">
            <w:pPr>
              <w:contextualSpacing/>
              <w:rPr>
                <w:rFonts w:ascii="Garamond" w:hAnsi="Garamond"/>
                <w:b/>
                <w:bCs/>
                <w:sz w:val="18"/>
                <w:szCs w:val="18"/>
              </w:rPr>
            </w:pPr>
          </w:p>
        </w:tc>
        <w:tc>
          <w:tcPr>
            <w:tcW w:w="2619" w:type="pct"/>
            <w:shd w:val="clear" w:color="auto" w:fill="92D050"/>
          </w:tcPr>
          <w:p w14:paraId="75D744CA" w14:textId="77777777" w:rsidR="004D49BD" w:rsidRPr="000B50FB" w:rsidRDefault="004D49BD" w:rsidP="004D49BD">
            <w:pPr>
              <w:contextualSpacing/>
              <w:rPr>
                <w:rFonts w:ascii="Garamond" w:hAnsi="Garamond"/>
                <w:bCs/>
                <w:sz w:val="18"/>
                <w:szCs w:val="18"/>
              </w:rPr>
            </w:pPr>
            <w:r w:rsidRPr="000B50FB">
              <w:rPr>
                <w:rFonts w:ascii="Garamond" w:hAnsi="Garamond"/>
                <w:b/>
                <w:bCs/>
                <w:sz w:val="18"/>
                <w:szCs w:val="18"/>
              </w:rPr>
              <w:t>3.3.4.</w:t>
            </w:r>
            <w:r w:rsidRPr="000B50FB">
              <w:rPr>
                <w:rFonts w:ascii="Garamond" w:hAnsi="Garamond"/>
                <w:bCs/>
                <w:sz w:val="18"/>
                <w:szCs w:val="18"/>
              </w:rPr>
              <w:t xml:space="preserve"> jelű vállalható </w:t>
            </w:r>
            <w:proofErr w:type="gramStart"/>
            <w:r w:rsidRPr="000B50FB">
              <w:rPr>
                <w:rFonts w:ascii="Garamond" w:hAnsi="Garamond"/>
                <w:bCs/>
                <w:sz w:val="18"/>
                <w:szCs w:val="18"/>
              </w:rPr>
              <w:t>környezetvédelmi  megajánlás</w:t>
            </w:r>
            <w:proofErr w:type="gramEnd"/>
            <w:r w:rsidRPr="000B50FB">
              <w:rPr>
                <w:rFonts w:ascii="Garamond" w:hAnsi="Garamond"/>
                <w:bCs/>
                <w:sz w:val="18"/>
                <w:szCs w:val="18"/>
              </w:rPr>
              <w:t xml:space="preserve">: </w:t>
            </w:r>
          </w:p>
          <w:p w14:paraId="5E76F803" w14:textId="77777777" w:rsidR="004D49BD" w:rsidRPr="000B50FB" w:rsidRDefault="004D49BD" w:rsidP="004D49BD">
            <w:pPr>
              <w:contextualSpacing/>
              <w:rPr>
                <w:rFonts w:ascii="Garamond" w:hAnsi="Garamond"/>
                <w:b/>
                <w:bCs/>
                <w:sz w:val="18"/>
                <w:szCs w:val="18"/>
              </w:rPr>
            </w:pPr>
            <w:r w:rsidRPr="000B50FB">
              <w:rPr>
                <w:rFonts w:ascii="Garamond" w:hAnsi="Garamond"/>
                <w:bCs/>
                <w:sz w:val="18"/>
                <w:szCs w:val="18"/>
              </w:rPr>
              <w:t>Ajánlattevő vállalja, hogy a kivitelezés időtartama alatt a felvonulási terület és az építési folyamatok ideiglenes közmű-ellátásának (építési vízellátás, építési áramellátás, telekommunikáció) a munkákkal érintett létesítmény melletti ingatlanok és épületek üzemelésétől való függetlenítését műszaki-technológiai megoldásokkal biztosítja.</w:t>
            </w:r>
          </w:p>
        </w:tc>
        <w:tc>
          <w:tcPr>
            <w:tcW w:w="1608" w:type="pct"/>
            <w:shd w:val="clear" w:color="auto" w:fill="auto"/>
          </w:tcPr>
          <w:p w14:paraId="15156408" w14:textId="77777777" w:rsidR="004D49BD" w:rsidRPr="000B50FB" w:rsidRDefault="004D49BD" w:rsidP="004D49BD">
            <w:pPr>
              <w:spacing w:before="240" w:after="240"/>
              <w:jc w:val="center"/>
              <w:rPr>
                <w:rFonts w:ascii="Garamond" w:hAnsi="Garamond"/>
                <w:sz w:val="24"/>
                <w:szCs w:val="24"/>
              </w:rPr>
            </w:pPr>
          </w:p>
        </w:tc>
      </w:tr>
      <w:tr w:rsidR="004D49BD" w:rsidRPr="000B50FB" w14:paraId="511262CE" w14:textId="77777777" w:rsidTr="002358C5">
        <w:trPr>
          <w:trHeight w:hRule="exact" w:val="2544"/>
        </w:trPr>
        <w:tc>
          <w:tcPr>
            <w:tcW w:w="773" w:type="pct"/>
            <w:gridSpan w:val="2"/>
            <w:shd w:val="clear" w:color="auto" w:fill="92D050"/>
          </w:tcPr>
          <w:p w14:paraId="77698B0D" w14:textId="77777777" w:rsidR="004D49BD" w:rsidRPr="000B50FB" w:rsidRDefault="004D49BD" w:rsidP="004D49BD">
            <w:pPr>
              <w:contextualSpacing/>
              <w:rPr>
                <w:rFonts w:ascii="Garamond" w:hAnsi="Garamond"/>
                <w:b/>
                <w:bCs/>
                <w:sz w:val="18"/>
                <w:szCs w:val="18"/>
              </w:rPr>
            </w:pPr>
            <w:r w:rsidRPr="000B50FB">
              <w:rPr>
                <w:rFonts w:ascii="Garamond" w:hAnsi="Garamond"/>
                <w:b/>
                <w:bCs/>
                <w:sz w:val="18"/>
                <w:szCs w:val="18"/>
              </w:rPr>
              <w:t xml:space="preserve">3.4. </w:t>
            </w:r>
          </w:p>
          <w:p w14:paraId="270861E4" w14:textId="77777777" w:rsidR="004D49BD" w:rsidRPr="000B50FB" w:rsidRDefault="004D49BD" w:rsidP="004D49BD">
            <w:pPr>
              <w:contextualSpacing/>
              <w:rPr>
                <w:rFonts w:ascii="Garamond" w:hAnsi="Garamond"/>
                <w:b/>
                <w:bCs/>
                <w:sz w:val="18"/>
                <w:szCs w:val="18"/>
              </w:rPr>
            </w:pPr>
            <w:r w:rsidRPr="000B50FB">
              <w:rPr>
                <w:rFonts w:ascii="Garamond" w:hAnsi="Garamond"/>
                <w:b/>
                <w:bCs/>
                <w:sz w:val="18"/>
                <w:szCs w:val="18"/>
              </w:rPr>
              <w:t>Talaj- és talajvíz-szennyezés (felszíni és felszín alatti vizek szennyezésének) elkerülésére vonatkozó vállalások.</w:t>
            </w:r>
          </w:p>
        </w:tc>
        <w:tc>
          <w:tcPr>
            <w:tcW w:w="2619" w:type="pct"/>
            <w:shd w:val="clear" w:color="auto" w:fill="92D050"/>
          </w:tcPr>
          <w:p w14:paraId="07A03E86" w14:textId="77777777" w:rsidR="004D49BD" w:rsidRPr="000B50FB" w:rsidRDefault="004D49BD" w:rsidP="004D49BD">
            <w:pPr>
              <w:contextualSpacing/>
              <w:rPr>
                <w:rFonts w:ascii="Garamond" w:hAnsi="Garamond"/>
                <w:bCs/>
                <w:sz w:val="18"/>
                <w:szCs w:val="18"/>
              </w:rPr>
            </w:pPr>
            <w:r w:rsidRPr="000B50FB">
              <w:rPr>
                <w:rFonts w:ascii="Garamond" w:hAnsi="Garamond"/>
                <w:b/>
                <w:bCs/>
                <w:sz w:val="18"/>
                <w:szCs w:val="18"/>
              </w:rPr>
              <w:t>3.4.1.</w:t>
            </w:r>
            <w:r w:rsidRPr="000B50FB">
              <w:rPr>
                <w:rFonts w:ascii="Garamond" w:hAnsi="Garamond"/>
                <w:bCs/>
                <w:sz w:val="18"/>
                <w:szCs w:val="18"/>
              </w:rPr>
              <w:t xml:space="preserve"> jelű vállalható </w:t>
            </w:r>
            <w:proofErr w:type="gramStart"/>
            <w:r w:rsidRPr="000B50FB">
              <w:rPr>
                <w:rFonts w:ascii="Garamond" w:hAnsi="Garamond"/>
                <w:bCs/>
                <w:sz w:val="18"/>
                <w:szCs w:val="18"/>
              </w:rPr>
              <w:t>környezetvédelmi  megajánlás</w:t>
            </w:r>
            <w:proofErr w:type="gramEnd"/>
            <w:r w:rsidRPr="000B50FB">
              <w:rPr>
                <w:rFonts w:ascii="Garamond" w:hAnsi="Garamond"/>
                <w:bCs/>
                <w:sz w:val="18"/>
                <w:szCs w:val="18"/>
              </w:rPr>
              <w:t xml:space="preserve">: </w:t>
            </w:r>
          </w:p>
          <w:p w14:paraId="298B543A" w14:textId="77777777" w:rsidR="004D49BD" w:rsidRPr="000B50FB" w:rsidRDefault="004D49BD" w:rsidP="004D49BD">
            <w:pPr>
              <w:contextualSpacing/>
              <w:rPr>
                <w:rFonts w:ascii="Garamond" w:hAnsi="Garamond"/>
                <w:bCs/>
                <w:sz w:val="18"/>
                <w:szCs w:val="18"/>
              </w:rPr>
            </w:pPr>
            <w:proofErr w:type="gramStart"/>
            <w:r w:rsidRPr="000B50FB">
              <w:rPr>
                <w:rFonts w:ascii="Garamond" w:hAnsi="Garamond"/>
                <w:bCs/>
                <w:sz w:val="18"/>
                <w:szCs w:val="18"/>
              </w:rPr>
              <w:t>Ajánlattevő vállalja, hogy a felvonulási területen és /vagy munkaterületen a beépítés előtt álló anyagok (beleértendő anyagtípusok: az ömlesztett anyagok, a zsákos kiszerelésű anyagok, a raklapos anyagok, a vödrös/kannás kiszerelésű anyagok, és az oldószerek/vegyszerek)  tárolását/depózását olyan műszaki-technológiai eljárásokkal oldja meg, mely biztosítja, hogy a tárolt anyagok véletlen szétszóródás/kiömlés esetén vagy időjárási események hatására se tudják a talajt vagy a talajvizet vagy a felszíni vizeket és felszíni városi vízelvezetést szennyezni.</w:t>
            </w:r>
            <w:proofErr w:type="gramEnd"/>
          </w:p>
          <w:p w14:paraId="612AFBBA" w14:textId="77777777" w:rsidR="004D49BD" w:rsidRPr="000B50FB" w:rsidRDefault="004D49BD" w:rsidP="004D49BD">
            <w:pPr>
              <w:contextualSpacing/>
              <w:rPr>
                <w:rFonts w:ascii="Garamond" w:hAnsi="Garamond"/>
                <w:b/>
                <w:bCs/>
                <w:sz w:val="18"/>
                <w:szCs w:val="18"/>
              </w:rPr>
            </w:pPr>
          </w:p>
        </w:tc>
        <w:tc>
          <w:tcPr>
            <w:tcW w:w="1608" w:type="pct"/>
            <w:shd w:val="clear" w:color="auto" w:fill="auto"/>
          </w:tcPr>
          <w:p w14:paraId="4907F36C" w14:textId="77777777" w:rsidR="004D49BD" w:rsidRPr="000B50FB" w:rsidRDefault="004D49BD" w:rsidP="004D49BD">
            <w:pPr>
              <w:spacing w:before="240" w:after="240"/>
              <w:jc w:val="center"/>
              <w:rPr>
                <w:rFonts w:ascii="Garamond" w:hAnsi="Garamond"/>
                <w:sz w:val="24"/>
                <w:szCs w:val="24"/>
              </w:rPr>
            </w:pPr>
          </w:p>
        </w:tc>
      </w:tr>
      <w:tr w:rsidR="004D49BD" w:rsidRPr="000B50FB" w14:paraId="51E56134" w14:textId="77777777" w:rsidTr="002358C5">
        <w:trPr>
          <w:trHeight w:hRule="exact" w:val="2836"/>
        </w:trPr>
        <w:tc>
          <w:tcPr>
            <w:tcW w:w="773" w:type="pct"/>
            <w:gridSpan w:val="2"/>
            <w:shd w:val="clear" w:color="auto" w:fill="92D050"/>
          </w:tcPr>
          <w:p w14:paraId="49655A3E" w14:textId="77777777" w:rsidR="004D49BD" w:rsidRPr="000B50FB" w:rsidRDefault="004D49BD" w:rsidP="004D49BD">
            <w:pPr>
              <w:contextualSpacing/>
              <w:rPr>
                <w:rFonts w:ascii="Garamond" w:hAnsi="Garamond"/>
                <w:b/>
                <w:bCs/>
                <w:sz w:val="18"/>
                <w:szCs w:val="18"/>
              </w:rPr>
            </w:pPr>
          </w:p>
        </w:tc>
        <w:tc>
          <w:tcPr>
            <w:tcW w:w="2619" w:type="pct"/>
            <w:shd w:val="clear" w:color="auto" w:fill="92D050"/>
          </w:tcPr>
          <w:p w14:paraId="5043DB75" w14:textId="77777777" w:rsidR="004D49BD" w:rsidRPr="000B50FB" w:rsidRDefault="004D49BD" w:rsidP="004D49BD">
            <w:pPr>
              <w:contextualSpacing/>
              <w:rPr>
                <w:rFonts w:ascii="Garamond" w:hAnsi="Garamond"/>
                <w:bCs/>
                <w:sz w:val="18"/>
                <w:szCs w:val="18"/>
              </w:rPr>
            </w:pPr>
            <w:r w:rsidRPr="000B50FB">
              <w:rPr>
                <w:rFonts w:ascii="Garamond" w:hAnsi="Garamond"/>
                <w:b/>
                <w:bCs/>
                <w:sz w:val="18"/>
                <w:szCs w:val="18"/>
              </w:rPr>
              <w:t>3.4.2.</w:t>
            </w:r>
            <w:r w:rsidRPr="000B50FB">
              <w:rPr>
                <w:rFonts w:ascii="Garamond" w:hAnsi="Garamond"/>
                <w:bCs/>
                <w:sz w:val="18"/>
                <w:szCs w:val="18"/>
              </w:rPr>
              <w:t xml:space="preserve"> jelű vállalható </w:t>
            </w:r>
            <w:proofErr w:type="gramStart"/>
            <w:r w:rsidRPr="000B50FB">
              <w:rPr>
                <w:rFonts w:ascii="Garamond" w:hAnsi="Garamond"/>
                <w:bCs/>
                <w:sz w:val="18"/>
                <w:szCs w:val="18"/>
              </w:rPr>
              <w:t>környezetvédelmi  megajánlás</w:t>
            </w:r>
            <w:proofErr w:type="gramEnd"/>
            <w:r w:rsidRPr="000B50FB">
              <w:rPr>
                <w:rFonts w:ascii="Garamond" w:hAnsi="Garamond"/>
                <w:bCs/>
                <w:sz w:val="18"/>
                <w:szCs w:val="18"/>
              </w:rPr>
              <w:t xml:space="preserve">: </w:t>
            </w:r>
          </w:p>
          <w:p w14:paraId="5646F6A9" w14:textId="77777777" w:rsidR="004D49BD" w:rsidRPr="000B50FB" w:rsidRDefault="004D49BD" w:rsidP="004D49BD">
            <w:pPr>
              <w:contextualSpacing/>
              <w:rPr>
                <w:rFonts w:ascii="Garamond" w:hAnsi="Garamond"/>
                <w:b/>
                <w:bCs/>
                <w:sz w:val="18"/>
                <w:szCs w:val="18"/>
              </w:rPr>
            </w:pPr>
            <w:proofErr w:type="gramStart"/>
            <w:r w:rsidRPr="000B50FB">
              <w:rPr>
                <w:rFonts w:ascii="Garamond" w:hAnsi="Garamond"/>
                <w:bCs/>
                <w:sz w:val="18"/>
                <w:szCs w:val="18"/>
              </w:rPr>
              <w:t>Ajánlattevő vállalja, hogy a felvonulási területen és /vagy munkaterületen a bontott anyagok/hulladékok gyűjtését és elszállításig történő tárolását olyan műszaki-technológiai eljárásokkal oldja meg, mely biztosítja, hogy a gyűjtés és az elszállításig történő tárolás során a bontott anyagok/hulladékok véletlen szétszóródás/kiömlés esetén vagy időjárási események hatására se tudják a talajt vagy a talajvizet vagy a felszíni vizeket és felszíni városi vízelvezetést szennyezni (beleértendő hulladéktípusok: inert hulladékok,  kommunális hulladékok, veszélyes hulladékok – illetve ezeken belül szilárd</w:t>
            </w:r>
            <w:proofErr w:type="gramEnd"/>
            <w:r w:rsidRPr="000B50FB">
              <w:rPr>
                <w:rFonts w:ascii="Garamond" w:hAnsi="Garamond"/>
                <w:bCs/>
                <w:sz w:val="18"/>
                <w:szCs w:val="18"/>
              </w:rPr>
              <w:t xml:space="preserve"> hulladékok és folyékony hulladékok).</w:t>
            </w:r>
          </w:p>
        </w:tc>
        <w:tc>
          <w:tcPr>
            <w:tcW w:w="1608" w:type="pct"/>
            <w:shd w:val="clear" w:color="auto" w:fill="auto"/>
          </w:tcPr>
          <w:p w14:paraId="7B71A575" w14:textId="77777777" w:rsidR="004D49BD" w:rsidRPr="000B50FB" w:rsidRDefault="004D49BD" w:rsidP="004D49BD">
            <w:pPr>
              <w:spacing w:before="240" w:after="240"/>
              <w:jc w:val="center"/>
              <w:rPr>
                <w:rFonts w:ascii="Garamond" w:hAnsi="Garamond"/>
                <w:sz w:val="24"/>
                <w:szCs w:val="24"/>
              </w:rPr>
            </w:pPr>
          </w:p>
        </w:tc>
      </w:tr>
      <w:tr w:rsidR="004D49BD" w:rsidRPr="000B50FB" w14:paraId="6795172A" w14:textId="77777777" w:rsidTr="002358C5">
        <w:trPr>
          <w:trHeight w:hRule="exact" w:val="1848"/>
        </w:trPr>
        <w:tc>
          <w:tcPr>
            <w:tcW w:w="773" w:type="pct"/>
            <w:gridSpan w:val="2"/>
            <w:shd w:val="clear" w:color="auto" w:fill="92D050"/>
          </w:tcPr>
          <w:p w14:paraId="67CEF0B7" w14:textId="77777777" w:rsidR="004D49BD" w:rsidRPr="000B50FB" w:rsidRDefault="004D49BD" w:rsidP="004D49BD">
            <w:pPr>
              <w:contextualSpacing/>
              <w:rPr>
                <w:rFonts w:ascii="Garamond" w:hAnsi="Garamond"/>
                <w:b/>
                <w:bCs/>
                <w:sz w:val="18"/>
                <w:szCs w:val="18"/>
              </w:rPr>
            </w:pPr>
          </w:p>
        </w:tc>
        <w:tc>
          <w:tcPr>
            <w:tcW w:w="2619" w:type="pct"/>
            <w:shd w:val="clear" w:color="auto" w:fill="92D050"/>
          </w:tcPr>
          <w:p w14:paraId="08F57ABE" w14:textId="77777777" w:rsidR="004D49BD" w:rsidRPr="000B50FB" w:rsidRDefault="004D49BD" w:rsidP="004D49BD">
            <w:pPr>
              <w:contextualSpacing/>
              <w:rPr>
                <w:rFonts w:ascii="Garamond" w:hAnsi="Garamond"/>
                <w:bCs/>
                <w:sz w:val="18"/>
                <w:szCs w:val="18"/>
              </w:rPr>
            </w:pPr>
            <w:r w:rsidRPr="000B50FB">
              <w:rPr>
                <w:rFonts w:ascii="Garamond" w:hAnsi="Garamond"/>
                <w:b/>
                <w:bCs/>
                <w:sz w:val="18"/>
                <w:szCs w:val="18"/>
              </w:rPr>
              <w:t>3.4.3.</w:t>
            </w:r>
            <w:r w:rsidRPr="000B50FB">
              <w:rPr>
                <w:rFonts w:ascii="Garamond" w:hAnsi="Garamond"/>
                <w:bCs/>
                <w:sz w:val="18"/>
                <w:szCs w:val="18"/>
              </w:rPr>
              <w:t xml:space="preserve"> jelű vállalható </w:t>
            </w:r>
            <w:proofErr w:type="gramStart"/>
            <w:r w:rsidRPr="000B50FB">
              <w:rPr>
                <w:rFonts w:ascii="Garamond" w:hAnsi="Garamond"/>
                <w:bCs/>
                <w:sz w:val="18"/>
                <w:szCs w:val="18"/>
              </w:rPr>
              <w:t>környezetvédelmi  megajánlás</w:t>
            </w:r>
            <w:proofErr w:type="gramEnd"/>
            <w:r w:rsidRPr="000B50FB">
              <w:rPr>
                <w:rFonts w:ascii="Garamond" w:hAnsi="Garamond"/>
                <w:bCs/>
                <w:sz w:val="18"/>
                <w:szCs w:val="18"/>
              </w:rPr>
              <w:t xml:space="preserve">: </w:t>
            </w:r>
          </w:p>
          <w:p w14:paraId="4C7291D5" w14:textId="77777777" w:rsidR="004D49BD" w:rsidRPr="000B50FB" w:rsidRDefault="004D49BD" w:rsidP="004D49BD">
            <w:pPr>
              <w:contextualSpacing/>
              <w:rPr>
                <w:rFonts w:ascii="Garamond" w:hAnsi="Garamond"/>
                <w:b/>
                <w:bCs/>
                <w:sz w:val="18"/>
                <w:szCs w:val="18"/>
              </w:rPr>
            </w:pPr>
            <w:r w:rsidRPr="000B50FB">
              <w:rPr>
                <w:rFonts w:ascii="Garamond" w:hAnsi="Garamond"/>
                <w:bCs/>
                <w:sz w:val="18"/>
                <w:szCs w:val="18"/>
              </w:rPr>
              <w:t>Ajánlattevő vállalja, hogy a kivitelezés során alkalmazni tervezett építőgépek és anyagmozgató gépek alkalmazása/használata és munkahelyi tárolása (állásidő) során műszaki-technológiai eljárásokkal meggátolja a kenőanyagok és/vagy üzemanyagok talajba/talajvízbe vagy a felszíni városi vízelvezetésbe jutását.</w:t>
            </w:r>
          </w:p>
        </w:tc>
        <w:tc>
          <w:tcPr>
            <w:tcW w:w="1608" w:type="pct"/>
            <w:shd w:val="clear" w:color="auto" w:fill="auto"/>
          </w:tcPr>
          <w:p w14:paraId="625164CE" w14:textId="77777777" w:rsidR="004D49BD" w:rsidRPr="000B50FB" w:rsidRDefault="004D49BD" w:rsidP="004D49BD">
            <w:pPr>
              <w:spacing w:before="240" w:after="240"/>
              <w:jc w:val="center"/>
              <w:rPr>
                <w:rFonts w:ascii="Garamond" w:hAnsi="Garamond"/>
                <w:sz w:val="24"/>
                <w:szCs w:val="24"/>
              </w:rPr>
            </w:pPr>
          </w:p>
        </w:tc>
      </w:tr>
      <w:tr w:rsidR="004D49BD" w:rsidRPr="000B50FB" w14:paraId="24E7EAEA" w14:textId="77777777" w:rsidTr="002358C5">
        <w:trPr>
          <w:trHeight w:hRule="exact" w:val="1845"/>
        </w:trPr>
        <w:tc>
          <w:tcPr>
            <w:tcW w:w="773" w:type="pct"/>
            <w:gridSpan w:val="2"/>
            <w:shd w:val="clear" w:color="auto" w:fill="92D050"/>
          </w:tcPr>
          <w:p w14:paraId="5DA6886A" w14:textId="77777777" w:rsidR="004D49BD" w:rsidRPr="000B50FB" w:rsidRDefault="004D49BD" w:rsidP="004D49BD">
            <w:pPr>
              <w:contextualSpacing/>
              <w:rPr>
                <w:rFonts w:ascii="Garamond" w:hAnsi="Garamond"/>
                <w:b/>
                <w:bCs/>
                <w:sz w:val="18"/>
                <w:szCs w:val="18"/>
              </w:rPr>
            </w:pPr>
          </w:p>
        </w:tc>
        <w:tc>
          <w:tcPr>
            <w:tcW w:w="2619" w:type="pct"/>
            <w:shd w:val="clear" w:color="auto" w:fill="92D050"/>
          </w:tcPr>
          <w:p w14:paraId="58CC2266" w14:textId="77777777" w:rsidR="004D49BD" w:rsidRPr="000B50FB" w:rsidRDefault="004D49BD" w:rsidP="004D49BD">
            <w:pPr>
              <w:contextualSpacing/>
              <w:rPr>
                <w:rFonts w:ascii="Garamond" w:hAnsi="Garamond"/>
                <w:bCs/>
                <w:sz w:val="18"/>
                <w:szCs w:val="18"/>
              </w:rPr>
            </w:pPr>
            <w:r w:rsidRPr="000B50FB">
              <w:rPr>
                <w:rFonts w:ascii="Garamond" w:hAnsi="Garamond"/>
                <w:b/>
                <w:bCs/>
                <w:sz w:val="18"/>
                <w:szCs w:val="18"/>
              </w:rPr>
              <w:t>3.4.4.</w:t>
            </w:r>
            <w:r w:rsidRPr="000B50FB">
              <w:rPr>
                <w:rFonts w:ascii="Garamond" w:hAnsi="Garamond"/>
                <w:bCs/>
                <w:sz w:val="18"/>
                <w:szCs w:val="18"/>
              </w:rPr>
              <w:t xml:space="preserve"> jelű vállalható </w:t>
            </w:r>
            <w:proofErr w:type="gramStart"/>
            <w:r w:rsidRPr="000B50FB">
              <w:rPr>
                <w:rFonts w:ascii="Garamond" w:hAnsi="Garamond"/>
                <w:bCs/>
                <w:sz w:val="18"/>
                <w:szCs w:val="18"/>
              </w:rPr>
              <w:t>környezetvédelmi  megajánlás</w:t>
            </w:r>
            <w:proofErr w:type="gramEnd"/>
            <w:r w:rsidRPr="000B50FB">
              <w:rPr>
                <w:rFonts w:ascii="Garamond" w:hAnsi="Garamond"/>
                <w:bCs/>
                <w:sz w:val="18"/>
                <w:szCs w:val="18"/>
              </w:rPr>
              <w:t xml:space="preserve">: </w:t>
            </w:r>
          </w:p>
          <w:p w14:paraId="2A507F5E" w14:textId="77777777" w:rsidR="004D49BD" w:rsidRPr="000B50FB" w:rsidRDefault="004D49BD" w:rsidP="004D49BD">
            <w:pPr>
              <w:contextualSpacing/>
              <w:rPr>
                <w:rFonts w:ascii="Garamond" w:hAnsi="Garamond"/>
                <w:bCs/>
                <w:sz w:val="18"/>
                <w:szCs w:val="18"/>
              </w:rPr>
            </w:pPr>
            <w:r w:rsidRPr="000B50FB">
              <w:rPr>
                <w:rFonts w:ascii="Garamond" w:hAnsi="Garamond"/>
                <w:bCs/>
                <w:sz w:val="18"/>
                <w:szCs w:val="18"/>
              </w:rPr>
              <w:t>Ajánlattevő vállalja, hogy a kivitelezés során műszaki-technológiai megoldásokkal biztosítja a szállítási-közlekedési útvonalakkal és a homlokzati munkákkal (és egyéb külső munkákkal) érintett területeken (munkaterületeken/ felvonulási területeken) az eredeti óvandó növénytakaró illetve növénytársulás (a gyomnövényeket nem ideértve) megőrzését.</w:t>
            </w:r>
          </w:p>
          <w:p w14:paraId="6D330A98" w14:textId="77777777" w:rsidR="004D49BD" w:rsidRPr="000B50FB" w:rsidRDefault="004D49BD" w:rsidP="004D49BD">
            <w:pPr>
              <w:contextualSpacing/>
              <w:rPr>
                <w:rFonts w:ascii="Garamond" w:hAnsi="Garamond"/>
                <w:b/>
                <w:bCs/>
                <w:sz w:val="18"/>
                <w:szCs w:val="18"/>
              </w:rPr>
            </w:pPr>
          </w:p>
        </w:tc>
        <w:tc>
          <w:tcPr>
            <w:tcW w:w="1608" w:type="pct"/>
            <w:shd w:val="clear" w:color="auto" w:fill="auto"/>
          </w:tcPr>
          <w:p w14:paraId="5A2A5411" w14:textId="77777777" w:rsidR="004D49BD" w:rsidRPr="000B50FB" w:rsidRDefault="004D49BD" w:rsidP="004D49BD">
            <w:pPr>
              <w:spacing w:before="240" w:after="240"/>
              <w:jc w:val="center"/>
              <w:rPr>
                <w:rFonts w:ascii="Garamond" w:hAnsi="Garamond"/>
                <w:sz w:val="24"/>
                <w:szCs w:val="24"/>
              </w:rPr>
            </w:pPr>
          </w:p>
        </w:tc>
      </w:tr>
      <w:tr w:rsidR="004D49BD" w:rsidRPr="000B50FB" w14:paraId="3DB4177A" w14:textId="77777777" w:rsidTr="002358C5">
        <w:trPr>
          <w:trHeight w:hRule="exact" w:val="2127"/>
        </w:trPr>
        <w:tc>
          <w:tcPr>
            <w:tcW w:w="773" w:type="pct"/>
            <w:gridSpan w:val="2"/>
            <w:shd w:val="clear" w:color="auto" w:fill="92D050"/>
          </w:tcPr>
          <w:p w14:paraId="702BEB92" w14:textId="77777777" w:rsidR="004D49BD" w:rsidRPr="000B50FB" w:rsidRDefault="004D49BD" w:rsidP="004D49BD">
            <w:pPr>
              <w:contextualSpacing/>
              <w:rPr>
                <w:rFonts w:ascii="Garamond" w:hAnsi="Garamond"/>
                <w:b/>
                <w:bCs/>
                <w:sz w:val="18"/>
                <w:szCs w:val="18"/>
              </w:rPr>
            </w:pPr>
          </w:p>
        </w:tc>
        <w:tc>
          <w:tcPr>
            <w:tcW w:w="2619" w:type="pct"/>
            <w:shd w:val="clear" w:color="auto" w:fill="92D050"/>
          </w:tcPr>
          <w:p w14:paraId="5FF934B3" w14:textId="77777777" w:rsidR="004D49BD" w:rsidRPr="000B50FB" w:rsidRDefault="004D49BD" w:rsidP="004D49BD">
            <w:pPr>
              <w:contextualSpacing/>
              <w:rPr>
                <w:rFonts w:ascii="Garamond" w:hAnsi="Garamond"/>
                <w:bCs/>
                <w:sz w:val="18"/>
                <w:szCs w:val="18"/>
              </w:rPr>
            </w:pPr>
            <w:r w:rsidRPr="000B50FB">
              <w:rPr>
                <w:rFonts w:ascii="Garamond" w:hAnsi="Garamond"/>
                <w:b/>
                <w:bCs/>
                <w:sz w:val="18"/>
                <w:szCs w:val="18"/>
              </w:rPr>
              <w:t>3.4.5.</w:t>
            </w:r>
            <w:r w:rsidRPr="000B50FB">
              <w:rPr>
                <w:rFonts w:ascii="Garamond" w:hAnsi="Garamond"/>
                <w:bCs/>
                <w:sz w:val="18"/>
                <w:szCs w:val="18"/>
              </w:rPr>
              <w:t xml:space="preserve"> jelű vállalható </w:t>
            </w:r>
            <w:proofErr w:type="gramStart"/>
            <w:r w:rsidRPr="000B50FB">
              <w:rPr>
                <w:rFonts w:ascii="Garamond" w:hAnsi="Garamond"/>
                <w:bCs/>
                <w:sz w:val="18"/>
                <w:szCs w:val="18"/>
              </w:rPr>
              <w:t>környezetvédelmi  megajánlás</w:t>
            </w:r>
            <w:proofErr w:type="gramEnd"/>
            <w:r w:rsidRPr="000B50FB">
              <w:rPr>
                <w:rFonts w:ascii="Garamond" w:hAnsi="Garamond"/>
                <w:bCs/>
                <w:sz w:val="18"/>
                <w:szCs w:val="18"/>
              </w:rPr>
              <w:t xml:space="preserve">: </w:t>
            </w:r>
          </w:p>
          <w:p w14:paraId="7667B02F" w14:textId="77777777" w:rsidR="004D49BD" w:rsidRPr="000B50FB" w:rsidRDefault="004D49BD" w:rsidP="004D49BD">
            <w:pPr>
              <w:contextualSpacing/>
              <w:rPr>
                <w:rFonts w:ascii="Garamond" w:hAnsi="Garamond"/>
                <w:b/>
                <w:bCs/>
                <w:sz w:val="18"/>
                <w:szCs w:val="18"/>
              </w:rPr>
            </w:pPr>
            <w:r w:rsidRPr="000B50FB">
              <w:rPr>
                <w:rFonts w:ascii="Garamond" w:hAnsi="Garamond"/>
                <w:bCs/>
                <w:sz w:val="18"/>
                <w:szCs w:val="18"/>
              </w:rPr>
              <w:t xml:space="preserve">Ajánlattevő vállalja, hogy a beépítési munkafolyamatok alatt műszaki-technológiai megoldásokkal biztosítja azt, hogy a beépítés alatt álló anyagok/termékek beépítése/ felhasználása során a munkaterület vagy a környezete talajszennyezéssel vagy </w:t>
            </w:r>
            <w:proofErr w:type="gramStart"/>
            <w:r w:rsidRPr="000B50FB">
              <w:rPr>
                <w:rFonts w:ascii="Garamond" w:hAnsi="Garamond"/>
                <w:bCs/>
                <w:sz w:val="18"/>
                <w:szCs w:val="18"/>
              </w:rPr>
              <w:t>talajvízszennyezéssel</w:t>
            </w:r>
            <w:proofErr w:type="gramEnd"/>
            <w:r w:rsidRPr="000B50FB">
              <w:rPr>
                <w:rFonts w:ascii="Garamond" w:hAnsi="Garamond"/>
                <w:bCs/>
                <w:sz w:val="18"/>
                <w:szCs w:val="18"/>
              </w:rPr>
              <w:t xml:space="preserve"> vagy a felszíni vizek  szennyeződésével (beleértve a városi szennyvíz- és csapadékvíz-vízelvezetést is) ne legyen veszélyeztetve.</w:t>
            </w:r>
          </w:p>
        </w:tc>
        <w:tc>
          <w:tcPr>
            <w:tcW w:w="1608" w:type="pct"/>
            <w:shd w:val="clear" w:color="auto" w:fill="auto"/>
          </w:tcPr>
          <w:p w14:paraId="02DEF044" w14:textId="77777777" w:rsidR="004D49BD" w:rsidRPr="000B50FB" w:rsidRDefault="004D49BD" w:rsidP="004D49BD">
            <w:pPr>
              <w:spacing w:before="240" w:after="240"/>
              <w:jc w:val="center"/>
              <w:rPr>
                <w:rFonts w:ascii="Garamond" w:hAnsi="Garamond"/>
                <w:sz w:val="24"/>
                <w:szCs w:val="24"/>
              </w:rPr>
            </w:pPr>
          </w:p>
        </w:tc>
      </w:tr>
      <w:tr w:rsidR="004D49BD" w:rsidRPr="000B50FB" w14:paraId="074019BA" w14:textId="77777777" w:rsidTr="002358C5">
        <w:trPr>
          <w:trHeight w:hRule="exact" w:val="1703"/>
        </w:trPr>
        <w:tc>
          <w:tcPr>
            <w:tcW w:w="773" w:type="pct"/>
            <w:gridSpan w:val="2"/>
            <w:shd w:val="clear" w:color="auto" w:fill="92D050"/>
          </w:tcPr>
          <w:p w14:paraId="40F574B2" w14:textId="77777777" w:rsidR="004D49BD" w:rsidRPr="000B50FB" w:rsidRDefault="004D49BD" w:rsidP="004D49BD">
            <w:pPr>
              <w:contextualSpacing/>
              <w:rPr>
                <w:rFonts w:ascii="Garamond" w:hAnsi="Garamond"/>
                <w:b/>
                <w:bCs/>
                <w:sz w:val="18"/>
                <w:szCs w:val="18"/>
              </w:rPr>
            </w:pPr>
            <w:r w:rsidRPr="000B50FB">
              <w:rPr>
                <w:rFonts w:ascii="Garamond" w:hAnsi="Garamond"/>
                <w:b/>
                <w:bCs/>
                <w:sz w:val="18"/>
                <w:szCs w:val="18"/>
              </w:rPr>
              <w:t>3.5. Hulladékgazdál-kodással kapcsolatban tett vállalások.</w:t>
            </w:r>
          </w:p>
        </w:tc>
        <w:tc>
          <w:tcPr>
            <w:tcW w:w="2619" w:type="pct"/>
            <w:shd w:val="clear" w:color="auto" w:fill="92D050"/>
          </w:tcPr>
          <w:p w14:paraId="238AA52F" w14:textId="77777777" w:rsidR="004D49BD" w:rsidRPr="000B50FB" w:rsidRDefault="004D49BD" w:rsidP="004D49BD">
            <w:pPr>
              <w:contextualSpacing/>
              <w:rPr>
                <w:rFonts w:ascii="Garamond" w:hAnsi="Garamond"/>
                <w:bCs/>
                <w:sz w:val="18"/>
                <w:szCs w:val="18"/>
              </w:rPr>
            </w:pPr>
            <w:r w:rsidRPr="000B50FB">
              <w:rPr>
                <w:rFonts w:ascii="Garamond" w:hAnsi="Garamond"/>
                <w:b/>
                <w:bCs/>
                <w:sz w:val="18"/>
                <w:szCs w:val="18"/>
              </w:rPr>
              <w:t>3.5.1.</w:t>
            </w:r>
            <w:r w:rsidRPr="000B50FB">
              <w:rPr>
                <w:rFonts w:ascii="Garamond" w:hAnsi="Garamond"/>
                <w:bCs/>
                <w:sz w:val="18"/>
                <w:szCs w:val="18"/>
              </w:rPr>
              <w:t xml:space="preserve"> jelű vállalható </w:t>
            </w:r>
            <w:proofErr w:type="gramStart"/>
            <w:r w:rsidRPr="000B50FB">
              <w:rPr>
                <w:rFonts w:ascii="Garamond" w:hAnsi="Garamond"/>
                <w:bCs/>
                <w:sz w:val="18"/>
                <w:szCs w:val="18"/>
              </w:rPr>
              <w:t>környezetvédelmi  megajánlás</w:t>
            </w:r>
            <w:proofErr w:type="gramEnd"/>
            <w:r w:rsidRPr="000B50FB">
              <w:rPr>
                <w:rFonts w:ascii="Garamond" w:hAnsi="Garamond"/>
                <w:bCs/>
                <w:sz w:val="18"/>
                <w:szCs w:val="18"/>
              </w:rPr>
              <w:t xml:space="preserve">: </w:t>
            </w:r>
          </w:p>
          <w:p w14:paraId="18EFD1B8" w14:textId="77777777" w:rsidR="004D49BD" w:rsidRPr="000B50FB" w:rsidRDefault="004D49BD" w:rsidP="004D49BD">
            <w:pPr>
              <w:contextualSpacing/>
              <w:rPr>
                <w:rFonts w:ascii="Garamond" w:hAnsi="Garamond"/>
                <w:b/>
                <w:bCs/>
                <w:sz w:val="18"/>
                <w:szCs w:val="18"/>
              </w:rPr>
            </w:pPr>
            <w:r w:rsidRPr="000B50FB">
              <w:rPr>
                <w:rFonts w:ascii="Garamond" w:hAnsi="Garamond"/>
                <w:bCs/>
                <w:sz w:val="18"/>
                <w:szCs w:val="18"/>
              </w:rPr>
              <w:t>Ajánlattevő vállalja, hogy a kivitelezés teljes időtartama alatt munkaszervezési megoldásokkal és műszaki-technológiai megoldásokkal biztosítja az építési folyamat során az elkerülhető hulladékok keletkezésének megelőzését illetve a nem elkerülhető hulladékok keletkezésének csökkentését.</w:t>
            </w:r>
          </w:p>
        </w:tc>
        <w:tc>
          <w:tcPr>
            <w:tcW w:w="1608" w:type="pct"/>
            <w:shd w:val="clear" w:color="auto" w:fill="auto"/>
          </w:tcPr>
          <w:p w14:paraId="434D4AEC" w14:textId="77777777" w:rsidR="004D49BD" w:rsidRPr="000B50FB" w:rsidRDefault="004D49BD" w:rsidP="004D49BD">
            <w:pPr>
              <w:spacing w:before="240" w:after="240"/>
              <w:jc w:val="center"/>
              <w:rPr>
                <w:rFonts w:ascii="Garamond" w:hAnsi="Garamond"/>
                <w:sz w:val="24"/>
                <w:szCs w:val="24"/>
              </w:rPr>
            </w:pPr>
          </w:p>
        </w:tc>
      </w:tr>
      <w:tr w:rsidR="004D49BD" w:rsidRPr="000B50FB" w14:paraId="6C321BE8" w14:textId="77777777" w:rsidTr="002358C5">
        <w:trPr>
          <w:trHeight w:hRule="exact" w:val="1699"/>
        </w:trPr>
        <w:tc>
          <w:tcPr>
            <w:tcW w:w="773" w:type="pct"/>
            <w:gridSpan w:val="2"/>
            <w:shd w:val="clear" w:color="auto" w:fill="92D050"/>
          </w:tcPr>
          <w:p w14:paraId="4127ADD1" w14:textId="77777777" w:rsidR="004D49BD" w:rsidRPr="000B50FB" w:rsidRDefault="004D49BD" w:rsidP="004D49BD">
            <w:pPr>
              <w:contextualSpacing/>
              <w:rPr>
                <w:rFonts w:ascii="Garamond" w:hAnsi="Garamond"/>
                <w:b/>
                <w:bCs/>
                <w:sz w:val="18"/>
                <w:szCs w:val="18"/>
              </w:rPr>
            </w:pPr>
          </w:p>
        </w:tc>
        <w:tc>
          <w:tcPr>
            <w:tcW w:w="2619" w:type="pct"/>
            <w:shd w:val="clear" w:color="auto" w:fill="92D050"/>
          </w:tcPr>
          <w:p w14:paraId="2A43FC13" w14:textId="77777777" w:rsidR="004D49BD" w:rsidRPr="000B50FB" w:rsidRDefault="004D49BD" w:rsidP="004D49BD">
            <w:pPr>
              <w:contextualSpacing/>
              <w:rPr>
                <w:rFonts w:ascii="Garamond" w:hAnsi="Garamond"/>
                <w:bCs/>
                <w:sz w:val="18"/>
                <w:szCs w:val="18"/>
              </w:rPr>
            </w:pPr>
            <w:r w:rsidRPr="000B50FB">
              <w:rPr>
                <w:rFonts w:ascii="Garamond" w:hAnsi="Garamond"/>
                <w:b/>
                <w:bCs/>
                <w:sz w:val="18"/>
                <w:szCs w:val="18"/>
              </w:rPr>
              <w:t xml:space="preserve">3.5.2. </w:t>
            </w:r>
            <w:r w:rsidRPr="000B50FB">
              <w:rPr>
                <w:rFonts w:ascii="Garamond" w:hAnsi="Garamond"/>
                <w:bCs/>
                <w:sz w:val="18"/>
                <w:szCs w:val="18"/>
              </w:rPr>
              <w:t xml:space="preserve">jelű vállalható </w:t>
            </w:r>
            <w:proofErr w:type="gramStart"/>
            <w:r w:rsidRPr="000B50FB">
              <w:rPr>
                <w:rFonts w:ascii="Garamond" w:hAnsi="Garamond"/>
                <w:bCs/>
                <w:sz w:val="18"/>
                <w:szCs w:val="18"/>
              </w:rPr>
              <w:t>környezetvédelmi  megajánlás</w:t>
            </w:r>
            <w:proofErr w:type="gramEnd"/>
            <w:r w:rsidRPr="000B50FB">
              <w:rPr>
                <w:rFonts w:ascii="Garamond" w:hAnsi="Garamond"/>
                <w:bCs/>
                <w:sz w:val="18"/>
                <w:szCs w:val="18"/>
              </w:rPr>
              <w:t xml:space="preserve">: </w:t>
            </w:r>
          </w:p>
          <w:p w14:paraId="0D2A33E1" w14:textId="77777777" w:rsidR="004D49BD" w:rsidRPr="000B50FB" w:rsidRDefault="004D49BD" w:rsidP="004D49BD">
            <w:pPr>
              <w:contextualSpacing/>
              <w:rPr>
                <w:rFonts w:ascii="Garamond" w:hAnsi="Garamond"/>
                <w:b/>
                <w:bCs/>
                <w:sz w:val="18"/>
                <w:szCs w:val="18"/>
              </w:rPr>
            </w:pPr>
            <w:r w:rsidRPr="000B50FB">
              <w:rPr>
                <w:rFonts w:ascii="Garamond" w:hAnsi="Garamond"/>
                <w:bCs/>
                <w:sz w:val="18"/>
                <w:szCs w:val="18"/>
              </w:rPr>
              <w:t>Ajánlattevő vállalja, hogy a kivitelezés teljes időtartama alatt a felvonulási területen és a munkaterületen keletkező hulladékok szelektív gyűjtését munkaszervezési megoldásokkal és műszaki-technológiai megoldásokkal biztosítja (vállalás esetén meg kell adni a szelektív gyűjtés során külön-külön gyűjtött hulladékok fajtáit/típusait).</w:t>
            </w:r>
          </w:p>
        </w:tc>
        <w:tc>
          <w:tcPr>
            <w:tcW w:w="1608" w:type="pct"/>
            <w:shd w:val="clear" w:color="auto" w:fill="auto"/>
          </w:tcPr>
          <w:p w14:paraId="27150373" w14:textId="77777777" w:rsidR="004D49BD" w:rsidRPr="000B50FB" w:rsidRDefault="004D49BD" w:rsidP="004D49BD">
            <w:pPr>
              <w:spacing w:before="240" w:after="240"/>
              <w:jc w:val="center"/>
              <w:rPr>
                <w:rFonts w:ascii="Garamond" w:hAnsi="Garamond"/>
                <w:sz w:val="24"/>
                <w:szCs w:val="24"/>
              </w:rPr>
            </w:pPr>
          </w:p>
        </w:tc>
      </w:tr>
      <w:tr w:rsidR="004D49BD" w:rsidRPr="000B50FB" w14:paraId="442F536B" w14:textId="77777777" w:rsidTr="002358C5">
        <w:trPr>
          <w:trHeight w:hRule="exact" w:val="1567"/>
        </w:trPr>
        <w:tc>
          <w:tcPr>
            <w:tcW w:w="773" w:type="pct"/>
            <w:gridSpan w:val="2"/>
            <w:shd w:val="clear" w:color="auto" w:fill="92D050"/>
          </w:tcPr>
          <w:p w14:paraId="596577E9" w14:textId="77777777" w:rsidR="004D49BD" w:rsidRPr="000B50FB" w:rsidRDefault="004D49BD" w:rsidP="004D49BD">
            <w:pPr>
              <w:contextualSpacing/>
              <w:rPr>
                <w:rFonts w:ascii="Garamond" w:hAnsi="Garamond"/>
                <w:b/>
                <w:bCs/>
                <w:sz w:val="18"/>
                <w:szCs w:val="18"/>
              </w:rPr>
            </w:pPr>
          </w:p>
        </w:tc>
        <w:tc>
          <w:tcPr>
            <w:tcW w:w="2619" w:type="pct"/>
            <w:shd w:val="clear" w:color="auto" w:fill="92D050"/>
          </w:tcPr>
          <w:p w14:paraId="24B5FD63" w14:textId="77777777" w:rsidR="004D49BD" w:rsidRPr="000B50FB" w:rsidRDefault="004D49BD" w:rsidP="004D49BD">
            <w:pPr>
              <w:contextualSpacing/>
              <w:rPr>
                <w:rFonts w:ascii="Garamond" w:hAnsi="Garamond"/>
                <w:bCs/>
                <w:sz w:val="18"/>
                <w:szCs w:val="18"/>
              </w:rPr>
            </w:pPr>
            <w:r w:rsidRPr="000B50FB">
              <w:rPr>
                <w:rFonts w:ascii="Garamond" w:hAnsi="Garamond"/>
                <w:b/>
                <w:bCs/>
                <w:sz w:val="18"/>
                <w:szCs w:val="18"/>
              </w:rPr>
              <w:t xml:space="preserve">3.5.3. </w:t>
            </w:r>
            <w:r w:rsidRPr="000B50FB">
              <w:rPr>
                <w:rFonts w:ascii="Garamond" w:hAnsi="Garamond"/>
                <w:bCs/>
                <w:sz w:val="18"/>
                <w:szCs w:val="18"/>
              </w:rPr>
              <w:t xml:space="preserve">jelű vállalható </w:t>
            </w:r>
            <w:proofErr w:type="gramStart"/>
            <w:r w:rsidRPr="000B50FB">
              <w:rPr>
                <w:rFonts w:ascii="Garamond" w:hAnsi="Garamond"/>
                <w:bCs/>
                <w:sz w:val="18"/>
                <w:szCs w:val="18"/>
              </w:rPr>
              <w:t>környezetvédelmi  megajánlás</w:t>
            </w:r>
            <w:proofErr w:type="gramEnd"/>
            <w:r w:rsidRPr="000B50FB">
              <w:rPr>
                <w:rFonts w:ascii="Garamond" w:hAnsi="Garamond"/>
                <w:bCs/>
                <w:sz w:val="18"/>
                <w:szCs w:val="18"/>
              </w:rPr>
              <w:t xml:space="preserve">: </w:t>
            </w:r>
          </w:p>
          <w:p w14:paraId="74C68D56" w14:textId="77777777" w:rsidR="004D49BD" w:rsidRPr="000B50FB" w:rsidRDefault="004D49BD" w:rsidP="004D49BD">
            <w:pPr>
              <w:contextualSpacing/>
              <w:rPr>
                <w:rFonts w:ascii="Garamond" w:hAnsi="Garamond"/>
                <w:b/>
                <w:bCs/>
                <w:sz w:val="18"/>
                <w:szCs w:val="18"/>
              </w:rPr>
            </w:pPr>
            <w:r w:rsidRPr="000B50FB">
              <w:rPr>
                <w:rFonts w:ascii="Garamond" w:hAnsi="Garamond"/>
                <w:bCs/>
                <w:sz w:val="18"/>
                <w:szCs w:val="18"/>
              </w:rPr>
              <w:t xml:space="preserve">Ajánlattevő vállalja a felvonulási területen és a munkaterületen keletkező újrahasznosítható hulladékok (minimálisan: ásványi eredetű komponensekből álló; fémekből álló; műanyagokból álló; üvegből álló; papírból álló; fából </w:t>
            </w:r>
            <w:proofErr w:type="gramStart"/>
            <w:r w:rsidRPr="000B50FB">
              <w:rPr>
                <w:rFonts w:ascii="Garamond" w:hAnsi="Garamond"/>
                <w:bCs/>
                <w:sz w:val="18"/>
                <w:szCs w:val="18"/>
              </w:rPr>
              <w:t>álló  hulladékok</w:t>
            </w:r>
            <w:proofErr w:type="gramEnd"/>
            <w:r w:rsidRPr="000B50FB">
              <w:rPr>
                <w:rFonts w:ascii="Garamond" w:hAnsi="Garamond"/>
                <w:bCs/>
                <w:sz w:val="18"/>
                <w:szCs w:val="18"/>
              </w:rPr>
              <w:t>) újrahasznosítását vagy arra jogosult szervezetnek újrahasznosításra történő átadását.</w:t>
            </w:r>
          </w:p>
        </w:tc>
        <w:tc>
          <w:tcPr>
            <w:tcW w:w="1608" w:type="pct"/>
            <w:shd w:val="clear" w:color="auto" w:fill="auto"/>
          </w:tcPr>
          <w:p w14:paraId="00291C4D" w14:textId="77777777" w:rsidR="004D49BD" w:rsidRPr="000B50FB" w:rsidRDefault="004D49BD" w:rsidP="004D49BD">
            <w:pPr>
              <w:spacing w:before="240" w:after="240"/>
              <w:jc w:val="center"/>
              <w:rPr>
                <w:rFonts w:ascii="Garamond" w:hAnsi="Garamond"/>
                <w:sz w:val="24"/>
                <w:szCs w:val="24"/>
              </w:rPr>
            </w:pPr>
          </w:p>
        </w:tc>
      </w:tr>
      <w:tr w:rsidR="004D49BD" w:rsidRPr="000B50FB" w14:paraId="65AD9DE9" w14:textId="77777777" w:rsidTr="002358C5">
        <w:trPr>
          <w:trHeight w:hRule="exact" w:val="1831"/>
        </w:trPr>
        <w:tc>
          <w:tcPr>
            <w:tcW w:w="773" w:type="pct"/>
            <w:gridSpan w:val="2"/>
            <w:shd w:val="clear" w:color="auto" w:fill="92D050"/>
          </w:tcPr>
          <w:p w14:paraId="66A01878" w14:textId="77777777" w:rsidR="004D49BD" w:rsidRPr="000B50FB" w:rsidRDefault="004D49BD" w:rsidP="004D49BD">
            <w:pPr>
              <w:contextualSpacing/>
              <w:rPr>
                <w:rFonts w:ascii="Garamond" w:hAnsi="Garamond"/>
                <w:b/>
                <w:bCs/>
                <w:sz w:val="18"/>
                <w:szCs w:val="18"/>
              </w:rPr>
            </w:pPr>
            <w:r w:rsidRPr="000B50FB">
              <w:rPr>
                <w:rFonts w:ascii="Garamond" w:hAnsi="Garamond"/>
                <w:b/>
                <w:bCs/>
                <w:sz w:val="18"/>
                <w:szCs w:val="18"/>
              </w:rPr>
              <w:t xml:space="preserve">3.6. </w:t>
            </w:r>
          </w:p>
          <w:p w14:paraId="26D7B1B3" w14:textId="77777777" w:rsidR="004D49BD" w:rsidRPr="000B50FB" w:rsidRDefault="004D49BD" w:rsidP="004D49BD">
            <w:pPr>
              <w:contextualSpacing/>
              <w:rPr>
                <w:rFonts w:ascii="Garamond" w:hAnsi="Garamond"/>
                <w:b/>
                <w:bCs/>
                <w:sz w:val="18"/>
                <w:szCs w:val="18"/>
              </w:rPr>
            </w:pPr>
            <w:r w:rsidRPr="000B50FB">
              <w:rPr>
                <w:rFonts w:ascii="Garamond" w:hAnsi="Garamond"/>
                <w:b/>
                <w:bCs/>
                <w:sz w:val="18"/>
                <w:szCs w:val="18"/>
              </w:rPr>
              <w:t>Élővilág (flóra és fauna</w:t>
            </w:r>
            <w:proofErr w:type="gramStart"/>
            <w:r w:rsidRPr="000B50FB">
              <w:rPr>
                <w:rFonts w:ascii="Garamond" w:hAnsi="Garamond"/>
                <w:b/>
                <w:bCs/>
                <w:sz w:val="18"/>
                <w:szCs w:val="18"/>
              </w:rPr>
              <w:t>)  védelmével</w:t>
            </w:r>
            <w:proofErr w:type="gramEnd"/>
            <w:r w:rsidRPr="000B50FB">
              <w:rPr>
                <w:rFonts w:ascii="Garamond" w:hAnsi="Garamond"/>
                <w:b/>
                <w:bCs/>
                <w:sz w:val="18"/>
                <w:szCs w:val="18"/>
              </w:rPr>
              <w:t xml:space="preserve"> kapcsolatos vállalások.</w:t>
            </w:r>
          </w:p>
        </w:tc>
        <w:tc>
          <w:tcPr>
            <w:tcW w:w="2619" w:type="pct"/>
            <w:shd w:val="clear" w:color="auto" w:fill="92D050"/>
          </w:tcPr>
          <w:p w14:paraId="3BC8EE67" w14:textId="77777777" w:rsidR="004D49BD" w:rsidRPr="000B50FB" w:rsidRDefault="004D49BD" w:rsidP="004D49BD">
            <w:pPr>
              <w:contextualSpacing/>
              <w:rPr>
                <w:rFonts w:ascii="Garamond" w:hAnsi="Garamond"/>
                <w:bCs/>
                <w:sz w:val="18"/>
                <w:szCs w:val="18"/>
              </w:rPr>
            </w:pPr>
            <w:r w:rsidRPr="000B50FB">
              <w:rPr>
                <w:rFonts w:ascii="Garamond" w:hAnsi="Garamond"/>
                <w:b/>
                <w:bCs/>
                <w:sz w:val="18"/>
                <w:szCs w:val="18"/>
              </w:rPr>
              <w:t>3.6.1.</w:t>
            </w:r>
            <w:r w:rsidRPr="000B50FB">
              <w:rPr>
                <w:rFonts w:ascii="Garamond" w:hAnsi="Garamond"/>
                <w:bCs/>
                <w:sz w:val="18"/>
                <w:szCs w:val="18"/>
              </w:rPr>
              <w:t xml:space="preserve"> jelű vállalható </w:t>
            </w:r>
            <w:proofErr w:type="gramStart"/>
            <w:r w:rsidRPr="000B50FB">
              <w:rPr>
                <w:rFonts w:ascii="Garamond" w:hAnsi="Garamond"/>
                <w:bCs/>
                <w:sz w:val="18"/>
                <w:szCs w:val="18"/>
              </w:rPr>
              <w:t>környezetvédelmi  megajánlás</w:t>
            </w:r>
            <w:proofErr w:type="gramEnd"/>
            <w:r w:rsidRPr="000B50FB">
              <w:rPr>
                <w:rFonts w:ascii="Garamond" w:hAnsi="Garamond"/>
                <w:bCs/>
                <w:sz w:val="18"/>
                <w:szCs w:val="18"/>
              </w:rPr>
              <w:t xml:space="preserve">: </w:t>
            </w:r>
          </w:p>
          <w:p w14:paraId="266EBF1C" w14:textId="77777777" w:rsidR="004D49BD" w:rsidRPr="000B50FB" w:rsidRDefault="004D49BD" w:rsidP="004D49BD">
            <w:pPr>
              <w:contextualSpacing/>
              <w:rPr>
                <w:rFonts w:ascii="Garamond" w:hAnsi="Garamond"/>
                <w:b/>
                <w:bCs/>
                <w:sz w:val="18"/>
                <w:szCs w:val="18"/>
              </w:rPr>
            </w:pPr>
            <w:r w:rsidRPr="000B50FB">
              <w:rPr>
                <w:rFonts w:ascii="Garamond" w:hAnsi="Garamond"/>
                <w:bCs/>
                <w:sz w:val="18"/>
                <w:szCs w:val="18"/>
              </w:rPr>
              <w:t>Ajánlattevő vállalja, hogy a kivitelezés(</w:t>
            </w:r>
            <w:proofErr w:type="spellStart"/>
            <w:r w:rsidRPr="000B50FB">
              <w:rPr>
                <w:rFonts w:ascii="Garamond" w:hAnsi="Garamond"/>
                <w:bCs/>
                <w:sz w:val="18"/>
                <w:szCs w:val="18"/>
              </w:rPr>
              <w:t>ek</w:t>
            </w:r>
            <w:proofErr w:type="spellEnd"/>
            <w:r w:rsidRPr="000B50FB">
              <w:rPr>
                <w:rFonts w:ascii="Garamond" w:hAnsi="Garamond"/>
                <w:bCs/>
                <w:sz w:val="18"/>
                <w:szCs w:val="18"/>
              </w:rPr>
              <w:t xml:space="preserve">) megkezdését megelőzően dokumentálva felméri a felvonulással és/vagy kivitelezéssel érintett területek zöldfelületeit, és azon belül a  védendő/óvandó növényzeteit (cserjéket és fás- és lágyszárú növényeket) illetve a </w:t>
            </w:r>
            <w:proofErr w:type="gramStart"/>
            <w:r w:rsidRPr="000B50FB">
              <w:rPr>
                <w:rFonts w:ascii="Garamond" w:hAnsi="Garamond"/>
                <w:bCs/>
                <w:sz w:val="18"/>
                <w:szCs w:val="18"/>
              </w:rPr>
              <w:t>meglévő</w:t>
            </w:r>
            <w:proofErr w:type="gramEnd"/>
            <w:r w:rsidRPr="000B50FB">
              <w:rPr>
                <w:rFonts w:ascii="Garamond" w:hAnsi="Garamond"/>
                <w:bCs/>
                <w:sz w:val="18"/>
                <w:szCs w:val="18"/>
              </w:rPr>
              <w:t xml:space="preserve"> növényzet megóvásával  kapcsolatban elvégzendő munkákat/ feladatokat.</w:t>
            </w:r>
          </w:p>
        </w:tc>
        <w:tc>
          <w:tcPr>
            <w:tcW w:w="1608" w:type="pct"/>
            <w:shd w:val="clear" w:color="auto" w:fill="auto"/>
          </w:tcPr>
          <w:p w14:paraId="01A658E9" w14:textId="77777777" w:rsidR="004D49BD" w:rsidRPr="000B50FB" w:rsidRDefault="004D49BD" w:rsidP="004D49BD">
            <w:pPr>
              <w:spacing w:before="240" w:after="240"/>
              <w:jc w:val="center"/>
              <w:rPr>
                <w:rFonts w:ascii="Garamond" w:hAnsi="Garamond"/>
                <w:sz w:val="24"/>
                <w:szCs w:val="24"/>
              </w:rPr>
            </w:pPr>
          </w:p>
        </w:tc>
      </w:tr>
      <w:tr w:rsidR="004D49BD" w:rsidRPr="000B50FB" w14:paraId="4387D0FF" w14:textId="77777777" w:rsidTr="002358C5">
        <w:trPr>
          <w:trHeight w:hRule="exact" w:val="938"/>
        </w:trPr>
        <w:tc>
          <w:tcPr>
            <w:tcW w:w="773" w:type="pct"/>
            <w:gridSpan w:val="2"/>
            <w:shd w:val="clear" w:color="auto" w:fill="92D050"/>
          </w:tcPr>
          <w:p w14:paraId="508FE77C" w14:textId="77777777" w:rsidR="004D49BD" w:rsidRPr="000B50FB" w:rsidRDefault="004D49BD" w:rsidP="004D49BD">
            <w:pPr>
              <w:contextualSpacing/>
              <w:rPr>
                <w:rFonts w:ascii="Garamond" w:hAnsi="Garamond"/>
                <w:b/>
                <w:bCs/>
                <w:sz w:val="18"/>
                <w:szCs w:val="18"/>
              </w:rPr>
            </w:pPr>
          </w:p>
        </w:tc>
        <w:tc>
          <w:tcPr>
            <w:tcW w:w="2619" w:type="pct"/>
            <w:shd w:val="clear" w:color="auto" w:fill="92D050"/>
          </w:tcPr>
          <w:p w14:paraId="3BB05E4F" w14:textId="77777777" w:rsidR="004D49BD" w:rsidRPr="000B50FB" w:rsidRDefault="004D49BD" w:rsidP="004D49BD">
            <w:pPr>
              <w:contextualSpacing/>
              <w:rPr>
                <w:rFonts w:ascii="Garamond" w:hAnsi="Garamond"/>
                <w:bCs/>
                <w:sz w:val="18"/>
                <w:szCs w:val="18"/>
              </w:rPr>
            </w:pPr>
            <w:r w:rsidRPr="000B50FB">
              <w:rPr>
                <w:rFonts w:ascii="Garamond" w:hAnsi="Garamond"/>
                <w:b/>
                <w:bCs/>
                <w:sz w:val="18"/>
                <w:szCs w:val="18"/>
              </w:rPr>
              <w:t>3.6.2.</w:t>
            </w:r>
            <w:r w:rsidRPr="000B50FB">
              <w:rPr>
                <w:rFonts w:ascii="Garamond" w:hAnsi="Garamond"/>
                <w:bCs/>
                <w:sz w:val="18"/>
                <w:szCs w:val="18"/>
              </w:rPr>
              <w:t xml:space="preserve"> jelű vállalható </w:t>
            </w:r>
            <w:proofErr w:type="gramStart"/>
            <w:r w:rsidRPr="000B50FB">
              <w:rPr>
                <w:rFonts w:ascii="Garamond" w:hAnsi="Garamond"/>
                <w:bCs/>
                <w:sz w:val="18"/>
                <w:szCs w:val="18"/>
              </w:rPr>
              <w:t>környezetvédelmi  megajánlás</w:t>
            </w:r>
            <w:proofErr w:type="gramEnd"/>
            <w:r w:rsidRPr="000B50FB">
              <w:rPr>
                <w:rFonts w:ascii="Garamond" w:hAnsi="Garamond"/>
                <w:bCs/>
                <w:sz w:val="18"/>
                <w:szCs w:val="18"/>
              </w:rPr>
              <w:t xml:space="preserve">: </w:t>
            </w:r>
          </w:p>
          <w:p w14:paraId="781EC381" w14:textId="77777777" w:rsidR="004D49BD" w:rsidRPr="000B50FB" w:rsidRDefault="004D49BD" w:rsidP="004D49BD">
            <w:pPr>
              <w:contextualSpacing/>
              <w:rPr>
                <w:rFonts w:ascii="Garamond" w:hAnsi="Garamond"/>
                <w:b/>
                <w:bCs/>
                <w:sz w:val="18"/>
                <w:szCs w:val="18"/>
              </w:rPr>
            </w:pPr>
            <w:r w:rsidRPr="000B50FB">
              <w:rPr>
                <w:rFonts w:ascii="Garamond" w:hAnsi="Garamond"/>
                <w:bCs/>
                <w:sz w:val="18"/>
                <w:szCs w:val="18"/>
              </w:rPr>
              <w:t xml:space="preserve">Ajánlattevő vállalja, hogy műszaki-technológiai megoldásokkal biztosítja a felvonulási területen és a munkaterületen illetve </w:t>
            </w:r>
            <w:proofErr w:type="gramStart"/>
            <w:r w:rsidRPr="000B50FB">
              <w:rPr>
                <w:rFonts w:ascii="Garamond" w:hAnsi="Garamond"/>
                <w:bCs/>
                <w:sz w:val="18"/>
                <w:szCs w:val="18"/>
              </w:rPr>
              <w:t>ezen</w:t>
            </w:r>
            <w:proofErr w:type="gramEnd"/>
            <w:r w:rsidRPr="000B50FB">
              <w:rPr>
                <w:rFonts w:ascii="Garamond" w:hAnsi="Garamond"/>
                <w:bCs/>
                <w:sz w:val="18"/>
                <w:szCs w:val="18"/>
              </w:rPr>
              <w:t xml:space="preserve"> területek mellett az építési forgalommal érintett területeken és a szomszédos területeken lévő védendő/óvandó növényzet megóvását és az elvégzendő munkákkal összefüggésben a károsodásainak megelőzését.</w:t>
            </w:r>
          </w:p>
        </w:tc>
        <w:tc>
          <w:tcPr>
            <w:tcW w:w="1608" w:type="pct"/>
            <w:shd w:val="clear" w:color="auto" w:fill="auto"/>
          </w:tcPr>
          <w:p w14:paraId="4F3F1EA7" w14:textId="77777777" w:rsidR="004D49BD" w:rsidRPr="000B50FB" w:rsidRDefault="004D49BD" w:rsidP="004D49BD">
            <w:pPr>
              <w:spacing w:before="240" w:after="240"/>
              <w:jc w:val="center"/>
              <w:rPr>
                <w:rFonts w:ascii="Garamond" w:hAnsi="Garamond"/>
                <w:sz w:val="24"/>
                <w:szCs w:val="24"/>
              </w:rPr>
            </w:pPr>
          </w:p>
        </w:tc>
      </w:tr>
      <w:tr w:rsidR="004D49BD" w:rsidRPr="000B50FB" w14:paraId="1E1ECA43" w14:textId="77777777" w:rsidTr="002358C5">
        <w:trPr>
          <w:trHeight w:hRule="exact" w:val="1423"/>
        </w:trPr>
        <w:tc>
          <w:tcPr>
            <w:tcW w:w="773" w:type="pct"/>
            <w:gridSpan w:val="2"/>
            <w:shd w:val="clear" w:color="auto" w:fill="92D050"/>
          </w:tcPr>
          <w:p w14:paraId="4C69A8CB" w14:textId="77777777" w:rsidR="004D49BD" w:rsidRPr="000B50FB" w:rsidRDefault="004D49BD" w:rsidP="004D49BD">
            <w:pPr>
              <w:contextualSpacing/>
              <w:rPr>
                <w:rFonts w:ascii="Garamond" w:hAnsi="Garamond"/>
                <w:b/>
                <w:bCs/>
                <w:sz w:val="18"/>
                <w:szCs w:val="18"/>
              </w:rPr>
            </w:pPr>
          </w:p>
        </w:tc>
        <w:tc>
          <w:tcPr>
            <w:tcW w:w="2619" w:type="pct"/>
            <w:shd w:val="clear" w:color="auto" w:fill="92D050"/>
          </w:tcPr>
          <w:p w14:paraId="0C7D4BA4" w14:textId="77777777" w:rsidR="004D49BD" w:rsidRPr="000B50FB" w:rsidRDefault="004D49BD" w:rsidP="004D49BD">
            <w:pPr>
              <w:contextualSpacing/>
              <w:rPr>
                <w:rFonts w:ascii="Garamond" w:hAnsi="Garamond"/>
                <w:bCs/>
                <w:sz w:val="18"/>
                <w:szCs w:val="18"/>
              </w:rPr>
            </w:pPr>
            <w:r w:rsidRPr="000B50FB">
              <w:rPr>
                <w:rFonts w:ascii="Garamond" w:hAnsi="Garamond"/>
                <w:b/>
                <w:bCs/>
                <w:sz w:val="18"/>
                <w:szCs w:val="18"/>
              </w:rPr>
              <w:t>3.6.3.</w:t>
            </w:r>
            <w:r w:rsidRPr="000B50FB">
              <w:rPr>
                <w:rFonts w:ascii="Garamond" w:hAnsi="Garamond"/>
                <w:bCs/>
                <w:sz w:val="18"/>
                <w:szCs w:val="18"/>
              </w:rPr>
              <w:t xml:space="preserve"> jelű vállalható </w:t>
            </w:r>
            <w:proofErr w:type="gramStart"/>
            <w:r w:rsidRPr="000B50FB">
              <w:rPr>
                <w:rFonts w:ascii="Garamond" w:hAnsi="Garamond"/>
                <w:bCs/>
                <w:sz w:val="18"/>
                <w:szCs w:val="18"/>
              </w:rPr>
              <w:t>környezetvédelmi  megajánlás</w:t>
            </w:r>
            <w:proofErr w:type="gramEnd"/>
            <w:r w:rsidRPr="000B50FB">
              <w:rPr>
                <w:rFonts w:ascii="Garamond" w:hAnsi="Garamond"/>
                <w:bCs/>
                <w:sz w:val="18"/>
                <w:szCs w:val="18"/>
              </w:rPr>
              <w:t xml:space="preserve">: </w:t>
            </w:r>
          </w:p>
          <w:p w14:paraId="3DCB8887" w14:textId="77777777" w:rsidR="004D49BD" w:rsidRPr="000B50FB" w:rsidRDefault="004D49BD" w:rsidP="004D49BD">
            <w:pPr>
              <w:contextualSpacing/>
              <w:rPr>
                <w:rFonts w:ascii="Garamond" w:hAnsi="Garamond"/>
                <w:b/>
                <w:bCs/>
                <w:sz w:val="18"/>
                <w:szCs w:val="18"/>
              </w:rPr>
            </w:pPr>
            <w:r w:rsidRPr="000B50FB">
              <w:rPr>
                <w:rFonts w:ascii="Garamond" w:hAnsi="Garamond"/>
                <w:bCs/>
                <w:sz w:val="18"/>
                <w:szCs w:val="18"/>
              </w:rPr>
              <w:t xml:space="preserve">Ajánlattevő vállalja, hogy a kivitelezés megkezdését megelőzően dokumentálva felméri a felvonulással és/vagy kivitelezéssel érintett területek állatvilágát, és azon belül </w:t>
            </w:r>
            <w:proofErr w:type="gramStart"/>
            <w:r w:rsidRPr="000B50FB">
              <w:rPr>
                <w:rFonts w:ascii="Garamond" w:hAnsi="Garamond"/>
                <w:bCs/>
                <w:sz w:val="18"/>
                <w:szCs w:val="18"/>
              </w:rPr>
              <w:t>a  védendő</w:t>
            </w:r>
            <w:proofErr w:type="gramEnd"/>
            <w:r w:rsidRPr="000B50FB">
              <w:rPr>
                <w:rFonts w:ascii="Garamond" w:hAnsi="Garamond"/>
                <w:bCs/>
                <w:sz w:val="18"/>
                <w:szCs w:val="18"/>
              </w:rPr>
              <w:t>/óvandó állatok jelenlétét.</w:t>
            </w:r>
          </w:p>
        </w:tc>
        <w:tc>
          <w:tcPr>
            <w:tcW w:w="1608" w:type="pct"/>
            <w:shd w:val="clear" w:color="auto" w:fill="auto"/>
          </w:tcPr>
          <w:p w14:paraId="4441747D" w14:textId="77777777" w:rsidR="004D49BD" w:rsidRPr="000B50FB" w:rsidRDefault="004D49BD" w:rsidP="004D49BD">
            <w:pPr>
              <w:spacing w:before="240" w:after="240"/>
              <w:jc w:val="center"/>
              <w:rPr>
                <w:rFonts w:ascii="Garamond" w:hAnsi="Garamond"/>
                <w:sz w:val="24"/>
                <w:szCs w:val="24"/>
              </w:rPr>
            </w:pPr>
          </w:p>
        </w:tc>
      </w:tr>
      <w:tr w:rsidR="004D49BD" w:rsidRPr="000B50FB" w14:paraId="74FD828E" w14:textId="77777777" w:rsidTr="002358C5">
        <w:trPr>
          <w:trHeight w:hRule="exact" w:val="2421"/>
        </w:trPr>
        <w:tc>
          <w:tcPr>
            <w:tcW w:w="773" w:type="pct"/>
            <w:gridSpan w:val="2"/>
            <w:shd w:val="clear" w:color="auto" w:fill="92D050"/>
          </w:tcPr>
          <w:p w14:paraId="1E422091" w14:textId="77777777" w:rsidR="004D49BD" w:rsidRPr="000B50FB" w:rsidRDefault="004D49BD" w:rsidP="004D49BD">
            <w:pPr>
              <w:contextualSpacing/>
              <w:rPr>
                <w:rFonts w:ascii="Garamond" w:hAnsi="Garamond"/>
                <w:b/>
                <w:bCs/>
                <w:sz w:val="18"/>
                <w:szCs w:val="18"/>
              </w:rPr>
            </w:pPr>
          </w:p>
        </w:tc>
        <w:tc>
          <w:tcPr>
            <w:tcW w:w="2619" w:type="pct"/>
            <w:shd w:val="clear" w:color="auto" w:fill="92D050"/>
          </w:tcPr>
          <w:p w14:paraId="69E8254D" w14:textId="77777777" w:rsidR="004D49BD" w:rsidRPr="000B50FB" w:rsidRDefault="004D49BD" w:rsidP="004D49BD">
            <w:pPr>
              <w:contextualSpacing/>
              <w:rPr>
                <w:rFonts w:ascii="Garamond" w:hAnsi="Garamond"/>
                <w:bCs/>
                <w:sz w:val="18"/>
                <w:szCs w:val="18"/>
              </w:rPr>
            </w:pPr>
            <w:r w:rsidRPr="000B50FB">
              <w:rPr>
                <w:rFonts w:ascii="Garamond" w:hAnsi="Garamond"/>
                <w:b/>
                <w:bCs/>
                <w:sz w:val="18"/>
                <w:szCs w:val="18"/>
              </w:rPr>
              <w:t>3.6.4.</w:t>
            </w:r>
            <w:r w:rsidRPr="000B50FB">
              <w:rPr>
                <w:rFonts w:ascii="Garamond" w:hAnsi="Garamond"/>
                <w:bCs/>
                <w:sz w:val="18"/>
                <w:szCs w:val="18"/>
              </w:rPr>
              <w:t xml:space="preserve"> jelű vállalható </w:t>
            </w:r>
            <w:proofErr w:type="gramStart"/>
            <w:r w:rsidRPr="000B50FB">
              <w:rPr>
                <w:rFonts w:ascii="Garamond" w:hAnsi="Garamond"/>
                <w:bCs/>
                <w:sz w:val="18"/>
                <w:szCs w:val="18"/>
              </w:rPr>
              <w:t>környezetvédelmi  megajánlás</w:t>
            </w:r>
            <w:proofErr w:type="gramEnd"/>
            <w:r w:rsidRPr="000B50FB">
              <w:rPr>
                <w:rFonts w:ascii="Garamond" w:hAnsi="Garamond"/>
                <w:bCs/>
                <w:sz w:val="18"/>
                <w:szCs w:val="18"/>
              </w:rPr>
              <w:t xml:space="preserve">: </w:t>
            </w:r>
          </w:p>
          <w:p w14:paraId="09EBF7E2" w14:textId="77777777" w:rsidR="004D49BD" w:rsidRPr="000B50FB" w:rsidRDefault="004D49BD" w:rsidP="004D49BD">
            <w:pPr>
              <w:contextualSpacing/>
              <w:rPr>
                <w:rFonts w:ascii="Garamond" w:hAnsi="Garamond"/>
                <w:bCs/>
                <w:sz w:val="18"/>
                <w:szCs w:val="18"/>
              </w:rPr>
            </w:pPr>
            <w:r w:rsidRPr="000B50FB">
              <w:rPr>
                <w:rFonts w:ascii="Garamond" w:hAnsi="Garamond"/>
                <w:bCs/>
                <w:sz w:val="18"/>
                <w:szCs w:val="18"/>
              </w:rPr>
              <w:t>Ajánlattevő vállalja, hogy a kivitelezéssel érintett épületben/épületen (illetve annak épületszerkezeteiben) lakó, védettséget élvező egyedek jelenléte esetén – amennyiben az elvégzendő munkafolyamatokkal érintettek – gondoskodik azok szakszerű áttelepítéséről, továbbá vállalja, hogy műszaki-technológiai megoldásokkal biztosítja a felvonulási területen és a munkaterületen illetve e területek mellett az építési forgalommal érintett/szomszédos területeken lévő állatvilág és annak egyedeinek megóvását.</w:t>
            </w:r>
          </w:p>
          <w:p w14:paraId="3C9144B6" w14:textId="77777777" w:rsidR="004D49BD" w:rsidRPr="000B50FB" w:rsidRDefault="004D49BD" w:rsidP="004D49BD">
            <w:pPr>
              <w:contextualSpacing/>
              <w:rPr>
                <w:rFonts w:ascii="Garamond" w:hAnsi="Garamond"/>
                <w:b/>
                <w:bCs/>
                <w:sz w:val="18"/>
                <w:szCs w:val="18"/>
              </w:rPr>
            </w:pPr>
          </w:p>
        </w:tc>
        <w:tc>
          <w:tcPr>
            <w:tcW w:w="1608" w:type="pct"/>
            <w:shd w:val="clear" w:color="auto" w:fill="auto"/>
          </w:tcPr>
          <w:p w14:paraId="2C05C905" w14:textId="77777777" w:rsidR="004D49BD" w:rsidRPr="000B50FB" w:rsidRDefault="004D49BD" w:rsidP="004D49BD">
            <w:pPr>
              <w:spacing w:before="240" w:after="240"/>
              <w:jc w:val="center"/>
              <w:rPr>
                <w:rFonts w:ascii="Garamond" w:hAnsi="Garamond"/>
                <w:sz w:val="24"/>
                <w:szCs w:val="24"/>
              </w:rPr>
            </w:pPr>
          </w:p>
        </w:tc>
      </w:tr>
      <w:tr w:rsidR="004D49BD" w:rsidRPr="000B50FB" w14:paraId="605B84D2" w14:textId="77777777" w:rsidTr="002358C5">
        <w:trPr>
          <w:trHeight w:hRule="exact" w:val="3830"/>
        </w:trPr>
        <w:tc>
          <w:tcPr>
            <w:tcW w:w="773" w:type="pct"/>
            <w:gridSpan w:val="2"/>
            <w:shd w:val="clear" w:color="auto" w:fill="92D050"/>
          </w:tcPr>
          <w:p w14:paraId="3C867533" w14:textId="77777777" w:rsidR="004D49BD" w:rsidRPr="000B50FB" w:rsidRDefault="004D49BD" w:rsidP="004D49BD">
            <w:pPr>
              <w:contextualSpacing/>
              <w:rPr>
                <w:rFonts w:ascii="Garamond" w:hAnsi="Garamond"/>
                <w:b/>
                <w:bCs/>
                <w:sz w:val="18"/>
                <w:szCs w:val="18"/>
              </w:rPr>
            </w:pPr>
            <w:r w:rsidRPr="000B50FB">
              <w:rPr>
                <w:rFonts w:ascii="Garamond" w:hAnsi="Garamond"/>
                <w:b/>
                <w:bCs/>
                <w:sz w:val="18"/>
                <w:szCs w:val="18"/>
              </w:rPr>
              <w:t>3.7. A felvonulási és munkaterület melletti épületek és létesítmények és a munka alatt álló épületek és létesítmények munkavégzés melletti folyamatos rendeltetésszerű működésének biztosításával kapcsolatos vállalások.</w:t>
            </w:r>
          </w:p>
        </w:tc>
        <w:tc>
          <w:tcPr>
            <w:tcW w:w="2619" w:type="pct"/>
            <w:shd w:val="clear" w:color="auto" w:fill="92D050"/>
          </w:tcPr>
          <w:p w14:paraId="0D4B09DC" w14:textId="77777777" w:rsidR="004D49BD" w:rsidRPr="000B50FB" w:rsidRDefault="004D49BD" w:rsidP="004D49BD">
            <w:pPr>
              <w:contextualSpacing/>
              <w:rPr>
                <w:rFonts w:ascii="Garamond" w:hAnsi="Garamond"/>
                <w:bCs/>
                <w:sz w:val="18"/>
                <w:szCs w:val="18"/>
              </w:rPr>
            </w:pPr>
            <w:r w:rsidRPr="000B50FB">
              <w:rPr>
                <w:rFonts w:ascii="Garamond" w:hAnsi="Garamond"/>
                <w:b/>
                <w:bCs/>
                <w:sz w:val="18"/>
                <w:szCs w:val="18"/>
              </w:rPr>
              <w:t>3.7.1.</w:t>
            </w:r>
            <w:r w:rsidRPr="000B50FB">
              <w:rPr>
                <w:rFonts w:ascii="Garamond" w:hAnsi="Garamond"/>
                <w:bCs/>
                <w:sz w:val="18"/>
                <w:szCs w:val="18"/>
              </w:rPr>
              <w:t xml:space="preserve"> jelű vállalható </w:t>
            </w:r>
            <w:proofErr w:type="gramStart"/>
            <w:r w:rsidRPr="000B50FB">
              <w:rPr>
                <w:rFonts w:ascii="Garamond" w:hAnsi="Garamond"/>
                <w:bCs/>
                <w:sz w:val="18"/>
                <w:szCs w:val="18"/>
              </w:rPr>
              <w:t>környezetvédelmi  megajánlás</w:t>
            </w:r>
            <w:proofErr w:type="gramEnd"/>
            <w:r w:rsidRPr="000B50FB">
              <w:rPr>
                <w:rFonts w:ascii="Garamond" w:hAnsi="Garamond"/>
                <w:bCs/>
                <w:sz w:val="18"/>
                <w:szCs w:val="18"/>
              </w:rPr>
              <w:t xml:space="preserve">: </w:t>
            </w:r>
          </w:p>
          <w:p w14:paraId="12C5F8B8" w14:textId="77777777" w:rsidR="004D49BD" w:rsidRPr="000B50FB" w:rsidRDefault="004D49BD" w:rsidP="004D49BD">
            <w:pPr>
              <w:contextualSpacing/>
              <w:rPr>
                <w:rFonts w:ascii="Garamond" w:hAnsi="Garamond"/>
                <w:b/>
                <w:bCs/>
                <w:sz w:val="18"/>
                <w:szCs w:val="18"/>
              </w:rPr>
            </w:pPr>
            <w:r w:rsidRPr="000B50FB">
              <w:rPr>
                <w:rFonts w:ascii="Garamond" w:hAnsi="Garamond"/>
                <w:bCs/>
                <w:sz w:val="18"/>
                <w:szCs w:val="18"/>
              </w:rPr>
              <w:t>Ajánlattevő vállalja, hogy kivitelezés-ütemtervezési megoldásokkal biztosítja az előre tervezett sorrendben és időrendben történő munkavégzést és ennek megfelelően a munka alatt álló épületek rendeltetésszerű működésének és az elvégzendő munkafolyamatoknak az összehangolhatóságát, valamint vállalja, hogy a kivitelezési feladat munkaterületének átvétele előtt 2 munkanappal átadja az elvégzendő feladatokra kidolgozott műszaki ütemtervét.</w:t>
            </w:r>
          </w:p>
        </w:tc>
        <w:tc>
          <w:tcPr>
            <w:tcW w:w="1608" w:type="pct"/>
            <w:shd w:val="clear" w:color="auto" w:fill="auto"/>
          </w:tcPr>
          <w:p w14:paraId="4FE35C5F" w14:textId="77777777" w:rsidR="004D49BD" w:rsidRPr="000B50FB" w:rsidRDefault="004D49BD" w:rsidP="004D49BD">
            <w:pPr>
              <w:spacing w:before="240" w:after="240"/>
              <w:jc w:val="center"/>
              <w:rPr>
                <w:rFonts w:ascii="Garamond" w:hAnsi="Garamond"/>
                <w:sz w:val="24"/>
                <w:szCs w:val="24"/>
              </w:rPr>
            </w:pPr>
          </w:p>
        </w:tc>
      </w:tr>
      <w:tr w:rsidR="004D49BD" w:rsidRPr="000B50FB" w14:paraId="0E285A3E" w14:textId="77777777" w:rsidTr="002358C5">
        <w:trPr>
          <w:trHeight w:hRule="exact" w:val="2261"/>
        </w:trPr>
        <w:tc>
          <w:tcPr>
            <w:tcW w:w="773" w:type="pct"/>
            <w:gridSpan w:val="2"/>
            <w:shd w:val="clear" w:color="auto" w:fill="92D050"/>
          </w:tcPr>
          <w:p w14:paraId="3203641A" w14:textId="77777777" w:rsidR="004D49BD" w:rsidRPr="000B50FB" w:rsidRDefault="004D49BD" w:rsidP="004D49BD">
            <w:pPr>
              <w:contextualSpacing/>
              <w:rPr>
                <w:rFonts w:ascii="Garamond" w:hAnsi="Garamond"/>
                <w:b/>
                <w:bCs/>
                <w:sz w:val="18"/>
                <w:szCs w:val="18"/>
              </w:rPr>
            </w:pPr>
          </w:p>
        </w:tc>
        <w:tc>
          <w:tcPr>
            <w:tcW w:w="2619" w:type="pct"/>
            <w:shd w:val="clear" w:color="auto" w:fill="92D050"/>
          </w:tcPr>
          <w:p w14:paraId="4723FDEE" w14:textId="77777777" w:rsidR="004D49BD" w:rsidRPr="000B50FB" w:rsidRDefault="004D49BD" w:rsidP="004D49BD">
            <w:pPr>
              <w:contextualSpacing/>
              <w:rPr>
                <w:rFonts w:ascii="Garamond" w:hAnsi="Garamond"/>
                <w:bCs/>
                <w:sz w:val="18"/>
                <w:szCs w:val="18"/>
              </w:rPr>
            </w:pPr>
            <w:r w:rsidRPr="000B50FB">
              <w:rPr>
                <w:rFonts w:ascii="Garamond" w:hAnsi="Garamond"/>
                <w:b/>
                <w:bCs/>
                <w:sz w:val="18"/>
                <w:szCs w:val="18"/>
              </w:rPr>
              <w:t>3.7.2.</w:t>
            </w:r>
            <w:r w:rsidRPr="000B50FB">
              <w:rPr>
                <w:rFonts w:ascii="Garamond" w:hAnsi="Garamond"/>
                <w:bCs/>
                <w:sz w:val="18"/>
                <w:szCs w:val="18"/>
              </w:rPr>
              <w:t xml:space="preserve"> jelű vállalható </w:t>
            </w:r>
            <w:proofErr w:type="gramStart"/>
            <w:r w:rsidRPr="000B50FB">
              <w:rPr>
                <w:rFonts w:ascii="Garamond" w:hAnsi="Garamond"/>
                <w:bCs/>
                <w:sz w:val="18"/>
                <w:szCs w:val="18"/>
              </w:rPr>
              <w:t>környezetvédelmi  megajánlás</w:t>
            </w:r>
            <w:proofErr w:type="gramEnd"/>
            <w:r w:rsidRPr="000B50FB">
              <w:rPr>
                <w:rFonts w:ascii="Garamond" w:hAnsi="Garamond"/>
                <w:bCs/>
                <w:sz w:val="18"/>
                <w:szCs w:val="18"/>
              </w:rPr>
              <w:t xml:space="preserve">: </w:t>
            </w:r>
          </w:p>
          <w:p w14:paraId="4AD16E0D" w14:textId="77777777" w:rsidR="004D49BD" w:rsidRPr="000B50FB" w:rsidRDefault="004D49BD" w:rsidP="004D49BD">
            <w:pPr>
              <w:contextualSpacing/>
              <w:rPr>
                <w:rFonts w:ascii="Garamond" w:hAnsi="Garamond"/>
                <w:b/>
                <w:bCs/>
                <w:sz w:val="18"/>
                <w:szCs w:val="18"/>
              </w:rPr>
            </w:pPr>
            <w:r w:rsidRPr="000B50FB">
              <w:rPr>
                <w:rFonts w:ascii="Garamond" w:hAnsi="Garamond"/>
                <w:bCs/>
                <w:sz w:val="18"/>
                <w:szCs w:val="18"/>
              </w:rPr>
              <w:t>Ajánlattevő vállalja, hogy helyszíni térbeli és időbeli organizációs-tervezési megoldásokkal biztosítja a munka alatt álló létesítmények rendeltetésszerű működésének és az elvégzendő munkafolyamatoknak az összehangolhatóságát, valamint vállalja, hogy a kivitelezési feladat munkaterületének átvétele előtt 2 munkanappal átadja az elvégzendő feladatokkal és annak műszaki ütemtervével összhangban kidolgozott helyszíni organizációs elrendezési tervét.</w:t>
            </w:r>
          </w:p>
        </w:tc>
        <w:tc>
          <w:tcPr>
            <w:tcW w:w="1608" w:type="pct"/>
            <w:shd w:val="clear" w:color="auto" w:fill="auto"/>
          </w:tcPr>
          <w:p w14:paraId="5F77B35A" w14:textId="77777777" w:rsidR="004D49BD" w:rsidRPr="000B50FB" w:rsidRDefault="004D49BD" w:rsidP="004D49BD">
            <w:pPr>
              <w:spacing w:before="240" w:after="240"/>
              <w:jc w:val="center"/>
              <w:rPr>
                <w:rFonts w:ascii="Garamond" w:hAnsi="Garamond"/>
                <w:sz w:val="24"/>
                <w:szCs w:val="24"/>
              </w:rPr>
            </w:pPr>
          </w:p>
        </w:tc>
      </w:tr>
      <w:tr w:rsidR="004D49BD" w:rsidRPr="000B50FB" w14:paraId="07F5A8F5" w14:textId="77777777" w:rsidTr="002358C5">
        <w:trPr>
          <w:trHeight w:hRule="exact" w:val="2265"/>
        </w:trPr>
        <w:tc>
          <w:tcPr>
            <w:tcW w:w="773" w:type="pct"/>
            <w:gridSpan w:val="2"/>
            <w:shd w:val="clear" w:color="auto" w:fill="92D050"/>
          </w:tcPr>
          <w:p w14:paraId="3D1AA822" w14:textId="77777777" w:rsidR="004D49BD" w:rsidRPr="000B50FB" w:rsidRDefault="004D49BD" w:rsidP="004D49BD">
            <w:pPr>
              <w:contextualSpacing/>
              <w:rPr>
                <w:rFonts w:ascii="Garamond" w:hAnsi="Garamond"/>
                <w:b/>
                <w:bCs/>
                <w:sz w:val="18"/>
                <w:szCs w:val="18"/>
              </w:rPr>
            </w:pPr>
          </w:p>
        </w:tc>
        <w:tc>
          <w:tcPr>
            <w:tcW w:w="2619" w:type="pct"/>
            <w:shd w:val="clear" w:color="auto" w:fill="92D050"/>
          </w:tcPr>
          <w:p w14:paraId="42B0EF40" w14:textId="77777777" w:rsidR="004D49BD" w:rsidRPr="000B50FB" w:rsidRDefault="004D49BD" w:rsidP="004D49BD">
            <w:pPr>
              <w:contextualSpacing/>
              <w:rPr>
                <w:rFonts w:ascii="Garamond" w:hAnsi="Garamond"/>
                <w:bCs/>
                <w:sz w:val="18"/>
                <w:szCs w:val="18"/>
              </w:rPr>
            </w:pPr>
            <w:r w:rsidRPr="000B50FB">
              <w:rPr>
                <w:rFonts w:ascii="Garamond" w:hAnsi="Garamond"/>
                <w:b/>
                <w:bCs/>
                <w:sz w:val="18"/>
                <w:szCs w:val="18"/>
              </w:rPr>
              <w:t>3.7.3.</w:t>
            </w:r>
            <w:r w:rsidRPr="000B50FB">
              <w:rPr>
                <w:rFonts w:ascii="Garamond" w:hAnsi="Garamond"/>
                <w:bCs/>
                <w:sz w:val="18"/>
                <w:szCs w:val="18"/>
              </w:rPr>
              <w:t xml:space="preserve"> jelű vállalható </w:t>
            </w:r>
            <w:proofErr w:type="gramStart"/>
            <w:r w:rsidRPr="000B50FB">
              <w:rPr>
                <w:rFonts w:ascii="Garamond" w:hAnsi="Garamond"/>
                <w:bCs/>
                <w:sz w:val="18"/>
                <w:szCs w:val="18"/>
              </w:rPr>
              <w:t>környezetvédelmi  megajánlás</w:t>
            </w:r>
            <w:proofErr w:type="gramEnd"/>
            <w:r w:rsidRPr="000B50FB">
              <w:rPr>
                <w:rFonts w:ascii="Garamond" w:hAnsi="Garamond"/>
                <w:bCs/>
                <w:sz w:val="18"/>
                <w:szCs w:val="18"/>
              </w:rPr>
              <w:t xml:space="preserve">: </w:t>
            </w:r>
          </w:p>
          <w:p w14:paraId="18D74E5B" w14:textId="77777777" w:rsidR="004D49BD" w:rsidRPr="000B50FB" w:rsidRDefault="004D49BD" w:rsidP="004D49BD">
            <w:pPr>
              <w:contextualSpacing/>
              <w:rPr>
                <w:rFonts w:ascii="Garamond" w:hAnsi="Garamond"/>
                <w:b/>
                <w:bCs/>
                <w:sz w:val="18"/>
                <w:szCs w:val="18"/>
              </w:rPr>
            </w:pPr>
            <w:r w:rsidRPr="000B50FB">
              <w:rPr>
                <w:rFonts w:ascii="Garamond" w:hAnsi="Garamond"/>
                <w:bCs/>
                <w:sz w:val="18"/>
                <w:szCs w:val="18"/>
              </w:rPr>
              <w:t>Ajánlattevő vállalja, hogy a munkaterület átvétele előtt 2 munkanappal a kivitelezési feladatokat megvalósító olyan projektszervezetet állít fel, amely a munkaszervezeti-kapcsolati és kommunikációs rendszerével, valamint az irányító személyek feladatköreivel és felelősségi köreivel biztosítja az ajánlatkérővel illetve az őket képviselő személyekkel, továbbá a hatóságok/szakhatóságok képviselőivel történő tervezett kommunikációt.</w:t>
            </w:r>
          </w:p>
        </w:tc>
        <w:tc>
          <w:tcPr>
            <w:tcW w:w="1608" w:type="pct"/>
            <w:shd w:val="clear" w:color="auto" w:fill="auto"/>
          </w:tcPr>
          <w:p w14:paraId="16E5C650" w14:textId="77777777" w:rsidR="004D49BD" w:rsidRPr="000B50FB" w:rsidRDefault="004D49BD" w:rsidP="004D49BD">
            <w:pPr>
              <w:spacing w:before="240" w:after="240"/>
              <w:jc w:val="center"/>
              <w:rPr>
                <w:rFonts w:ascii="Garamond" w:hAnsi="Garamond"/>
                <w:sz w:val="24"/>
                <w:szCs w:val="24"/>
              </w:rPr>
            </w:pPr>
          </w:p>
        </w:tc>
      </w:tr>
      <w:tr w:rsidR="004D49BD" w:rsidRPr="000B50FB" w14:paraId="377F66C2" w14:textId="77777777" w:rsidTr="002358C5">
        <w:trPr>
          <w:trHeight w:hRule="exact" w:val="2538"/>
        </w:trPr>
        <w:tc>
          <w:tcPr>
            <w:tcW w:w="731" w:type="pct"/>
            <w:shd w:val="clear" w:color="auto" w:fill="92D050"/>
          </w:tcPr>
          <w:p w14:paraId="765F73D3" w14:textId="77777777" w:rsidR="004D49BD" w:rsidRPr="000B50FB" w:rsidRDefault="004D49BD" w:rsidP="004D49BD">
            <w:pPr>
              <w:jc w:val="center"/>
              <w:rPr>
                <w:rFonts w:ascii="Garamond" w:hAnsi="Garamond"/>
                <w:b/>
                <w:sz w:val="24"/>
                <w:szCs w:val="24"/>
              </w:rPr>
            </w:pPr>
          </w:p>
        </w:tc>
        <w:tc>
          <w:tcPr>
            <w:tcW w:w="2661" w:type="pct"/>
            <w:gridSpan w:val="2"/>
            <w:shd w:val="clear" w:color="auto" w:fill="92D050"/>
          </w:tcPr>
          <w:p w14:paraId="46EB6807" w14:textId="77777777" w:rsidR="004D49BD" w:rsidRPr="000B50FB" w:rsidRDefault="004D49BD" w:rsidP="004D49BD">
            <w:pPr>
              <w:contextualSpacing/>
              <w:rPr>
                <w:rFonts w:ascii="Garamond" w:hAnsi="Garamond"/>
                <w:bCs/>
                <w:sz w:val="18"/>
                <w:szCs w:val="18"/>
              </w:rPr>
            </w:pPr>
            <w:r w:rsidRPr="000B50FB">
              <w:rPr>
                <w:rFonts w:ascii="Garamond" w:hAnsi="Garamond"/>
                <w:b/>
                <w:bCs/>
                <w:sz w:val="18"/>
                <w:szCs w:val="18"/>
              </w:rPr>
              <w:t>3.7.4.</w:t>
            </w:r>
            <w:r w:rsidRPr="000B50FB">
              <w:rPr>
                <w:rFonts w:ascii="Garamond" w:hAnsi="Garamond"/>
                <w:bCs/>
                <w:sz w:val="18"/>
                <w:szCs w:val="18"/>
              </w:rPr>
              <w:t xml:space="preserve"> jelű vállalható </w:t>
            </w:r>
            <w:proofErr w:type="gramStart"/>
            <w:r w:rsidRPr="000B50FB">
              <w:rPr>
                <w:rFonts w:ascii="Garamond" w:hAnsi="Garamond"/>
                <w:bCs/>
                <w:sz w:val="18"/>
                <w:szCs w:val="18"/>
              </w:rPr>
              <w:t>környezetvédelmi  megajánlás</w:t>
            </w:r>
            <w:proofErr w:type="gramEnd"/>
            <w:r w:rsidRPr="000B50FB">
              <w:rPr>
                <w:rFonts w:ascii="Garamond" w:hAnsi="Garamond"/>
                <w:bCs/>
                <w:sz w:val="18"/>
                <w:szCs w:val="18"/>
              </w:rPr>
              <w:t xml:space="preserve">: </w:t>
            </w:r>
          </w:p>
          <w:p w14:paraId="5002B07B" w14:textId="77777777" w:rsidR="004D49BD" w:rsidRPr="000B50FB" w:rsidRDefault="004D49BD" w:rsidP="002358C5">
            <w:pPr>
              <w:rPr>
                <w:rFonts w:ascii="Garamond" w:hAnsi="Garamond"/>
                <w:b/>
                <w:sz w:val="24"/>
                <w:szCs w:val="24"/>
              </w:rPr>
            </w:pPr>
            <w:r w:rsidRPr="000B50FB">
              <w:rPr>
                <w:rFonts w:ascii="Garamond" w:hAnsi="Garamond"/>
                <w:bCs/>
                <w:sz w:val="18"/>
                <w:szCs w:val="18"/>
              </w:rPr>
              <w:t xml:space="preserve">Ajánlattevő vállalja, hogy minden egyes kivitelezési munkahétre előre (az előző héten)  a napi anyag- és eszköz beszállításokra/elszállításokra vonatkozó szállítási tervet </w:t>
            </w:r>
            <w:proofErr w:type="gramStart"/>
            <w:r w:rsidRPr="000B50FB">
              <w:rPr>
                <w:rFonts w:ascii="Garamond" w:hAnsi="Garamond"/>
                <w:bCs/>
                <w:sz w:val="18"/>
                <w:szCs w:val="18"/>
              </w:rPr>
              <w:t>elkészíti</w:t>
            </w:r>
            <w:proofErr w:type="gramEnd"/>
            <w:r w:rsidRPr="000B50FB">
              <w:rPr>
                <w:rFonts w:ascii="Garamond" w:hAnsi="Garamond"/>
                <w:bCs/>
                <w:sz w:val="18"/>
                <w:szCs w:val="18"/>
              </w:rPr>
              <w:t xml:space="preserve"> és az ajánlatkérőnek átadja, továbbá a szállítási tervben minden szállítási feladat elvégzésének tervezett napján legalább két időpontot jelöl meg, melyek közül az ajánlatkérő a szállítási feladat elvégzése előtt a munkaterület átadás-átvétele napjáig választhat.</w:t>
            </w:r>
          </w:p>
        </w:tc>
        <w:tc>
          <w:tcPr>
            <w:tcW w:w="1608" w:type="pct"/>
            <w:shd w:val="clear" w:color="auto" w:fill="auto"/>
          </w:tcPr>
          <w:p w14:paraId="123933A8" w14:textId="77777777" w:rsidR="004D49BD" w:rsidRPr="000B50FB" w:rsidRDefault="004D49BD" w:rsidP="004D49BD">
            <w:pPr>
              <w:spacing w:before="240" w:after="240"/>
              <w:jc w:val="center"/>
              <w:rPr>
                <w:rFonts w:ascii="Garamond" w:hAnsi="Garamond"/>
                <w:sz w:val="24"/>
                <w:szCs w:val="24"/>
              </w:rPr>
            </w:pPr>
          </w:p>
        </w:tc>
      </w:tr>
      <w:tr w:rsidR="002358C5" w:rsidRPr="000B50FB" w14:paraId="50F4B44A" w14:textId="77777777" w:rsidTr="004E2215">
        <w:trPr>
          <w:trHeight w:hRule="exact" w:val="938"/>
        </w:trPr>
        <w:tc>
          <w:tcPr>
            <w:tcW w:w="731" w:type="pct"/>
            <w:shd w:val="clear" w:color="auto" w:fill="92D050"/>
            <w:vAlign w:val="center"/>
          </w:tcPr>
          <w:p w14:paraId="2D95F931" w14:textId="30A691D1" w:rsidR="002358C5" w:rsidRPr="000B50FB" w:rsidRDefault="002358C5" w:rsidP="001F64EF">
            <w:pPr>
              <w:jc w:val="center"/>
              <w:rPr>
                <w:rFonts w:ascii="Garamond" w:hAnsi="Garamond"/>
                <w:b/>
                <w:sz w:val="24"/>
                <w:szCs w:val="24"/>
              </w:rPr>
            </w:pPr>
            <w:r w:rsidRPr="000B50FB">
              <w:rPr>
                <w:rFonts w:ascii="Garamond" w:hAnsi="Garamond"/>
                <w:b/>
                <w:sz w:val="24"/>
                <w:szCs w:val="24"/>
              </w:rPr>
              <w:t>4.</w:t>
            </w:r>
          </w:p>
        </w:tc>
        <w:tc>
          <w:tcPr>
            <w:tcW w:w="2661" w:type="pct"/>
            <w:gridSpan w:val="2"/>
            <w:shd w:val="clear" w:color="auto" w:fill="92D050"/>
            <w:vAlign w:val="center"/>
          </w:tcPr>
          <w:p w14:paraId="6D85A909" w14:textId="77777777" w:rsidR="002358C5" w:rsidRPr="000B50FB" w:rsidRDefault="002358C5" w:rsidP="004E2215">
            <w:pPr>
              <w:rPr>
                <w:rFonts w:ascii="Garamond" w:hAnsi="Garamond"/>
                <w:b/>
                <w:sz w:val="24"/>
                <w:szCs w:val="24"/>
              </w:rPr>
            </w:pPr>
            <w:r w:rsidRPr="000B50FB">
              <w:rPr>
                <w:rFonts w:ascii="Garamond" w:hAnsi="Garamond"/>
                <w:b/>
                <w:sz w:val="24"/>
                <w:szCs w:val="24"/>
              </w:rPr>
              <w:t>Egyösszegű ajánlati ár (nettó Ft, opció</w:t>
            </w:r>
            <w:r w:rsidR="004E2215" w:rsidRPr="000B50FB">
              <w:rPr>
                <w:rFonts w:ascii="Garamond" w:hAnsi="Garamond"/>
                <w:b/>
                <w:sz w:val="24"/>
                <w:szCs w:val="24"/>
              </w:rPr>
              <w:t>v</w:t>
            </w:r>
            <w:r w:rsidRPr="000B50FB">
              <w:rPr>
                <w:rFonts w:ascii="Garamond" w:hAnsi="Garamond"/>
                <w:b/>
                <w:sz w:val="24"/>
                <w:szCs w:val="24"/>
              </w:rPr>
              <w:t>al együtt, tartalékkeret nélkül)</w:t>
            </w:r>
          </w:p>
        </w:tc>
        <w:tc>
          <w:tcPr>
            <w:tcW w:w="1608" w:type="pct"/>
            <w:shd w:val="clear" w:color="auto" w:fill="auto"/>
            <w:vAlign w:val="center"/>
          </w:tcPr>
          <w:p w14:paraId="3BB2AF1D" w14:textId="77777777" w:rsidR="002358C5" w:rsidRPr="000B50FB" w:rsidRDefault="002358C5" w:rsidP="001F64EF">
            <w:pPr>
              <w:spacing w:before="240" w:after="240"/>
              <w:jc w:val="center"/>
              <w:rPr>
                <w:rFonts w:ascii="Garamond" w:hAnsi="Garamond"/>
                <w:sz w:val="24"/>
                <w:szCs w:val="24"/>
              </w:rPr>
            </w:pPr>
            <w:proofErr w:type="gramStart"/>
            <w:r w:rsidRPr="000B50FB">
              <w:rPr>
                <w:rFonts w:ascii="Garamond" w:hAnsi="Garamond"/>
                <w:b/>
                <w:sz w:val="24"/>
                <w:szCs w:val="24"/>
              </w:rPr>
              <w:t>nettó …</w:t>
            </w:r>
            <w:proofErr w:type="gramEnd"/>
            <w:r w:rsidRPr="000B50FB">
              <w:rPr>
                <w:rFonts w:ascii="Garamond" w:hAnsi="Garamond"/>
                <w:b/>
                <w:sz w:val="24"/>
                <w:szCs w:val="24"/>
              </w:rPr>
              <w:t>…………,- Ft</w:t>
            </w:r>
          </w:p>
        </w:tc>
      </w:tr>
    </w:tbl>
    <w:p w14:paraId="56B56308" w14:textId="77777777" w:rsidR="00676AD2" w:rsidRPr="000B50FB" w:rsidRDefault="00676AD2" w:rsidP="00676AD2">
      <w:pPr>
        <w:widowControl w:val="0"/>
        <w:tabs>
          <w:tab w:val="left" w:pos="851"/>
          <w:tab w:val="right" w:pos="8222"/>
        </w:tabs>
        <w:autoSpaceDE w:val="0"/>
        <w:autoSpaceDN w:val="0"/>
        <w:spacing w:after="0" w:line="360" w:lineRule="auto"/>
        <w:rPr>
          <w:rFonts w:ascii="Garamond" w:eastAsia="Times New Roman" w:hAnsi="Garamond" w:cs="Arial"/>
          <w:iCs/>
          <w:sz w:val="24"/>
          <w:szCs w:val="20"/>
          <w:lang w:eastAsia="hu-HU"/>
        </w:rPr>
      </w:pPr>
    </w:p>
    <w:p w14:paraId="07A5162E" w14:textId="77777777" w:rsidR="00A355C4" w:rsidRPr="000B50FB" w:rsidRDefault="00676AD2" w:rsidP="00676AD2">
      <w:pPr>
        <w:widowControl w:val="0"/>
        <w:tabs>
          <w:tab w:val="left" w:pos="851"/>
          <w:tab w:val="right" w:pos="8222"/>
        </w:tabs>
        <w:autoSpaceDE w:val="0"/>
        <w:autoSpaceDN w:val="0"/>
        <w:spacing w:after="0" w:line="360" w:lineRule="auto"/>
        <w:rPr>
          <w:rFonts w:ascii="Garamond" w:eastAsia="Times New Roman" w:hAnsi="Garamond" w:cs="Arial"/>
          <w:iCs/>
          <w:sz w:val="24"/>
          <w:szCs w:val="20"/>
          <w:lang w:eastAsia="hu-HU"/>
        </w:rPr>
      </w:pPr>
      <w:r w:rsidRPr="000B50FB">
        <w:rPr>
          <w:rFonts w:ascii="Garamond" w:eastAsia="Times New Roman" w:hAnsi="Garamond" w:cs="Arial"/>
          <w:iCs/>
          <w:sz w:val="24"/>
          <w:szCs w:val="20"/>
          <w:lang w:eastAsia="hu-HU"/>
        </w:rPr>
        <w:t>Kelt:</w:t>
      </w:r>
    </w:p>
    <w:p w14:paraId="6350A83E" w14:textId="77777777" w:rsidR="00676AD2" w:rsidRPr="000B50FB" w:rsidRDefault="00676AD2" w:rsidP="00676AD2">
      <w:pPr>
        <w:widowControl w:val="0"/>
        <w:tabs>
          <w:tab w:val="left" w:pos="851"/>
          <w:tab w:val="center" w:pos="7371"/>
        </w:tabs>
        <w:autoSpaceDE w:val="0"/>
        <w:autoSpaceDN w:val="0"/>
        <w:spacing w:before="120" w:after="0" w:line="240" w:lineRule="auto"/>
        <w:ind w:right="-1"/>
        <w:rPr>
          <w:rFonts w:ascii="Garamond" w:eastAsia="Times New Roman" w:hAnsi="Garamond" w:cs="Arial"/>
          <w:sz w:val="24"/>
          <w:szCs w:val="20"/>
          <w:lang w:eastAsia="hu-HU"/>
        </w:rPr>
      </w:pPr>
      <w:r w:rsidRPr="000B50FB">
        <w:rPr>
          <w:rFonts w:ascii="Garamond" w:eastAsia="Times New Roman" w:hAnsi="Garamond" w:cs="Arial"/>
          <w:sz w:val="24"/>
          <w:szCs w:val="20"/>
          <w:lang w:eastAsia="hu-HU"/>
        </w:rPr>
        <w:tab/>
      </w:r>
      <w:r w:rsidRPr="000B50FB">
        <w:rPr>
          <w:rFonts w:ascii="Garamond" w:eastAsia="Times New Roman" w:hAnsi="Garamond" w:cs="Arial"/>
          <w:sz w:val="24"/>
          <w:szCs w:val="20"/>
          <w:lang w:eastAsia="hu-HU"/>
        </w:rPr>
        <w:tab/>
        <w:t>………………………………</w:t>
      </w:r>
    </w:p>
    <w:p w14:paraId="285341F2" w14:textId="77777777" w:rsidR="00676AD2" w:rsidRPr="000B50FB" w:rsidRDefault="00676AD2" w:rsidP="00676AD2">
      <w:pPr>
        <w:widowControl w:val="0"/>
        <w:tabs>
          <w:tab w:val="left" w:pos="851"/>
          <w:tab w:val="center" w:pos="7371"/>
        </w:tabs>
        <w:autoSpaceDE w:val="0"/>
        <w:autoSpaceDN w:val="0"/>
        <w:spacing w:after="0" w:line="240" w:lineRule="auto"/>
        <w:ind w:right="-1"/>
        <w:rPr>
          <w:rFonts w:ascii="Garamond" w:eastAsia="Times New Roman" w:hAnsi="Garamond" w:cs="Arial"/>
          <w:sz w:val="24"/>
          <w:szCs w:val="20"/>
          <w:lang w:eastAsia="hu-HU"/>
        </w:rPr>
      </w:pPr>
      <w:r w:rsidRPr="000B50FB">
        <w:rPr>
          <w:rFonts w:ascii="Garamond" w:eastAsia="Times New Roman" w:hAnsi="Garamond" w:cs="Arial"/>
          <w:sz w:val="24"/>
          <w:szCs w:val="20"/>
          <w:lang w:eastAsia="hu-HU"/>
        </w:rPr>
        <w:tab/>
      </w:r>
      <w:r w:rsidRPr="000B50FB">
        <w:rPr>
          <w:rFonts w:ascii="Garamond" w:eastAsia="Times New Roman" w:hAnsi="Garamond" w:cs="Arial"/>
          <w:sz w:val="24"/>
          <w:szCs w:val="20"/>
          <w:lang w:eastAsia="hu-HU"/>
        </w:rPr>
        <w:tab/>
      </w:r>
      <w:proofErr w:type="gramStart"/>
      <w:r w:rsidRPr="000B50FB">
        <w:rPr>
          <w:rFonts w:ascii="Garamond" w:eastAsia="Times New Roman" w:hAnsi="Garamond" w:cs="Arial"/>
          <w:sz w:val="24"/>
          <w:szCs w:val="20"/>
          <w:lang w:eastAsia="hu-HU"/>
        </w:rPr>
        <w:t>cégszerű</w:t>
      </w:r>
      <w:proofErr w:type="gramEnd"/>
      <w:r w:rsidRPr="000B50FB">
        <w:rPr>
          <w:rFonts w:ascii="Garamond" w:eastAsia="Times New Roman" w:hAnsi="Garamond" w:cs="Arial"/>
          <w:sz w:val="24"/>
          <w:szCs w:val="20"/>
          <w:lang w:eastAsia="hu-HU"/>
        </w:rPr>
        <w:t xml:space="preserve"> aláírás</w:t>
      </w:r>
    </w:p>
    <w:p w14:paraId="1D159837" w14:textId="77777777" w:rsidR="00676AD2" w:rsidRPr="000B50FB" w:rsidRDefault="00676AD2" w:rsidP="00676AD2">
      <w:pPr>
        <w:autoSpaceDN w:val="0"/>
        <w:spacing w:after="0" w:line="240" w:lineRule="auto"/>
        <w:rPr>
          <w:rFonts w:ascii="Garamond" w:eastAsia="Times New Roman" w:hAnsi="Garamond" w:cs="Times New Roman"/>
          <w:bCs/>
          <w:i/>
          <w:sz w:val="24"/>
          <w:szCs w:val="24"/>
          <w:lang w:eastAsia="hu-HU"/>
        </w:rPr>
      </w:pPr>
      <w:r w:rsidRPr="000B50FB">
        <w:rPr>
          <w:rFonts w:ascii="Garamond" w:eastAsia="Times New Roman" w:hAnsi="Garamond" w:cs="Times New Roman"/>
          <w:bCs/>
          <w:i/>
          <w:sz w:val="24"/>
          <w:szCs w:val="24"/>
          <w:lang w:eastAsia="hu-HU"/>
        </w:rPr>
        <w:br w:type="page"/>
      </w:r>
    </w:p>
    <w:p w14:paraId="607D2B67" w14:textId="77777777" w:rsidR="00676AD2" w:rsidRPr="000B50FB" w:rsidRDefault="00676AD2" w:rsidP="00676AD2">
      <w:pPr>
        <w:widowControl w:val="0"/>
        <w:autoSpaceDE w:val="0"/>
        <w:autoSpaceDN w:val="0"/>
        <w:spacing w:after="0" w:line="360" w:lineRule="auto"/>
        <w:jc w:val="right"/>
        <w:rPr>
          <w:rFonts w:ascii="Garamond" w:eastAsia="Times New Roman" w:hAnsi="Garamond" w:cs="Arial"/>
          <w:sz w:val="24"/>
          <w:szCs w:val="20"/>
          <w:lang w:eastAsia="hu-HU"/>
        </w:rPr>
      </w:pPr>
      <w:r w:rsidRPr="000B50FB">
        <w:rPr>
          <w:rFonts w:ascii="Garamond" w:eastAsia="Times New Roman" w:hAnsi="Garamond" w:cs="Times New Roman"/>
          <w:bCs/>
          <w:i/>
          <w:sz w:val="24"/>
          <w:szCs w:val="24"/>
          <w:lang w:eastAsia="hu-HU"/>
        </w:rPr>
        <w:lastRenderedPageBreak/>
        <w:t xml:space="preserve">3. számú melléklet </w:t>
      </w:r>
    </w:p>
    <w:p w14:paraId="3CF6FBD0" w14:textId="77777777" w:rsidR="0067505D" w:rsidRPr="000B50FB" w:rsidRDefault="0067505D" w:rsidP="00676AD2">
      <w:pPr>
        <w:widowControl w:val="0"/>
        <w:autoSpaceDE w:val="0"/>
        <w:autoSpaceDN w:val="0"/>
        <w:spacing w:after="0" w:line="360" w:lineRule="auto"/>
        <w:jc w:val="center"/>
        <w:rPr>
          <w:rFonts w:ascii="Garamond" w:eastAsia="Times New Roman" w:hAnsi="Garamond" w:cs="Arial"/>
          <w:b/>
          <w:caps/>
          <w:sz w:val="24"/>
          <w:szCs w:val="20"/>
          <w:lang w:eastAsia="hu-HU"/>
        </w:rPr>
      </w:pPr>
    </w:p>
    <w:p w14:paraId="6A273BE4" w14:textId="77777777" w:rsidR="00676AD2" w:rsidRPr="000B50FB" w:rsidRDefault="00676AD2" w:rsidP="00676AD2">
      <w:pPr>
        <w:widowControl w:val="0"/>
        <w:autoSpaceDE w:val="0"/>
        <w:autoSpaceDN w:val="0"/>
        <w:spacing w:after="0" w:line="360" w:lineRule="auto"/>
        <w:jc w:val="center"/>
        <w:rPr>
          <w:rFonts w:ascii="Garamond" w:eastAsia="Times New Roman" w:hAnsi="Garamond" w:cs="Arial"/>
          <w:b/>
          <w:caps/>
          <w:sz w:val="24"/>
          <w:szCs w:val="20"/>
          <w:lang w:eastAsia="hu-HU"/>
        </w:rPr>
      </w:pPr>
      <w:r w:rsidRPr="000B50FB">
        <w:rPr>
          <w:rFonts w:ascii="Garamond" w:eastAsia="Times New Roman" w:hAnsi="Garamond" w:cs="Arial"/>
          <w:b/>
          <w:caps/>
          <w:sz w:val="24"/>
          <w:szCs w:val="20"/>
          <w:lang w:eastAsia="hu-HU"/>
        </w:rPr>
        <w:t>adatlap</w:t>
      </w:r>
    </w:p>
    <w:p w14:paraId="7E319827" w14:textId="77777777" w:rsidR="00676AD2" w:rsidRPr="000B50FB" w:rsidRDefault="00676AD2" w:rsidP="00676AD2">
      <w:pPr>
        <w:widowControl w:val="0"/>
        <w:autoSpaceDE w:val="0"/>
        <w:autoSpaceDN w:val="0"/>
        <w:spacing w:after="0" w:line="360" w:lineRule="auto"/>
        <w:jc w:val="center"/>
        <w:rPr>
          <w:rFonts w:ascii="Garamond" w:eastAsia="Times New Roman" w:hAnsi="Garamond" w:cs="Arial"/>
          <w:b/>
          <w:sz w:val="24"/>
          <w:szCs w:val="20"/>
          <w:lang w:eastAsia="hu-HU"/>
        </w:rPr>
      </w:pPr>
    </w:p>
    <w:p w14:paraId="4FA719D0"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sz w:val="24"/>
          <w:szCs w:val="24"/>
          <w:lang w:eastAsia="hu-HU"/>
        </w:rPr>
      </w:pPr>
      <w:r w:rsidRPr="000B50FB">
        <w:rPr>
          <w:rFonts w:ascii="Garamond" w:eastAsia="Times New Roman" w:hAnsi="Garamond" w:cs="Arial"/>
          <w:b/>
          <w:sz w:val="24"/>
          <w:szCs w:val="24"/>
          <w:lang w:eastAsia="hu-HU"/>
        </w:rPr>
        <w:t>„</w:t>
      </w:r>
      <w:r w:rsidR="00A62BA8" w:rsidRPr="000B50FB">
        <w:rPr>
          <w:rFonts w:ascii="Garamond" w:eastAsia="Times New Roman" w:hAnsi="Garamond" w:cs="Arial"/>
          <w:b/>
          <w:bCs/>
          <w:sz w:val="24"/>
          <w:szCs w:val="24"/>
          <w:lang w:eastAsia="hu-HU"/>
        </w:rPr>
        <w:t>Vállalkozási szerződés az 1527/2016. (IX. 29.) Korm. határozat szerinti infrastruktúra-fejlesztés tervezési és kivitelezési munkáira - Testnevelési Egyetem Továbbképző központ, Velence.</w:t>
      </w:r>
      <w:r w:rsidRPr="000B50FB">
        <w:rPr>
          <w:rFonts w:ascii="Garamond" w:eastAsia="Times New Roman" w:hAnsi="Garamond" w:cs="Arial"/>
          <w:b/>
          <w:sz w:val="24"/>
          <w:szCs w:val="24"/>
          <w:lang w:eastAsia="hu-HU"/>
        </w:rPr>
        <w:t>”</w:t>
      </w:r>
    </w:p>
    <w:p w14:paraId="58960DF6" w14:textId="77777777" w:rsidR="00676AD2" w:rsidRPr="000B50FB" w:rsidRDefault="00676AD2" w:rsidP="00676AD2">
      <w:pPr>
        <w:widowControl w:val="0"/>
        <w:autoSpaceDE w:val="0"/>
        <w:autoSpaceDN w:val="0"/>
        <w:spacing w:after="0" w:line="360" w:lineRule="auto"/>
        <w:ind w:right="-567"/>
        <w:jc w:val="center"/>
        <w:rPr>
          <w:rFonts w:ascii="Garamond" w:eastAsia="Times New Roman" w:hAnsi="Garamond" w:cs="Arial"/>
          <w:sz w:val="24"/>
          <w:szCs w:val="20"/>
          <w:lang w:eastAsia="hu-HU"/>
        </w:rPr>
      </w:pPr>
    </w:p>
    <w:tbl>
      <w:tblPr>
        <w:tblW w:w="0" w:type="auto"/>
        <w:tblInd w:w="108"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4632"/>
        <w:gridCol w:w="4548"/>
      </w:tblGrid>
      <w:tr w:rsidR="00676AD2" w:rsidRPr="000B50FB" w14:paraId="492535F4" w14:textId="77777777" w:rsidTr="00676AD2">
        <w:trPr>
          <w:trHeight w:val="555"/>
        </w:trPr>
        <w:tc>
          <w:tcPr>
            <w:tcW w:w="4671" w:type="dxa"/>
            <w:tcBorders>
              <w:top w:val="inset" w:sz="6" w:space="0" w:color="auto"/>
              <w:left w:val="inset" w:sz="6" w:space="0" w:color="auto"/>
              <w:bottom w:val="inset" w:sz="6" w:space="0" w:color="auto"/>
              <w:right w:val="inset" w:sz="6" w:space="0" w:color="auto"/>
            </w:tcBorders>
            <w:shd w:val="clear" w:color="auto" w:fill="92D050"/>
            <w:vAlign w:val="center"/>
            <w:hideMark/>
          </w:tcPr>
          <w:p w14:paraId="0FA28890" w14:textId="77777777" w:rsidR="00676AD2" w:rsidRPr="000B50FB" w:rsidRDefault="00676AD2" w:rsidP="00676AD2">
            <w:pPr>
              <w:spacing w:after="0" w:line="360" w:lineRule="auto"/>
              <w:jc w:val="both"/>
              <w:rPr>
                <w:rFonts w:ascii="Garamond" w:eastAsia="Times New Roman" w:hAnsi="Garamond" w:cs="Times New Roman"/>
                <w:sz w:val="24"/>
                <w:szCs w:val="24"/>
                <w:lang w:eastAsia="hu-HU"/>
              </w:rPr>
            </w:pPr>
            <w:r w:rsidRPr="000B50FB">
              <w:rPr>
                <w:rFonts w:ascii="Garamond" w:eastAsia="Times New Roman" w:hAnsi="Garamond" w:cs="Times New Roman"/>
                <w:sz w:val="24"/>
                <w:szCs w:val="24"/>
                <w:lang w:eastAsia="hu-HU"/>
              </w:rPr>
              <w:t>Ajánlattevő neve</w:t>
            </w:r>
            <w:r w:rsidRPr="000B50FB">
              <w:rPr>
                <w:rFonts w:ascii="Garamond" w:eastAsia="Times New Roman" w:hAnsi="Garamond" w:cs="Times New Roman"/>
                <w:b/>
                <w:sz w:val="24"/>
                <w:szCs w:val="24"/>
                <w:lang w:eastAsia="hu-HU"/>
              </w:rPr>
              <w:t>:</w:t>
            </w:r>
            <w:r w:rsidRPr="000B50FB">
              <w:rPr>
                <w:rFonts w:ascii="Garamond" w:eastAsia="Times New Roman" w:hAnsi="Garamond" w:cs="Times New Roman"/>
                <w:b/>
                <w:sz w:val="24"/>
                <w:szCs w:val="24"/>
                <w:lang w:eastAsia="hu-HU"/>
              </w:rPr>
              <w:tab/>
            </w:r>
          </w:p>
        </w:tc>
        <w:tc>
          <w:tcPr>
            <w:tcW w:w="4615" w:type="dxa"/>
            <w:tcBorders>
              <w:top w:val="inset" w:sz="6" w:space="0" w:color="auto"/>
              <w:left w:val="inset" w:sz="6" w:space="0" w:color="auto"/>
              <w:bottom w:val="inset" w:sz="6" w:space="0" w:color="auto"/>
              <w:right w:val="inset" w:sz="6" w:space="0" w:color="auto"/>
            </w:tcBorders>
            <w:vAlign w:val="center"/>
          </w:tcPr>
          <w:p w14:paraId="695DA8E5" w14:textId="77777777" w:rsidR="00676AD2" w:rsidRPr="000B50FB" w:rsidRDefault="00676AD2" w:rsidP="00676AD2">
            <w:pPr>
              <w:spacing w:after="0" w:line="360" w:lineRule="auto"/>
              <w:jc w:val="both"/>
              <w:rPr>
                <w:rFonts w:ascii="Garamond" w:eastAsia="Times New Roman" w:hAnsi="Garamond" w:cs="Times New Roman"/>
                <w:sz w:val="24"/>
                <w:szCs w:val="24"/>
                <w:lang w:eastAsia="hu-HU"/>
              </w:rPr>
            </w:pPr>
          </w:p>
        </w:tc>
      </w:tr>
      <w:tr w:rsidR="00676AD2" w:rsidRPr="000B50FB" w14:paraId="43FDB2AA" w14:textId="77777777" w:rsidTr="00676AD2">
        <w:trPr>
          <w:trHeight w:val="555"/>
        </w:trPr>
        <w:tc>
          <w:tcPr>
            <w:tcW w:w="4671" w:type="dxa"/>
            <w:tcBorders>
              <w:top w:val="inset" w:sz="6" w:space="0" w:color="auto"/>
              <w:left w:val="inset" w:sz="6" w:space="0" w:color="auto"/>
              <w:bottom w:val="inset" w:sz="6" w:space="0" w:color="auto"/>
              <w:right w:val="inset" w:sz="6" w:space="0" w:color="auto"/>
            </w:tcBorders>
            <w:shd w:val="clear" w:color="auto" w:fill="92D050"/>
            <w:vAlign w:val="center"/>
            <w:hideMark/>
          </w:tcPr>
          <w:p w14:paraId="3393A689" w14:textId="77777777" w:rsidR="00676AD2" w:rsidRPr="000B50FB" w:rsidRDefault="00676AD2" w:rsidP="00676AD2">
            <w:pPr>
              <w:spacing w:after="0" w:line="360" w:lineRule="auto"/>
              <w:jc w:val="both"/>
              <w:rPr>
                <w:rFonts w:ascii="Garamond" w:eastAsia="Times New Roman" w:hAnsi="Garamond" w:cs="Times New Roman"/>
                <w:sz w:val="24"/>
                <w:szCs w:val="24"/>
                <w:lang w:eastAsia="hu-HU"/>
              </w:rPr>
            </w:pPr>
            <w:r w:rsidRPr="000B50FB">
              <w:rPr>
                <w:rFonts w:ascii="Garamond" w:eastAsia="Times New Roman" w:hAnsi="Garamond" w:cs="Times New Roman"/>
                <w:sz w:val="24"/>
                <w:szCs w:val="24"/>
                <w:lang w:eastAsia="hu-HU"/>
              </w:rPr>
              <w:t>Ajánlattevő telefonszáma:</w:t>
            </w:r>
          </w:p>
        </w:tc>
        <w:tc>
          <w:tcPr>
            <w:tcW w:w="4615" w:type="dxa"/>
            <w:tcBorders>
              <w:top w:val="inset" w:sz="6" w:space="0" w:color="auto"/>
              <w:left w:val="inset" w:sz="6" w:space="0" w:color="auto"/>
              <w:bottom w:val="inset" w:sz="6" w:space="0" w:color="auto"/>
              <w:right w:val="inset" w:sz="6" w:space="0" w:color="auto"/>
            </w:tcBorders>
            <w:vAlign w:val="center"/>
          </w:tcPr>
          <w:p w14:paraId="4268A7E4" w14:textId="77777777" w:rsidR="00676AD2" w:rsidRPr="000B50FB" w:rsidRDefault="00676AD2" w:rsidP="00676AD2">
            <w:pPr>
              <w:spacing w:after="0" w:line="360" w:lineRule="auto"/>
              <w:jc w:val="both"/>
              <w:rPr>
                <w:rFonts w:ascii="Garamond" w:eastAsia="Times New Roman" w:hAnsi="Garamond" w:cs="Times New Roman"/>
                <w:sz w:val="24"/>
                <w:szCs w:val="24"/>
                <w:lang w:eastAsia="hu-HU"/>
              </w:rPr>
            </w:pPr>
          </w:p>
        </w:tc>
      </w:tr>
      <w:tr w:rsidR="00676AD2" w:rsidRPr="000B50FB" w14:paraId="2D3CCA21" w14:textId="77777777" w:rsidTr="00676AD2">
        <w:trPr>
          <w:trHeight w:val="555"/>
        </w:trPr>
        <w:tc>
          <w:tcPr>
            <w:tcW w:w="4671" w:type="dxa"/>
            <w:tcBorders>
              <w:top w:val="inset" w:sz="6" w:space="0" w:color="auto"/>
              <w:left w:val="inset" w:sz="6" w:space="0" w:color="auto"/>
              <w:bottom w:val="inset" w:sz="6" w:space="0" w:color="auto"/>
              <w:right w:val="inset" w:sz="6" w:space="0" w:color="auto"/>
            </w:tcBorders>
            <w:shd w:val="clear" w:color="auto" w:fill="92D050"/>
            <w:vAlign w:val="center"/>
            <w:hideMark/>
          </w:tcPr>
          <w:p w14:paraId="76BBFF9E" w14:textId="77777777" w:rsidR="00676AD2" w:rsidRPr="000B50FB" w:rsidRDefault="00676AD2" w:rsidP="00676AD2">
            <w:pPr>
              <w:spacing w:after="0" w:line="360" w:lineRule="auto"/>
              <w:jc w:val="both"/>
              <w:rPr>
                <w:rFonts w:ascii="Garamond" w:eastAsia="Times New Roman" w:hAnsi="Garamond" w:cs="Times New Roman"/>
                <w:sz w:val="24"/>
                <w:szCs w:val="24"/>
                <w:lang w:eastAsia="hu-HU"/>
              </w:rPr>
            </w:pPr>
            <w:r w:rsidRPr="000B50FB">
              <w:rPr>
                <w:rFonts w:ascii="Garamond" w:eastAsia="Times New Roman" w:hAnsi="Garamond" w:cs="Times New Roman"/>
                <w:sz w:val="24"/>
                <w:szCs w:val="24"/>
                <w:lang w:eastAsia="hu-HU"/>
              </w:rPr>
              <w:t xml:space="preserve">Ajánlattevő telefaxszáma: </w:t>
            </w:r>
          </w:p>
        </w:tc>
        <w:tc>
          <w:tcPr>
            <w:tcW w:w="4615" w:type="dxa"/>
            <w:tcBorders>
              <w:top w:val="inset" w:sz="6" w:space="0" w:color="auto"/>
              <w:left w:val="inset" w:sz="6" w:space="0" w:color="auto"/>
              <w:bottom w:val="inset" w:sz="6" w:space="0" w:color="auto"/>
              <w:right w:val="inset" w:sz="6" w:space="0" w:color="auto"/>
            </w:tcBorders>
            <w:vAlign w:val="center"/>
          </w:tcPr>
          <w:p w14:paraId="254A44C4" w14:textId="77777777" w:rsidR="00676AD2" w:rsidRPr="000B50FB" w:rsidRDefault="00676AD2" w:rsidP="00676AD2">
            <w:pPr>
              <w:spacing w:after="0" w:line="360" w:lineRule="auto"/>
              <w:jc w:val="both"/>
              <w:rPr>
                <w:rFonts w:ascii="Garamond" w:eastAsia="Times New Roman" w:hAnsi="Garamond" w:cs="Times New Roman"/>
                <w:sz w:val="24"/>
                <w:szCs w:val="24"/>
                <w:lang w:eastAsia="hu-HU"/>
              </w:rPr>
            </w:pPr>
          </w:p>
        </w:tc>
      </w:tr>
      <w:tr w:rsidR="00676AD2" w:rsidRPr="000B50FB" w14:paraId="34B57654" w14:textId="77777777" w:rsidTr="00676AD2">
        <w:trPr>
          <w:trHeight w:val="555"/>
        </w:trPr>
        <w:tc>
          <w:tcPr>
            <w:tcW w:w="4671" w:type="dxa"/>
            <w:tcBorders>
              <w:top w:val="inset" w:sz="6" w:space="0" w:color="auto"/>
              <w:left w:val="inset" w:sz="6" w:space="0" w:color="auto"/>
              <w:bottom w:val="inset" w:sz="6" w:space="0" w:color="auto"/>
              <w:right w:val="inset" w:sz="6" w:space="0" w:color="auto"/>
            </w:tcBorders>
            <w:shd w:val="clear" w:color="auto" w:fill="92D050"/>
            <w:vAlign w:val="center"/>
            <w:hideMark/>
          </w:tcPr>
          <w:p w14:paraId="10230CF0" w14:textId="77777777" w:rsidR="00676AD2" w:rsidRPr="000B50FB" w:rsidRDefault="00676AD2" w:rsidP="00676AD2">
            <w:pPr>
              <w:spacing w:after="0" w:line="360" w:lineRule="auto"/>
              <w:jc w:val="both"/>
              <w:rPr>
                <w:rFonts w:ascii="Garamond" w:eastAsia="Times New Roman" w:hAnsi="Garamond" w:cs="Times New Roman"/>
                <w:sz w:val="24"/>
                <w:szCs w:val="24"/>
                <w:lang w:eastAsia="hu-HU"/>
              </w:rPr>
            </w:pPr>
            <w:r w:rsidRPr="000B50FB">
              <w:rPr>
                <w:rFonts w:ascii="Garamond" w:eastAsia="Times New Roman" w:hAnsi="Garamond" w:cs="Times New Roman"/>
                <w:sz w:val="24"/>
                <w:szCs w:val="24"/>
                <w:lang w:eastAsia="hu-HU"/>
              </w:rPr>
              <w:t>Kijelölt kapcsolattartó személy neve, beosztása:</w:t>
            </w:r>
          </w:p>
        </w:tc>
        <w:tc>
          <w:tcPr>
            <w:tcW w:w="4615" w:type="dxa"/>
            <w:tcBorders>
              <w:top w:val="inset" w:sz="6" w:space="0" w:color="auto"/>
              <w:left w:val="inset" w:sz="6" w:space="0" w:color="auto"/>
              <w:bottom w:val="inset" w:sz="6" w:space="0" w:color="auto"/>
              <w:right w:val="inset" w:sz="6" w:space="0" w:color="auto"/>
            </w:tcBorders>
            <w:vAlign w:val="center"/>
          </w:tcPr>
          <w:p w14:paraId="2BB40877" w14:textId="77777777" w:rsidR="00676AD2" w:rsidRPr="000B50FB" w:rsidRDefault="00676AD2" w:rsidP="00676AD2">
            <w:pPr>
              <w:spacing w:after="0" w:line="360" w:lineRule="auto"/>
              <w:jc w:val="both"/>
              <w:rPr>
                <w:rFonts w:ascii="Garamond" w:eastAsia="Times New Roman" w:hAnsi="Garamond" w:cs="Times New Roman"/>
                <w:sz w:val="24"/>
                <w:szCs w:val="24"/>
                <w:lang w:eastAsia="hu-HU"/>
              </w:rPr>
            </w:pPr>
          </w:p>
        </w:tc>
      </w:tr>
      <w:tr w:rsidR="00676AD2" w:rsidRPr="000B50FB" w14:paraId="76505657" w14:textId="77777777" w:rsidTr="00676AD2">
        <w:trPr>
          <w:trHeight w:val="555"/>
        </w:trPr>
        <w:tc>
          <w:tcPr>
            <w:tcW w:w="4671" w:type="dxa"/>
            <w:tcBorders>
              <w:top w:val="inset" w:sz="6" w:space="0" w:color="auto"/>
              <w:left w:val="inset" w:sz="6" w:space="0" w:color="auto"/>
              <w:bottom w:val="inset" w:sz="6" w:space="0" w:color="auto"/>
              <w:right w:val="inset" w:sz="6" w:space="0" w:color="auto"/>
            </w:tcBorders>
            <w:shd w:val="clear" w:color="auto" w:fill="92D050"/>
            <w:vAlign w:val="center"/>
            <w:hideMark/>
          </w:tcPr>
          <w:p w14:paraId="308937BA" w14:textId="77777777" w:rsidR="00676AD2" w:rsidRPr="000B50FB" w:rsidRDefault="00676AD2" w:rsidP="009F2771">
            <w:pPr>
              <w:spacing w:after="0" w:line="360" w:lineRule="auto"/>
              <w:ind w:left="540"/>
              <w:jc w:val="both"/>
              <w:rPr>
                <w:rFonts w:ascii="Garamond" w:eastAsia="Times New Roman" w:hAnsi="Garamond" w:cs="Times New Roman"/>
                <w:sz w:val="24"/>
                <w:szCs w:val="24"/>
                <w:lang w:eastAsia="hu-HU"/>
              </w:rPr>
            </w:pPr>
            <w:r w:rsidRPr="000B50FB">
              <w:rPr>
                <w:rFonts w:ascii="Garamond" w:eastAsia="Times New Roman" w:hAnsi="Garamond" w:cs="Times New Roman"/>
                <w:sz w:val="24"/>
                <w:szCs w:val="24"/>
                <w:lang w:eastAsia="hu-HU"/>
              </w:rPr>
              <w:t>Kapcsolattartó pontos címe:</w:t>
            </w:r>
          </w:p>
        </w:tc>
        <w:tc>
          <w:tcPr>
            <w:tcW w:w="4615" w:type="dxa"/>
            <w:tcBorders>
              <w:top w:val="inset" w:sz="6" w:space="0" w:color="auto"/>
              <w:left w:val="inset" w:sz="6" w:space="0" w:color="auto"/>
              <w:bottom w:val="inset" w:sz="6" w:space="0" w:color="auto"/>
              <w:right w:val="inset" w:sz="6" w:space="0" w:color="auto"/>
            </w:tcBorders>
            <w:vAlign w:val="center"/>
          </w:tcPr>
          <w:p w14:paraId="1B2BB1CA" w14:textId="77777777" w:rsidR="00676AD2" w:rsidRPr="000B50FB" w:rsidRDefault="00676AD2" w:rsidP="00676AD2">
            <w:pPr>
              <w:spacing w:after="0" w:line="360" w:lineRule="auto"/>
              <w:jc w:val="both"/>
              <w:rPr>
                <w:rFonts w:ascii="Garamond" w:eastAsia="Times New Roman" w:hAnsi="Garamond" w:cs="Times New Roman"/>
                <w:sz w:val="24"/>
                <w:szCs w:val="24"/>
                <w:lang w:eastAsia="hu-HU"/>
              </w:rPr>
            </w:pPr>
          </w:p>
        </w:tc>
      </w:tr>
      <w:tr w:rsidR="00676AD2" w:rsidRPr="000B50FB" w14:paraId="16412541" w14:textId="77777777" w:rsidTr="00676AD2">
        <w:trPr>
          <w:trHeight w:val="555"/>
        </w:trPr>
        <w:tc>
          <w:tcPr>
            <w:tcW w:w="4671" w:type="dxa"/>
            <w:tcBorders>
              <w:top w:val="inset" w:sz="6" w:space="0" w:color="auto"/>
              <w:left w:val="inset" w:sz="6" w:space="0" w:color="auto"/>
              <w:bottom w:val="inset" w:sz="6" w:space="0" w:color="auto"/>
              <w:right w:val="inset" w:sz="6" w:space="0" w:color="auto"/>
            </w:tcBorders>
            <w:shd w:val="clear" w:color="auto" w:fill="92D050"/>
            <w:vAlign w:val="center"/>
            <w:hideMark/>
          </w:tcPr>
          <w:p w14:paraId="030D3E25" w14:textId="77777777" w:rsidR="00676AD2" w:rsidRPr="000B50FB" w:rsidRDefault="00676AD2" w:rsidP="009F2771">
            <w:pPr>
              <w:spacing w:after="0" w:line="360" w:lineRule="auto"/>
              <w:ind w:left="540"/>
              <w:jc w:val="both"/>
              <w:rPr>
                <w:rFonts w:ascii="Garamond" w:eastAsia="Times New Roman" w:hAnsi="Garamond" w:cs="Times New Roman"/>
                <w:sz w:val="24"/>
                <w:szCs w:val="24"/>
                <w:lang w:eastAsia="hu-HU"/>
              </w:rPr>
            </w:pPr>
            <w:r w:rsidRPr="000B50FB">
              <w:rPr>
                <w:rFonts w:ascii="Garamond" w:eastAsia="Times New Roman" w:hAnsi="Garamond" w:cs="Times New Roman"/>
                <w:sz w:val="24"/>
                <w:szCs w:val="24"/>
                <w:lang w:eastAsia="hu-HU"/>
              </w:rPr>
              <w:t>Kapcsolattartó telefonszáma:</w:t>
            </w:r>
          </w:p>
        </w:tc>
        <w:tc>
          <w:tcPr>
            <w:tcW w:w="4615" w:type="dxa"/>
            <w:tcBorders>
              <w:top w:val="inset" w:sz="6" w:space="0" w:color="auto"/>
              <w:left w:val="inset" w:sz="6" w:space="0" w:color="auto"/>
              <w:bottom w:val="inset" w:sz="6" w:space="0" w:color="auto"/>
              <w:right w:val="inset" w:sz="6" w:space="0" w:color="auto"/>
            </w:tcBorders>
            <w:vAlign w:val="center"/>
          </w:tcPr>
          <w:p w14:paraId="2E15D2B5" w14:textId="77777777" w:rsidR="00676AD2" w:rsidRPr="000B50FB" w:rsidRDefault="00676AD2" w:rsidP="00676AD2">
            <w:pPr>
              <w:spacing w:after="0" w:line="360" w:lineRule="auto"/>
              <w:jc w:val="both"/>
              <w:rPr>
                <w:rFonts w:ascii="Garamond" w:eastAsia="Times New Roman" w:hAnsi="Garamond" w:cs="Times New Roman"/>
                <w:sz w:val="24"/>
                <w:szCs w:val="24"/>
                <w:lang w:eastAsia="hu-HU"/>
              </w:rPr>
            </w:pPr>
          </w:p>
        </w:tc>
      </w:tr>
      <w:tr w:rsidR="00676AD2" w:rsidRPr="000B50FB" w14:paraId="1F4067E2" w14:textId="77777777" w:rsidTr="00676AD2">
        <w:trPr>
          <w:trHeight w:val="555"/>
        </w:trPr>
        <w:tc>
          <w:tcPr>
            <w:tcW w:w="4671" w:type="dxa"/>
            <w:tcBorders>
              <w:top w:val="inset" w:sz="6" w:space="0" w:color="auto"/>
              <w:left w:val="inset" w:sz="6" w:space="0" w:color="auto"/>
              <w:bottom w:val="inset" w:sz="6" w:space="0" w:color="auto"/>
              <w:right w:val="inset" w:sz="6" w:space="0" w:color="auto"/>
            </w:tcBorders>
            <w:shd w:val="clear" w:color="auto" w:fill="92D050"/>
            <w:vAlign w:val="center"/>
            <w:hideMark/>
          </w:tcPr>
          <w:p w14:paraId="5C3EDB45" w14:textId="77777777" w:rsidR="00676AD2" w:rsidRPr="000B50FB" w:rsidRDefault="00676AD2" w:rsidP="009F2771">
            <w:pPr>
              <w:spacing w:after="0" w:line="360" w:lineRule="auto"/>
              <w:ind w:left="540"/>
              <w:jc w:val="both"/>
              <w:rPr>
                <w:rFonts w:ascii="Garamond" w:eastAsia="Times New Roman" w:hAnsi="Garamond" w:cs="Times New Roman"/>
                <w:sz w:val="24"/>
                <w:szCs w:val="24"/>
                <w:lang w:eastAsia="hu-HU"/>
              </w:rPr>
            </w:pPr>
            <w:r w:rsidRPr="000B50FB">
              <w:rPr>
                <w:rFonts w:ascii="Garamond" w:eastAsia="Times New Roman" w:hAnsi="Garamond" w:cs="Times New Roman"/>
                <w:sz w:val="24"/>
                <w:szCs w:val="24"/>
                <w:lang w:eastAsia="hu-HU"/>
              </w:rPr>
              <w:t>Kapcsolattartó fax száma:</w:t>
            </w:r>
          </w:p>
        </w:tc>
        <w:tc>
          <w:tcPr>
            <w:tcW w:w="4615" w:type="dxa"/>
            <w:tcBorders>
              <w:top w:val="inset" w:sz="6" w:space="0" w:color="auto"/>
              <w:left w:val="inset" w:sz="6" w:space="0" w:color="auto"/>
              <w:bottom w:val="inset" w:sz="6" w:space="0" w:color="auto"/>
              <w:right w:val="inset" w:sz="6" w:space="0" w:color="auto"/>
            </w:tcBorders>
            <w:vAlign w:val="center"/>
          </w:tcPr>
          <w:p w14:paraId="726EC9CB" w14:textId="77777777" w:rsidR="00676AD2" w:rsidRPr="000B50FB" w:rsidRDefault="00676AD2" w:rsidP="00676AD2">
            <w:pPr>
              <w:spacing w:after="0" w:line="360" w:lineRule="auto"/>
              <w:jc w:val="both"/>
              <w:rPr>
                <w:rFonts w:ascii="Garamond" w:eastAsia="Times New Roman" w:hAnsi="Garamond" w:cs="Times New Roman"/>
                <w:sz w:val="24"/>
                <w:szCs w:val="24"/>
                <w:lang w:eastAsia="hu-HU"/>
              </w:rPr>
            </w:pPr>
          </w:p>
        </w:tc>
      </w:tr>
      <w:tr w:rsidR="00676AD2" w:rsidRPr="000B50FB" w14:paraId="14713399" w14:textId="77777777" w:rsidTr="00676AD2">
        <w:trPr>
          <w:trHeight w:val="555"/>
        </w:trPr>
        <w:tc>
          <w:tcPr>
            <w:tcW w:w="4671" w:type="dxa"/>
            <w:tcBorders>
              <w:top w:val="inset" w:sz="6" w:space="0" w:color="auto"/>
              <w:left w:val="inset" w:sz="6" w:space="0" w:color="auto"/>
              <w:bottom w:val="inset" w:sz="6" w:space="0" w:color="auto"/>
              <w:right w:val="inset" w:sz="6" w:space="0" w:color="auto"/>
            </w:tcBorders>
            <w:shd w:val="clear" w:color="auto" w:fill="92D050"/>
            <w:vAlign w:val="center"/>
            <w:hideMark/>
          </w:tcPr>
          <w:p w14:paraId="04DE1BC0" w14:textId="77777777" w:rsidR="00676AD2" w:rsidRPr="000B50FB" w:rsidRDefault="00676AD2" w:rsidP="009F2771">
            <w:pPr>
              <w:spacing w:after="0" w:line="360" w:lineRule="auto"/>
              <w:ind w:left="540"/>
              <w:jc w:val="both"/>
              <w:rPr>
                <w:rFonts w:ascii="Garamond" w:eastAsia="Times New Roman" w:hAnsi="Garamond" w:cs="Times New Roman"/>
                <w:sz w:val="24"/>
                <w:szCs w:val="24"/>
                <w:lang w:eastAsia="hu-HU"/>
              </w:rPr>
            </w:pPr>
            <w:r w:rsidRPr="000B50FB">
              <w:rPr>
                <w:rFonts w:ascii="Garamond" w:eastAsia="Times New Roman" w:hAnsi="Garamond" w:cs="Times New Roman"/>
                <w:sz w:val="24"/>
                <w:szCs w:val="24"/>
                <w:lang w:eastAsia="hu-HU"/>
              </w:rPr>
              <w:t>Kapcsolattartó e-mail címe:</w:t>
            </w:r>
            <w:r w:rsidRPr="000B50FB">
              <w:rPr>
                <w:rFonts w:ascii="Garamond" w:eastAsia="Times New Roman" w:hAnsi="Garamond" w:cs="Times New Roman"/>
                <w:sz w:val="24"/>
                <w:szCs w:val="24"/>
                <w:lang w:eastAsia="hu-HU"/>
              </w:rPr>
              <w:tab/>
            </w:r>
          </w:p>
        </w:tc>
        <w:tc>
          <w:tcPr>
            <w:tcW w:w="4615" w:type="dxa"/>
            <w:tcBorders>
              <w:top w:val="inset" w:sz="6" w:space="0" w:color="auto"/>
              <w:left w:val="inset" w:sz="6" w:space="0" w:color="auto"/>
              <w:bottom w:val="inset" w:sz="6" w:space="0" w:color="auto"/>
              <w:right w:val="inset" w:sz="6" w:space="0" w:color="auto"/>
            </w:tcBorders>
            <w:vAlign w:val="center"/>
          </w:tcPr>
          <w:p w14:paraId="57DB55A3" w14:textId="77777777" w:rsidR="00676AD2" w:rsidRPr="000B50FB" w:rsidRDefault="00676AD2" w:rsidP="00676AD2">
            <w:pPr>
              <w:spacing w:after="0" w:line="360" w:lineRule="auto"/>
              <w:jc w:val="both"/>
              <w:rPr>
                <w:rFonts w:ascii="Garamond" w:eastAsia="Times New Roman" w:hAnsi="Garamond" w:cs="Times New Roman"/>
                <w:sz w:val="24"/>
                <w:szCs w:val="24"/>
                <w:lang w:eastAsia="hu-HU"/>
              </w:rPr>
            </w:pPr>
          </w:p>
        </w:tc>
      </w:tr>
    </w:tbl>
    <w:p w14:paraId="55D51ED7" w14:textId="77777777" w:rsidR="00676AD2" w:rsidRPr="000B50FB" w:rsidRDefault="00676AD2" w:rsidP="00676AD2">
      <w:pPr>
        <w:widowControl w:val="0"/>
        <w:tabs>
          <w:tab w:val="left" w:pos="851"/>
          <w:tab w:val="right" w:pos="8222"/>
        </w:tabs>
        <w:autoSpaceDE w:val="0"/>
        <w:autoSpaceDN w:val="0"/>
        <w:spacing w:after="0" w:line="360" w:lineRule="auto"/>
        <w:rPr>
          <w:rFonts w:ascii="Garamond" w:eastAsia="Times New Roman" w:hAnsi="Garamond" w:cs="Arial"/>
          <w:iCs/>
          <w:sz w:val="24"/>
          <w:szCs w:val="20"/>
          <w:lang w:eastAsia="hu-HU"/>
        </w:rPr>
      </w:pPr>
    </w:p>
    <w:p w14:paraId="6C0D0907" w14:textId="77777777" w:rsidR="00676AD2" w:rsidRPr="000B50FB" w:rsidRDefault="00676AD2" w:rsidP="00676AD2">
      <w:pPr>
        <w:widowControl w:val="0"/>
        <w:tabs>
          <w:tab w:val="left" w:pos="851"/>
          <w:tab w:val="right" w:pos="8222"/>
        </w:tabs>
        <w:autoSpaceDE w:val="0"/>
        <w:autoSpaceDN w:val="0"/>
        <w:spacing w:after="0" w:line="360" w:lineRule="auto"/>
        <w:rPr>
          <w:rFonts w:ascii="Garamond" w:eastAsia="Times New Roman" w:hAnsi="Garamond" w:cs="Arial"/>
          <w:iCs/>
          <w:sz w:val="24"/>
          <w:szCs w:val="20"/>
          <w:lang w:eastAsia="hu-HU"/>
        </w:rPr>
      </w:pPr>
      <w:r w:rsidRPr="000B50FB">
        <w:rPr>
          <w:rFonts w:ascii="Garamond" w:eastAsia="Times New Roman" w:hAnsi="Garamond" w:cs="Arial"/>
          <w:iCs/>
          <w:sz w:val="24"/>
          <w:szCs w:val="20"/>
          <w:lang w:eastAsia="hu-HU"/>
        </w:rPr>
        <w:t>Kelt:</w:t>
      </w:r>
    </w:p>
    <w:p w14:paraId="4B203319" w14:textId="77777777" w:rsidR="00A355C4" w:rsidRPr="000B50FB" w:rsidRDefault="00A355C4" w:rsidP="00676AD2">
      <w:pPr>
        <w:widowControl w:val="0"/>
        <w:tabs>
          <w:tab w:val="left" w:pos="851"/>
          <w:tab w:val="right" w:pos="8222"/>
        </w:tabs>
        <w:autoSpaceDE w:val="0"/>
        <w:autoSpaceDN w:val="0"/>
        <w:spacing w:after="0" w:line="360" w:lineRule="auto"/>
        <w:rPr>
          <w:rFonts w:ascii="Garamond" w:eastAsia="Times New Roman" w:hAnsi="Garamond" w:cs="Arial"/>
          <w:iCs/>
          <w:sz w:val="24"/>
          <w:szCs w:val="20"/>
          <w:lang w:eastAsia="hu-HU"/>
        </w:rPr>
      </w:pPr>
    </w:p>
    <w:p w14:paraId="2D55331B" w14:textId="77777777" w:rsidR="00A355C4" w:rsidRPr="000B50FB" w:rsidRDefault="00A355C4" w:rsidP="00676AD2">
      <w:pPr>
        <w:widowControl w:val="0"/>
        <w:tabs>
          <w:tab w:val="left" w:pos="851"/>
          <w:tab w:val="right" w:pos="8222"/>
        </w:tabs>
        <w:autoSpaceDE w:val="0"/>
        <w:autoSpaceDN w:val="0"/>
        <w:spacing w:after="0" w:line="360" w:lineRule="auto"/>
        <w:rPr>
          <w:rFonts w:ascii="Garamond" w:eastAsia="Times New Roman" w:hAnsi="Garamond" w:cs="Arial"/>
          <w:iCs/>
          <w:sz w:val="24"/>
          <w:szCs w:val="20"/>
          <w:lang w:eastAsia="hu-HU"/>
        </w:rPr>
      </w:pPr>
    </w:p>
    <w:p w14:paraId="3896514D" w14:textId="77777777" w:rsidR="00676AD2" w:rsidRPr="000B50FB" w:rsidRDefault="00676AD2" w:rsidP="00676AD2">
      <w:pPr>
        <w:widowControl w:val="0"/>
        <w:tabs>
          <w:tab w:val="left" w:pos="851"/>
          <w:tab w:val="center" w:pos="7371"/>
        </w:tabs>
        <w:autoSpaceDE w:val="0"/>
        <w:autoSpaceDN w:val="0"/>
        <w:spacing w:before="120" w:after="0" w:line="240" w:lineRule="auto"/>
        <w:ind w:right="-1"/>
        <w:rPr>
          <w:rFonts w:ascii="Garamond" w:eastAsia="Times New Roman" w:hAnsi="Garamond" w:cs="Arial"/>
          <w:sz w:val="24"/>
          <w:szCs w:val="20"/>
          <w:lang w:eastAsia="hu-HU"/>
        </w:rPr>
      </w:pPr>
      <w:r w:rsidRPr="000B50FB">
        <w:rPr>
          <w:rFonts w:ascii="Garamond" w:eastAsia="Times New Roman" w:hAnsi="Garamond" w:cs="Arial"/>
          <w:sz w:val="24"/>
          <w:szCs w:val="20"/>
          <w:lang w:eastAsia="hu-HU"/>
        </w:rPr>
        <w:tab/>
      </w:r>
      <w:r w:rsidRPr="000B50FB">
        <w:rPr>
          <w:rFonts w:ascii="Garamond" w:eastAsia="Times New Roman" w:hAnsi="Garamond" w:cs="Arial"/>
          <w:sz w:val="24"/>
          <w:szCs w:val="20"/>
          <w:lang w:eastAsia="hu-HU"/>
        </w:rPr>
        <w:tab/>
        <w:t>………………………………</w:t>
      </w:r>
    </w:p>
    <w:p w14:paraId="79B9BD2D" w14:textId="77777777" w:rsidR="00676AD2" w:rsidRPr="000B50FB" w:rsidRDefault="00676AD2" w:rsidP="00676AD2">
      <w:pPr>
        <w:widowControl w:val="0"/>
        <w:tabs>
          <w:tab w:val="left" w:pos="851"/>
          <w:tab w:val="center" w:pos="7371"/>
        </w:tabs>
        <w:autoSpaceDE w:val="0"/>
        <w:autoSpaceDN w:val="0"/>
        <w:spacing w:after="0" w:line="240" w:lineRule="auto"/>
        <w:ind w:right="-1"/>
        <w:rPr>
          <w:rFonts w:ascii="Garamond" w:eastAsia="Times New Roman" w:hAnsi="Garamond" w:cs="Arial"/>
          <w:sz w:val="24"/>
          <w:szCs w:val="20"/>
          <w:lang w:eastAsia="hu-HU"/>
        </w:rPr>
      </w:pPr>
      <w:r w:rsidRPr="000B50FB">
        <w:rPr>
          <w:rFonts w:ascii="Garamond" w:eastAsia="Times New Roman" w:hAnsi="Garamond" w:cs="Arial"/>
          <w:sz w:val="24"/>
          <w:szCs w:val="20"/>
          <w:lang w:eastAsia="hu-HU"/>
        </w:rPr>
        <w:tab/>
      </w:r>
      <w:r w:rsidRPr="000B50FB">
        <w:rPr>
          <w:rFonts w:ascii="Garamond" w:eastAsia="Times New Roman" w:hAnsi="Garamond" w:cs="Arial"/>
          <w:sz w:val="24"/>
          <w:szCs w:val="20"/>
          <w:lang w:eastAsia="hu-HU"/>
        </w:rPr>
        <w:tab/>
      </w:r>
      <w:proofErr w:type="gramStart"/>
      <w:r w:rsidRPr="000B50FB">
        <w:rPr>
          <w:rFonts w:ascii="Garamond" w:eastAsia="Times New Roman" w:hAnsi="Garamond" w:cs="Arial"/>
          <w:sz w:val="24"/>
          <w:szCs w:val="20"/>
          <w:lang w:eastAsia="hu-HU"/>
        </w:rPr>
        <w:t>cégszerű</w:t>
      </w:r>
      <w:proofErr w:type="gramEnd"/>
      <w:r w:rsidRPr="000B50FB">
        <w:rPr>
          <w:rFonts w:ascii="Garamond" w:eastAsia="Times New Roman" w:hAnsi="Garamond" w:cs="Arial"/>
          <w:sz w:val="24"/>
          <w:szCs w:val="20"/>
          <w:lang w:eastAsia="hu-HU"/>
        </w:rPr>
        <w:t xml:space="preserve"> aláírás</w:t>
      </w:r>
    </w:p>
    <w:p w14:paraId="659B6F1E" w14:textId="77777777" w:rsidR="00676AD2" w:rsidRPr="000B50FB" w:rsidRDefault="00676AD2" w:rsidP="00040C21">
      <w:pPr>
        <w:widowControl w:val="0"/>
        <w:autoSpaceDE w:val="0"/>
        <w:autoSpaceDN w:val="0"/>
        <w:spacing w:after="0" w:line="360" w:lineRule="auto"/>
        <w:ind w:right="-567"/>
        <w:rPr>
          <w:rFonts w:ascii="Garamond" w:eastAsia="Times New Roman" w:hAnsi="Garamond" w:cs="Arial"/>
          <w:b/>
          <w:caps/>
          <w:sz w:val="24"/>
          <w:szCs w:val="20"/>
          <w:lang w:eastAsia="hu-HU"/>
        </w:rPr>
      </w:pPr>
      <w:r w:rsidRPr="000B50FB">
        <w:rPr>
          <w:rFonts w:ascii="Garamond" w:eastAsia="Times New Roman" w:hAnsi="Garamond" w:cs="Arial"/>
          <w:b/>
          <w:caps/>
          <w:sz w:val="24"/>
          <w:szCs w:val="20"/>
          <w:lang w:eastAsia="hu-HU"/>
        </w:rPr>
        <w:br w:type="page"/>
      </w:r>
    </w:p>
    <w:p w14:paraId="1702B0D6" w14:textId="77777777" w:rsidR="00FE6123" w:rsidRPr="000B50FB" w:rsidRDefault="003032F7" w:rsidP="00FE6123">
      <w:pPr>
        <w:widowControl w:val="0"/>
        <w:autoSpaceDE w:val="0"/>
        <w:autoSpaceDN w:val="0"/>
        <w:spacing w:after="0" w:line="360" w:lineRule="auto"/>
        <w:jc w:val="right"/>
        <w:rPr>
          <w:rFonts w:ascii="Garamond" w:eastAsia="Times New Roman" w:hAnsi="Garamond" w:cs="Arial"/>
          <w:i/>
          <w:sz w:val="24"/>
          <w:szCs w:val="24"/>
          <w:lang w:eastAsia="hu-HU"/>
        </w:rPr>
      </w:pPr>
      <w:r w:rsidRPr="000B50FB">
        <w:rPr>
          <w:rFonts w:ascii="Garamond" w:eastAsia="Times New Roman" w:hAnsi="Garamond" w:cs="Arial"/>
          <w:i/>
          <w:sz w:val="24"/>
          <w:szCs w:val="24"/>
          <w:lang w:eastAsia="hu-HU"/>
        </w:rPr>
        <w:lastRenderedPageBreak/>
        <w:t>4</w:t>
      </w:r>
      <w:r w:rsidR="00FE6123" w:rsidRPr="000B50FB">
        <w:rPr>
          <w:rFonts w:ascii="Garamond" w:eastAsia="Times New Roman" w:hAnsi="Garamond" w:cs="Arial"/>
          <w:i/>
          <w:sz w:val="24"/>
          <w:szCs w:val="24"/>
          <w:lang w:eastAsia="hu-HU"/>
        </w:rPr>
        <w:t>. számú melléklet</w:t>
      </w:r>
      <w:r w:rsidR="00FE6123" w:rsidRPr="000B50FB">
        <w:rPr>
          <w:rStyle w:val="Lbjegyzet-hivatkozs"/>
          <w:rFonts w:ascii="Garamond" w:eastAsia="Times New Roman" w:hAnsi="Garamond" w:cs="Arial"/>
          <w:i/>
          <w:sz w:val="24"/>
          <w:szCs w:val="24"/>
          <w:lang w:eastAsia="hu-HU"/>
        </w:rPr>
        <w:footnoteReference w:id="4"/>
      </w:r>
    </w:p>
    <w:p w14:paraId="5D46BA89" w14:textId="77777777" w:rsidR="00FE6123" w:rsidRPr="000B50FB" w:rsidRDefault="00FE6123" w:rsidP="00FE6123">
      <w:pPr>
        <w:spacing w:before="120" w:after="360" w:line="240" w:lineRule="auto"/>
        <w:jc w:val="center"/>
        <w:rPr>
          <w:rFonts w:ascii="Garamond" w:eastAsia="Calibri" w:hAnsi="Garamond" w:cs="Times New Roman"/>
          <w:b/>
          <w:caps/>
          <w:sz w:val="24"/>
          <w:szCs w:val="24"/>
          <w:lang w:eastAsia="en-GB"/>
        </w:rPr>
      </w:pPr>
      <w:r w:rsidRPr="000B50FB">
        <w:rPr>
          <w:rFonts w:ascii="Garamond" w:eastAsia="Calibri" w:hAnsi="Garamond" w:cs="Times New Roman"/>
          <w:b/>
          <w:caps/>
          <w:sz w:val="24"/>
          <w:szCs w:val="24"/>
          <w:lang w:eastAsia="en-GB"/>
        </w:rPr>
        <w:t>Az egységes európai közbeszerzési dokumentum</w:t>
      </w:r>
      <w:r w:rsidRPr="000B50FB">
        <w:rPr>
          <w:rStyle w:val="Lbjegyzet-hivatkozs"/>
          <w:rFonts w:ascii="Garamond" w:eastAsia="Calibri" w:hAnsi="Garamond" w:cs="Times New Roman"/>
          <w:b/>
          <w:caps/>
          <w:sz w:val="24"/>
          <w:szCs w:val="24"/>
          <w:lang w:eastAsia="en-GB"/>
        </w:rPr>
        <w:footnoteReference w:id="5"/>
      </w:r>
    </w:p>
    <w:p w14:paraId="7D6F0DD4" w14:textId="77777777" w:rsidR="00FE6123" w:rsidRPr="000B50FB" w:rsidRDefault="00FE6123" w:rsidP="00FE6123">
      <w:pPr>
        <w:keepNext/>
        <w:spacing w:before="120" w:after="240" w:line="240" w:lineRule="auto"/>
        <w:jc w:val="center"/>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I. rész: A közbeszerzési eljárásra és az ajánlatkérő szervre vagy a közszolgáltató ajánlatkérőre vonatkozó információk</w:t>
      </w:r>
    </w:p>
    <w:p w14:paraId="28728C15" w14:textId="77777777" w:rsidR="00FE6123" w:rsidRPr="000B50FB" w:rsidRDefault="00FE6123" w:rsidP="00FE6123">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 xml:space="preserve">Olyan közbeszerzési eljárásoknál, amelyekben az eljárást megindító felhívást az </w:t>
      </w:r>
      <w:r w:rsidRPr="000B50FB">
        <w:rPr>
          <w:rFonts w:ascii="Garamond" w:eastAsia="Calibri" w:hAnsi="Garamond" w:cs="Times New Roman"/>
          <w:b/>
          <w:i/>
          <w:sz w:val="24"/>
          <w:szCs w:val="24"/>
          <w:lang w:eastAsia="en-GB"/>
        </w:rPr>
        <w:t>Európai Unió Hivatalos Lapjában</w:t>
      </w:r>
      <w:r w:rsidRPr="000B50FB">
        <w:rPr>
          <w:rFonts w:ascii="Garamond" w:eastAsia="Calibri" w:hAnsi="Garamond" w:cs="Times New Roman"/>
          <w:b/>
          <w:sz w:val="24"/>
          <w:szCs w:val="24"/>
          <w:lang w:eastAsia="en-GB"/>
        </w:rPr>
        <w:t xml:space="preserve"> tették közzé, az I. részben előírt információ automatikusan beolvasásra kerül,</w:t>
      </w:r>
      <w:r w:rsidRPr="000B50FB">
        <w:rPr>
          <w:rFonts w:ascii="Garamond" w:eastAsia="Calibri" w:hAnsi="Garamond" w:cs="Times New Roman"/>
          <w:sz w:val="24"/>
          <w:szCs w:val="24"/>
          <w:lang w:eastAsia="en-GB"/>
        </w:rPr>
        <w:t xml:space="preserve"> </w:t>
      </w:r>
      <w:r w:rsidRPr="000B50FB">
        <w:rPr>
          <w:rFonts w:ascii="Garamond" w:eastAsia="Calibri" w:hAnsi="Garamond" w:cs="Times New Roman"/>
          <w:b/>
          <w:sz w:val="24"/>
          <w:szCs w:val="24"/>
          <w:lang w:eastAsia="en-GB"/>
        </w:rPr>
        <w:t xml:space="preserve">feltéve, hogy a fent említett elektronikus </w:t>
      </w:r>
      <w:proofErr w:type="spellStart"/>
      <w:r w:rsidRPr="000B50FB">
        <w:rPr>
          <w:rFonts w:ascii="Garamond" w:eastAsia="Calibri" w:hAnsi="Garamond" w:cs="Times New Roman"/>
          <w:b/>
          <w:sz w:val="24"/>
          <w:szCs w:val="24"/>
          <w:lang w:eastAsia="en-GB"/>
        </w:rPr>
        <w:t>ESPD-szolgáltatást</w:t>
      </w:r>
      <w:proofErr w:type="spellEnd"/>
      <w:r w:rsidRPr="000B50FB">
        <w:rPr>
          <w:rFonts w:ascii="Garamond" w:eastAsia="Calibri" w:hAnsi="Garamond" w:cs="Times New Roman"/>
          <w:b/>
          <w:sz w:val="24"/>
          <w:szCs w:val="24"/>
          <w:vertAlign w:val="superscript"/>
          <w:lang w:eastAsia="en-GB"/>
        </w:rPr>
        <w:footnoteReference w:id="6"/>
      </w:r>
      <w:r w:rsidRPr="000B50FB">
        <w:rPr>
          <w:rFonts w:ascii="Garamond" w:eastAsia="Calibri" w:hAnsi="Garamond" w:cs="Times New Roman"/>
          <w:b/>
          <w:sz w:val="24"/>
          <w:szCs w:val="24"/>
          <w:lang w:eastAsia="en-GB"/>
        </w:rPr>
        <w:t xml:space="preserve"> használták az egységes európai közbeszerzési dokumentum kitöltéséhez</w:t>
      </w:r>
      <w:r w:rsidRPr="000B50FB">
        <w:rPr>
          <w:rFonts w:ascii="Garamond" w:eastAsia="Calibri" w:hAnsi="Garamond" w:cs="Times New Roman"/>
          <w:sz w:val="24"/>
          <w:szCs w:val="24"/>
          <w:lang w:eastAsia="en-GB"/>
        </w:rPr>
        <w:t>.</w:t>
      </w:r>
      <w:r w:rsidRPr="000B50FB">
        <w:rPr>
          <w:rFonts w:ascii="Garamond" w:eastAsia="Calibri" w:hAnsi="Garamond" w:cs="Times New Roman"/>
          <w:b/>
          <w:sz w:val="24"/>
          <w:szCs w:val="24"/>
          <w:lang w:eastAsia="en-GB"/>
        </w:rPr>
        <w:t xml:space="preserve"> Az </w:t>
      </w:r>
      <w:r w:rsidRPr="000B50FB">
        <w:rPr>
          <w:rFonts w:ascii="Garamond" w:eastAsia="Calibri" w:hAnsi="Garamond" w:cs="Times New Roman"/>
          <w:b/>
          <w:i/>
          <w:sz w:val="24"/>
          <w:szCs w:val="24"/>
          <w:lang w:eastAsia="en-GB"/>
        </w:rPr>
        <w:t>Európai Unió Hivatalos lapjában</w:t>
      </w:r>
      <w:r w:rsidRPr="000B50FB">
        <w:rPr>
          <w:rFonts w:ascii="Garamond" w:eastAsia="Calibri" w:hAnsi="Garamond" w:cs="Times New Roman"/>
          <w:b/>
          <w:sz w:val="24"/>
          <w:szCs w:val="24"/>
          <w:lang w:eastAsia="en-GB"/>
        </w:rPr>
        <w:t xml:space="preserve"> közzétett vonatkozó hirdetmény</w:t>
      </w:r>
      <w:r w:rsidRPr="000B50FB">
        <w:rPr>
          <w:rFonts w:ascii="Garamond" w:eastAsia="Calibri" w:hAnsi="Garamond" w:cs="Times New Roman"/>
          <w:b/>
          <w:sz w:val="24"/>
          <w:szCs w:val="24"/>
          <w:vertAlign w:val="superscript"/>
          <w:lang w:eastAsia="en-GB"/>
        </w:rPr>
        <w:footnoteReference w:id="7"/>
      </w:r>
      <w:r w:rsidRPr="000B50FB">
        <w:rPr>
          <w:rFonts w:ascii="Garamond" w:eastAsia="Calibri" w:hAnsi="Garamond" w:cs="Times New Roman"/>
          <w:b/>
          <w:sz w:val="24"/>
          <w:szCs w:val="24"/>
          <w:lang w:eastAsia="en-GB"/>
        </w:rPr>
        <w:t xml:space="preserve"> hivatkozási adatai:</w:t>
      </w:r>
    </w:p>
    <w:p w14:paraId="4D74C417" w14:textId="11AE1589" w:rsidR="00FE6123" w:rsidRPr="000B50FB" w:rsidRDefault="00FE6123" w:rsidP="004E3DB2">
      <w:pPr>
        <w:pBdr>
          <w:top w:val="single" w:sz="4" w:space="1" w:color="auto"/>
          <w:left w:val="single" w:sz="4" w:space="4" w:color="auto"/>
          <w:bottom w:val="single" w:sz="4" w:space="1" w:color="auto"/>
          <w:right w:val="single" w:sz="4" w:space="4" w:color="auto"/>
        </w:pBdr>
        <w:shd w:val="clear" w:color="auto" w:fill="BFBFBF" w:themeFill="background1" w:themeFillShade="BF"/>
        <w:spacing w:before="120" w:after="120" w:line="240" w:lineRule="auto"/>
        <w:jc w:val="both"/>
        <w:rPr>
          <w:rFonts w:ascii="Garamond" w:eastAsia="Calibri" w:hAnsi="Garamond" w:cs="Times New Roman"/>
          <w:b/>
          <w:bCs/>
          <w:sz w:val="24"/>
          <w:szCs w:val="24"/>
          <w:lang w:eastAsia="en-GB"/>
        </w:rPr>
      </w:pPr>
      <w:r w:rsidRPr="000B50FB">
        <w:rPr>
          <w:rFonts w:ascii="Garamond" w:eastAsia="Calibri" w:hAnsi="Garamond" w:cs="Times New Roman"/>
          <w:b/>
          <w:sz w:val="24"/>
          <w:szCs w:val="24"/>
          <w:lang w:eastAsia="en-GB"/>
        </w:rPr>
        <w:t xml:space="preserve">A Hivatalos Lap S sorozatának száma </w:t>
      </w:r>
      <w:r w:rsidRPr="004E3DB2">
        <w:rPr>
          <w:rFonts w:ascii="Garamond" w:eastAsia="Calibri" w:hAnsi="Garamond" w:cs="Times New Roman"/>
          <w:b/>
          <w:sz w:val="24"/>
          <w:szCs w:val="24"/>
          <w:lang w:eastAsia="en-GB"/>
        </w:rPr>
        <w:t xml:space="preserve">HL/S </w:t>
      </w:r>
      <w:r w:rsidR="00681EA5" w:rsidRPr="004E3DB2">
        <w:rPr>
          <w:rFonts w:ascii="Garamond" w:eastAsia="Calibri" w:hAnsi="Garamond" w:cs="Times New Roman"/>
          <w:b/>
          <w:sz w:val="24"/>
          <w:szCs w:val="24"/>
          <w:lang w:eastAsia="en-GB"/>
        </w:rPr>
        <w:t>S</w:t>
      </w:r>
      <w:r w:rsidR="004E3DB2" w:rsidRPr="004E3DB2">
        <w:rPr>
          <w:rFonts w:ascii="Garamond" w:eastAsia="Calibri" w:hAnsi="Garamond" w:cs="Times New Roman"/>
          <w:b/>
          <w:sz w:val="24"/>
          <w:szCs w:val="24"/>
          <w:lang w:eastAsia="en-GB"/>
        </w:rPr>
        <w:t>173</w:t>
      </w:r>
      <w:r w:rsidRPr="004E3DB2">
        <w:rPr>
          <w:rFonts w:ascii="Garamond" w:eastAsia="Calibri" w:hAnsi="Garamond" w:cs="Times New Roman"/>
          <w:b/>
          <w:sz w:val="24"/>
          <w:szCs w:val="24"/>
          <w:lang w:eastAsia="en-GB"/>
        </w:rPr>
        <w:t xml:space="preserve">, dátum </w:t>
      </w:r>
      <w:r w:rsidR="004E3DB2" w:rsidRPr="004E3DB2">
        <w:rPr>
          <w:rFonts w:ascii="Garamond" w:eastAsia="Calibri" w:hAnsi="Garamond" w:cs="Times New Roman"/>
          <w:b/>
          <w:sz w:val="24"/>
          <w:szCs w:val="24"/>
          <w:lang w:eastAsia="en-GB"/>
        </w:rPr>
        <w:t>09</w:t>
      </w:r>
      <w:r w:rsidR="009A303F" w:rsidRPr="004E3DB2">
        <w:rPr>
          <w:rFonts w:ascii="Garamond" w:eastAsia="Calibri" w:hAnsi="Garamond" w:cs="Times New Roman"/>
          <w:b/>
          <w:sz w:val="24"/>
          <w:szCs w:val="24"/>
          <w:lang w:eastAsia="en-GB"/>
        </w:rPr>
        <w:t>/</w:t>
      </w:r>
      <w:proofErr w:type="spellStart"/>
      <w:r w:rsidR="004E3DB2" w:rsidRPr="004E3DB2">
        <w:rPr>
          <w:rFonts w:ascii="Garamond" w:eastAsia="Calibri" w:hAnsi="Garamond" w:cs="Times New Roman"/>
          <w:b/>
          <w:sz w:val="24"/>
          <w:szCs w:val="24"/>
          <w:lang w:eastAsia="en-GB"/>
        </w:rPr>
        <w:t>09</w:t>
      </w:r>
      <w:proofErr w:type="spellEnd"/>
      <w:r w:rsidRPr="004E3DB2">
        <w:rPr>
          <w:rFonts w:ascii="Garamond" w:eastAsia="Calibri" w:hAnsi="Garamond" w:cs="Times New Roman"/>
          <w:b/>
          <w:sz w:val="24"/>
          <w:szCs w:val="24"/>
          <w:lang w:eastAsia="en-GB"/>
        </w:rPr>
        <w:t>/201</w:t>
      </w:r>
      <w:r w:rsidR="00681EA5" w:rsidRPr="004E3DB2">
        <w:rPr>
          <w:rFonts w:ascii="Garamond" w:eastAsia="Calibri" w:hAnsi="Garamond" w:cs="Times New Roman"/>
          <w:b/>
          <w:sz w:val="24"/>
          <w:szCs w:val="24"/>
          <w:lang w:eastAsia="en-GB"/>
        </w:rPr>
        <w:t>7</w:t>
      </w:r>
      <w:r w:rsidRPr="004E3DB2">
        <w:rPr>
          <w:rFonts w:ascii="Garamond" w:eastAsia="Calibri" w:hAnsi="Garamond" w:cs="Times New Roman"/>
          <w:b/>
          <w:sz w:val="24"/>
          <w:szCs w:val="24"/>
          <w:lang w:eastAsia="en-GB"/>
        </w:rPr>
        <w:t xml:space="preserve">, </w:t>
      </w:r>
      <w:r w:rsidR="004E3DB2" w:rsidRPr="004E3DB2">
        <w:rPr>
          <w:rFonts w:ascii="Garamond" w:eastAsia="Calibri" w:hAnsi="Garamond" w:cs="Times New Roman"/>
          <w:b/>
          <w:bCs/>
          <w:sz w:val="24"/>
          <w:szCs w:val="24"/>
          <w:lang w:eastAsia="en-GB"/>
        </w:rPr>
        <w:t>73</w:t>
      </w:r>
      <w:r w:rsidRPr="004E3DB2">
        <w:rPr>
          <w:rFonts w:ascii="Garamond" w:eastAsia="Calibri" w:hAnsi="Garamond" w:cs="Times New Roman"/>
          <w:b/>
          <w:bCs/>
          <w:sz w:val="24"/>
          <w:szCs w:val="24"/>
          <w:lang w:eastAsia="en-GB"/>
        </w:rPr>
        <w:t>-201</w:t>
      </w:r>
      <w:r w:rsidR="00681EA5" w:rsidRPr="004E3DB2">
        <w:rPr>
          <w:rFonts w:ascii="Garamond" w:eastAsia="Calibri" w:hAnsi="Garamond" w:cs="Times New Roman"/>
          <w:b/>
          <w:bCs/>
          <w:sz w:val="24"/>
          <w:szCs w:val="24"/>
          <w:lang w:eastAsia="en-GB"/>
        </w:rPr>
        <w:t>7</w:t>
      </w:r>
      <w:r w:rsidRPr="004E3DB2">
        <w:rPr>
          <w:rFonts w:ascii="Garamond" w:eastAsia="Calibri" w:hAnsi="Garamond" w:cs="Times New Roman"/>
          <w:b/>
          <w:bCs/>
          <w:sz w:val="24"/>
          <w:szCs w:val="24"/>
          <w:lang w:eastAsia="en-GB"/>
        </w:rPr>
        <w:t>-HU</w:t>
      </w:r>
      <w:r w:rsidRPr="004E3DB2">
        <w:rPr>
          <w:rFonts w:ascii="Garamond" w:eastAsia="Calibri" w:hAnsi="Garamond" w:cs="Times New Roman"/>
          <w:b/>
          <w:sz w:val="24"/>
          <w:szCs w:val="24"/>
          <w:lang w:eastAsia="en-GB"/>
        </w:rPr>
        <w:t xml:space="preserve"> oldal, </w:t>
      </w:r>
      <w:r w:rsidRPr="004E3DB2">
        <w:rPr>
          <w:rFonts w:ascii="Garamond" w:eastAsia="Calibri" w:hAnsi="Garamond" w:cs="Times New Roman"/>
          <w:sz w:val="24"/>
          <w:szCs w:val="24"/>
          <w:lang w:eastAsia="en-GB"/>
        </w:rPr>
        <w:br/>
      </w:r>
      <w:proofErr w:type="gramStart"/>
      <w:r w:rsidRPr="004E3DB2">
        <w:rPr>
          <w:rFonts w:ascii="Garamond" w:eastAsia="Calibri" w:hAnsi="Garamond" w:cs="Times New Roman"/>
          <w:b/>
          <w:sz w:val="24"/>
          <w:szCs w:val="24"/>
          <w:lang w:eastAsia="en-GB"/>
        </w:rPr>
        <w:t>A</w:t>
      </w:r>
      <w:proofErr w:type="gramEnd"/>
      <w:r w:rsidRPr="004E3DB2">
        <w:rPr>
          <w:rFonts w:ascii="Garamond" w:eastAsia="Calibri" w:hAnsi="Garamond" w:cs="Times New Roman"/>
          <w:b/>
          <w:sz w:val="24"/>
          <w:szCs w:val="24"/>
          <w:lang w:eastAsia="en-GB"/>
        </w:rPr>
        <w:t xml:space="preserve"> hirdetmény száma a Hivatalos Lap S sorozatban : </w:t>
      </w:r>
      <w:r w:rsidR="00C6099D" w:rsidRPr="004E3DB2">
        <w:rPr>
          <w:rFonts w:ascii="Garamond" w:eastAsia="Calibri" w:hAnsi="Garamond" w:cs="Times New Roman"/>
          <w:b/>
          <w:bCs/>
          <w:sz w:val="24"/>
          <w:szCs w:val="24"/>
          <w:lang w:eastAsia="en-GB"/>
        </w:rPr>
        <w:t>201</w:t>
      </w:r>
      <w:r w:rsidR="00681EA5" w:rsidRPr="004E3DB2">
        <w:rPr>
          <w:rFonts w:ascii="Garamond" w:eastAsia="Calibri" w:hAnsi="Garamond" w:cs="Times New Roman"/>
          <w:b/>
          <w:bCs/>
          <w:sz w:val="24"/>
          <w:szCs w:val="24"/>
          <w:lang w:eastAsia="en-GB"/>
        </w:rPr>
        <w:t>7</w:t>
      </w:r>
      <w:r w:rsidR="00C6099D" w:rsidRPr="004E3DB2">
        <w:rPr>
          <w:rFonts w:ascii="Garamond" w:eastAsia="Calibri" w:hAnsi="Garamond" w:cs="Times New Roman"/>
          <w:b/>
          <w:bCs/>
          <w:sz w:val="24"/>
          <w:szCs w:val="24"/>
          <w:lang w:eastAsia="en-GB"/>
        </w:rPr>
        <w:t xml:space="preserve">/S </w:t>
      </w:r>
      <w:r w:rsidR="004E3DB2" w:rsidRPr="004E3DB2">
        <w:rPr>
          <w:rFonts w:ascii="Garamond" w:eastAsia="Calibri" w:hAnsi="Garamond" w:cs="Times New Roman"/>
          <w:b/>
          <w:bCs/>
          <w:sz w:val="24"/>
          <w:szCs w:val="24"/>
          <w:lang w:eastAsia="en-GB"/>
        </w:rPr>
        <w:t>173</w:t>
      </w:r>
      <w:r w:rsidR="00C6099D" w:rsidRPr="004E3DB2">
        <w:rPr>
          <w:rFonts w:ascii="Garamond" w:eastAsia="Calibri" w:hAnsi="Garamond" w:cs="Times New Roman"/>
          <w:b/>
          <w:bCs/>
          <w:sz w:val="24"/>
          <w:szCs w:val="24"/>
          <w:lang w:eastAsia="en-GB"/>
        </w:rPr>
        <w:t>-</w:t>
      </w:r>
      <w:r w:rsidR="004E3DB2" w:rsidRPr="004E3DB2">
        <w:rPr>
          <w:rFonts w:ascii="Garamond" w:eastAsia="Calibri" w:hAnsi="Garamond" w:cs="Times New Roman"/>
          <w:b/>
          <w:bCs/>
          <w:sz w:val="24"/>
          <w:szCs w:val="24"/>
          <w:lang w:eastAsia="en-GB"/>
        </w:rPr>
        <w:t>353739</w:t>
      </w:r>
    </w:p>
    <w:p w14:paraId="1393849E" w14:textId="77777777" w:rsidR="00FE6123" w:rsidRPr="000B50FB" w:rsidRDefault="00FE6123" w:rsidP="00FE6123">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Ha az eljárást megindító felhívás nem jelent meg az EU Hivatalos Lapjában, akkor az ajánlatkérő szervnek vagy a közszolgáltató ajánlatkérőnek kell kitöltenie az információt, amely lehetővé teszi a közbeszerzési eljárás egyértelmű azonosítását.</w:t>
      </w:r>
    </w:p>
    <w:p w14:paraId="1D536835" w14:textId="77777777" w:rsidR="00FE6123" w:rsidRPr="000B50FB" w:rsidRDefault="00FE6123" w:rsidP="00FE6123">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 xml:space="preserve">Amennyiben nincs előírva hirdetmény közzététele az </w:t>
      </w:r>
      <w:r w:rsidRPr="000B50FB">
        <w:rPr>
          <w:rFonts w:ascii="Garamond" w:eastAsia="Calibri" w:hAnsi="Garamond" w:cs="Times New Roman"/>
          <w:b/>
          <w:i/>
          <w:sz w:val="24"/>
          <w:szCs w:val="24"/>
          <w:lang w:eastAsia="en-GB"/>
        </w:rPr>
        <w:t>Európai Unió Hivatalos Lapjában</w:t>
      </w:r>
      <w:r w:rsidRPr="000B50FB">
        <w:rPr>
          <w:rFonts w:ascii="Garamond" w:eastAsia="Calibri" w:hAnsi="Garamond" w:cs="Times New Roman"/>
          <w:b/>
          <w:sz w:val="24"/>
          <w:szCs w:val="24"/>
          <w:lang w:eastAsia="en-GB"/>
        </w:rPr>
        <w:t>, kérjük, hogy adjon meg egyéb olyan információt, amely lehetővé teszi a közbeszerzési eljárás egyértelmű azonosítását (pl. nemzeti szintű közzététel hivatkozási adata): [</w:t>
      </w:r>
      <w:proofErr w:type="gramStart"/>
      <w:r w:rsidRPr="000B50FB">
        <w:rPr>
          <w:rFonts w:ascii="Garamond" w:eastAsia="Calibri" w:hAnsi="Garamond" w:cs="Times New Roman"/>
          <w:b/>
          <w:sz w:val="24"/>
          <w:szCs w:val="24"/>
          <w:lang w:eastAsia="en-GB"/>
        </w:rPr>
        <w:t>….</w:t>
      </w:r>
      <w:proofErr w:type="gramEnd"/>
      <w:r w:rsidRPr="000B50FB">
        <w:rPr>
          <w:rFonts w:ascii="Garamond" w:eastAsia="Calibri" w:hAnsi="Garamond" w:cs="Times New Roman"/>
          <w:b/>
          <w:sz w:val="24"/>
          <w:szCs w:val="24"/>
          <w:lang w:eastAsia="en-GB"/>
        </w:rPr>
        <w:t>]</w:t>
      </w:r>
    </w:p>
    <w:p w14:paraId="23D185AF" w14:textId="77777777" w:rsidR="00FE6123" w:rsidRPr="000B50FB" w:rsidRDefault="00FE6123" w:rsidP="00FE6123">
      <w:pPr>
        <w:keepNext/>
        <w:spacing w:before="240" w:after="240" w:line="240" w:lineRule="auto"/>
        <w:jc w:val="center"/>
        <w:rPr>
          <w:rFonts w:ascii="Garamond" w:eastAsia="Calibri" w:hAnsi="Garamond" w:cs="Times New Roman"/>
          <w:b/>
          <w:smallCaps/>
          <w:sz w:val="24"/>
          <w:szCs w:val="24"/>
          <w:lang w:eastAsia="en-GB"/>
        </w:rPr>
      </w:pPr>
      <w:r w:rsidRPr="000B50FB">
        <w:rPr>
          <w:rFonts w:ascii="Garamond" w:eastAsia="Calibri" w:hAnsi="Garamond" w:cs="Times New Roman"/>
          <w:b/>
          <w:smallCaps/>
          <w:sz w:val="24"/>
          <w:szCs w:val="24"/>
          <w:lang w:eastAsia="en-GB"/>
        </w:rPr>
        <w:t>A közbeszerzési eljárásra vonatkozó információk</w:t>
      </w:r>
    </w:p>
    <w:p w14:paraId="3802488A" w14:textId="77777777" w:rsidR="00FE6123" w:rsidRPr="000B50FB" w:rsidRDefault="00FE6123" w:rsidP="00FE6123">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b/>
          <w:sz w:val="24"/>
          <w:szCs w:val="24"/>
          <w:lang w:eastAsia="en-GB"/>
        </w:rPr>
        <w:t xml:space="preserve">Az I. részben előírt információ automatikusan megjelenik, feltéve, hogy a fent említett </w:t>
      </w:r>
      <w:proofErr w:type="spellStart"/>
      <w:r w:rsidRPr="000B50FB">
        <w:rPr>
          <w:rFonts w:ascii="Garamond" w:eastAsia="Calibri" w:hAnsi="Garamond" w:cs="Times New Roman"/>
          <w:b/>
          <w:sz w:val="24"/>
          <w:szCs w:val="24"/>
          <w:lang w:eastAsia="en-GB"/>
        </w:rPr>
        <w:t>ESPD-szolgáltatást</w:t>
      </w:r>
      <w:proofErr w:type="spellEnd"/>
      <w:r w:rsidRPr="000B50FB">
        <w:rPr>
          <w:rFonts w:ascii="Garamond" w:eastAsia="Calibri" w:hAnsi="Garamond" w:cs="Times New Roman"/>
          <w:b/>
          <w:sz w:val="24"/>
          <w:szCs w:val="24"/>
          <w:lang w:eastAsia="en-GB"/>
        </w:rPr>
        <w:t xml:space="preserve"> használják az egységes európai közbeszerzési dokumentum létrehozásához és kitöltéséhez. Ha nem, akkor ezt az információt a gazdasági szereplőnek kell kitöltenie.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FE6123" w:rsidRPr="000B50FB" w14:paraId="3D25763E" w14:textId="77777777" w:rsidTr="00FE6123">
        <w:trPr>
          <w:trHeight w:val="349"/>
        </w:trPr>
        <w:tc>
          <w:tcPr>
            <w:tcW w:w="4644" w:type="dxa"/>
            <w:shd w:val="clear" w:color="auto" w:fill="auto"/>
          </w:tcPr>
          <w:p w14:paraId="4AA5B84A" w14:textId="77777777" w:rsidR="00FE6123" w:rsidRPr="000B50FB" w:rsidRDefault="00FE6123" w:rsidP="00FE6123">
            <w:pPr>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A beszerző azonosítása</w:t>
            </w:r>
            <w:r w:rsidRPr="000B50FB">
              <w:rPr>
                <w:rFonts w:ascii="Garamond" w:eastAsia="Calibri" w:hAnsi="Garamond" w:cs="Times New Roman"/>
                <w:b/>
                <w:sz w:val="24"/>
                <w:szCs w:val="24"/>
                <w:vertAlign w:val="superscript"/>
                <w:lang w:eastAsia="en-GB"/>
              </w:rPr>
              <w:footnoteReference w:id="8"/>
            </w:r>
          </w:p>
        </w:tc>
        <w:tc>
          <w:tcPr>
            <w:tcW w:w="4645" w:type="dxa"/>
            <w:shd w:val="clear" w:color="auto" w:fill="auto"/>
          </w:tcPr>
          <w:p w14:paraId="529BC6C6" w14:textId="77777777" w:rsidR="00FE6123" w:rsidRPr="000B50FB" w:rsidRDefault="00FE6123" w:rsidP="00FE6123">
            <w:pPr>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Válasz:</w:t>
            </w:r>
          </w:p>
        </w:tc>
      </w:tr>
      <w:tr w:rsidR="00FE6123" w:rsidRPr="000B50FB" w14:paraId="5E8FBD23" w14:textId="77777777" w:rsidTr="00FE6123">
        <w:trPr>
          <w:trHeight w:val="349"/>
        </w:trPr>
        <w:tc>
          <w:tcPr>
            <w:tcW w:w="4644" w:type="dxa"/>
            <w:shd w:val="clear" w:color="auto" w:fill="auto"/>
          </w:tcPr>
          <w:p w14:paraId="6135F9F8"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xml:space="preserve">Név: </w:t>
            </w:r>
          </w:p>
        </w:tc>
        <w:tc>
          <w:tcPr>
            <w:tcW w:w="4645" w:type="dxa"/>
            <w:shd w:val="clear" w:color="auto" w:fill="auto"/>
          </w:tcPr>
          <w:p w14:paraId="6EC389F0" w14:textId="77777777" w:rsidR="00FE6123" w:rsidRPr="000B50FB" w:rsidRDefault="0030617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Testnevelési Egyetem</w:t>
            </w:r>
          </w:p>
        </w:tc>
      </w:tr>
      <w:tr w:rsidR="00FE6123" w:rsidRPr="000B50FB" w14:paraId="7FD79578" w14:textId="77777777" w:rsidTr="00FE6123">
        <w:trPr>
          <w:trHeight w:val="485"/>
        </w:trPr>
        <w:tc>
          <w:tcPr>
            <w:tcW w:w="4644" w:type="dxa"/>
            <w:shd w:val="clear" w:color="auto" w:fill="auto"/>
          </w:tcPr>
          <w:p w14:paraId="4B57D8C8" w14:textId="77777777" w:rsidR="00FE6123" w:rsidRPr="000B50FB" w:rsidRDefault="00FE6123" w:rsidP="00FE6123">
            <w:pPr>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Melyik beszerzést érinti?</w:t>
            </w:r>
          </w:p>
        </w:tc>
        <w:tc>
          <w:tcPr>
            <w:tcW w:w="4645" w:type="dxa"/>
            <w:shd w:val="clear" w:color="auto" w:fill="auto"/>
          </w:tcPr>
          <w:p w14:paraId="04244E2C" w14:textId="77777777" w:rsidR="00FE6123" w:rsidRPr="000B50FB" w:rsidRDefault="00FE6123" w:rsidP="00FE6123">
            <w:pPr>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Válasz:</w:t>
            </w:r>
          </w:p>
        </w:tc>
      </w:tr>
      <w:tr w:rsidR="00FE6123" w:rsidRPr="000B50FB" w14:paraId="581D3234" w14:textId="77777777" w:rsidTr="00FE6123">
        <w:trPr>
          <w:trHeight w:val="484"/>
        </w:trPr>
        <w:tc>
          <w:tcPr>
            <w:tcW w:w="4644" w:type="dxa"/>
            <w:shd w:val="clear" w:color="auto" w:fill="auto"/>
          </w:tcPr>
          <w:p w14:paraId="0C8E123C"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lastRenderedPageBreak/>
              <w:t>A közbeszerzés megnevezése vagy rövid ismertetése</w:t>
            </w:r>
            <w:r w:rsidRPr="000B50FB">
              <w:rPr>
                <w:rFonts w:ascii="Garamond" w:eastAsia="Calibri" w:hAnsi="Garamond" w:cs="Times New Roman"/>
                <w:sz w:val="24"/>
                <w:szCs w:val="24"/>
                <w:vertAlign w:val="superscript"/>
                <w:lang w:eastAsia="en-GB"/>
              </w:rPr>
              <w:footnoteReference w:id="9"/>
            </w:r>
            <w:r w:rsidRPr="000B50FB">
              <w:rPr>
                <w:rFonts w:ascii="Garamond" w:eastAsia="Calibri" w:hAnsi="Garamond" w:cs="Times New Roman"/>
                <w:sz w:val="24"/>
                <w:szCs w:val="24"/>
                <w:lang w:eastAsia="en-GB"/>
              </w:rPr>
              <w:t>:</w:t>
            </w:r>
          </w:p>
        </w:tc>
        <w:tc>
          <w:tcPr>
            <w:tcW w:w="4645" w:type="dxa"/>
            <w:shd w:val="clear" w:color="auto" w:fill="auto"/>
          </w:tcPr>
          <w:p w14:paraId="415E422B" w14:textId="77777777" w:rsidR="00FE6123" w:rsidRPr="000B50FB" w:rsidRDefault="00A62BA8"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bCs/>
                <w:sz w:val="24"/>
                <w:szCs w:val="24"/>
                <w:lang w:eastAsia="en-GB"/>
              </w:rPr>
              <w:t>Vállalkozási szerződés az 1527/2016. (IX. 29.) Korm. határozat szerinti infrastruktúra-fejlesztés tervezési és kivitelezési munkáira - Testnevelési Egyetem Továbbképző központ, Velence.</w:t>
            </w:r>
          </w:p>
        </w:tc>
      </w:tr>
      <w:tr w:rsidR="00FE6123" w:rsidRPr="000B50FB" w14:paraId="65A942CB" w14:textId="77777777" w:rsidTr="00FE6123">
        <w:trPr>
          <w:trHeight w:val="484"/>
        </w:trPr>
        <w:tc>
          <w:tcPr>
            <w:tcW w:w="4644" w:type="dxa"/>
            <w:shd w:val="clear" w:color="auto" w:fill="auto"/>
          </w:tcPr>
          <w:p w14:paraId="731BD2C6"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Az ajánlatkérő szerv vagy a közszolgáltató ajánlatkérő által az aktához rendelt hivatkozási szám (</w:t>
            </w:r>
            <w:r w:rsidRPr="000B50FB">
              <w:rPr>
                <w:rFonts w:ascii="Garamond" w:eastAsia="Calibri" w:hAnsi="Garamond" w:cs="Times New Roman"/>
                <w:i/>
                <w:sz w:val="24"/>
                <w:szCs w:val="24"/>
                <w:lang w:eastAsia="en-GB"/>
              </w:rPr>
              <w:t>adott esetben</w:t>
            </w:r>
            <w:r w:rsidRPr="000B50FB">
              <w:rPr>
                <w:rFonts w:ascii="Garamond" w:eastAsia="Calibri" w:hAnsi="Garamond" w:cs="Times New Roman"/>
                <w:sz w:val="24"/>
                <w:szCs w:val="24"/>
                <w:lang w:eastAsia="en-GB"/>
              </w:rPr>
              <w:t>)</w:t>
            </w:r>
            <w:r w:rsidRPr="000B50FB">
              <w:rPr>
                <w:rFonts w:ascii="Garamond" w:eastAsia="Calibri" w:hAnsi="Garamond" w:cs="Times New Roman"/>
                <w:sz w:val="24"/>
                <w:szCs w:val="24"/>
                <w:vertAlign w:val="superscript"/>
                <w:lang w:eastAsia="en-GB"/>
              </w:rPr>
              <w:footnoteReference w:id="10"/>
            </w:r>
            <w:r w:rsidRPr="000B50FB">
              <w:rPr>
                <w:rFonts w:ascii="Garamond" w:eastAsia="Calibri" w:hAnsi="Garamond" w:cs="Times New Roman"/>
                <w:sz w:val="24"/>
                <w:szCs w:val="24"/>
                <w:lang w:eastAsia="en-GB"/>
              </w:rPr>
              <w:t>:</w:t>
            </w:r>
          </w:p>
        </w:tc>
        <w:tc>
          <w:tcPr>
            <w:tcW w:w="4645" w:type="dxa"/>
            <w:shd w:val="clear" w:color="auto" w:fill="auto"/>
          </w:tcPr>
          <w:p w14:paraId="0D71E6A0"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w:t>
            </w:r>
          </w:p>
        </w:tc>
      </w:tr>
    </w:tbl>
    <w:p w14:paraId="29744834" w14:textId="77777777" w:rsidR="00FE6123" w:rsidRPr="000B50FB" w:rsidRDefault="00FE6123" w:rsidP="00FE6123">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b/>
          <w:sz w:val="24"/>
          <w:szCs w:val="24"/>
          <w:lang w:eastAsia="en-GB"/>
        </w:rPr>
        <w:t>Az egységes európai közbeszerzési dokumentum minden szakaszában az összes egyéb információt a gazdasági szereplőnek kell kitöltenie.</w:t>
      </w:r>
    </w:p>
    <w:p w14:paraId="6D02C04A" w14:textId="77777777" w:rsidR="00FE6123" w:rsidRPr="000B50FB" w:rsidRDefault="00FE6123" w:rsidP="00FE6123">
      <w:pPr>
        <w:keepNext/>
        <w:spacing w:before="120" w:after="360" w:line="240" w:lineRule="auto"/>
        <w:jc w:val="center"/>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II. rész: A gazdasági szereplőre vonatkozó információk</w:t>
      </w:r>
    </w:p>
    <w:p w14:paraId="1D97C913" w14:textId="77777777" w:rsidR="00FE6123" w:rsidRPr="000B50FB" w:rsidRDefault="00FE6123" w:rsidP="00FE6123">
      <w:pPr>
        <w:keepNext/>
        <w:spacing w:before="120" w:after="360" w:line="240" w:lineRule="auto"/>
        <w:jc w:val="center"/>
        <w:rPr>
          <w:rFonts w:ascii="Garamond" w:eastAsia="Calibri" w:hAnsi="Garamond" w:cs="Times New Roman"/>
          <w:b/>
          <w:smallCaps/>
          <w:sz w:val="24"/>
          <w:szCs w:val="24"/>
          <w:lang w:eastAsia="en-GB"/>
        </w:rPr>
      </w:pPr>
      <w:r w:rsidRPr="000B50FB">
        <w:rPr>
          <w:rFonts w:ascii="Garamond" w:eastAsia="Calibri" w:hAnsi="Garamond" w:cs="Times New Roman"/>
          <w:b/>
          <w:smallCaps/>
          <w:sz w:val="24"/>
          <w:szCs w:val="24"/>
          <w:lang w:eastAsia="en-GB"/>
        </w:rPr>
        <w:t>A: A gazdasági szereplőre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FE6123" w:rsidRPr="000B50FB" w14:paraId="7091091C" w14:textId="77777777" w:rsidTr="00FE6123">
        <w:tc>
          <w:tcPr>
            <w:tcW w:w="4644" w:type="dxa"/>
            <w:shd w:val="clear" w:color="auto" w:fill="auto"/>
          </w:tcPr>
          <w:p w14:paraId="6309B0D9" w14:textId="77777777" w:rsidR="00FE6123" w:rsidRPr="000B50FB" w:rsidRDefault="00FE6123" w:rsidP="00FE6123">
            <w:pPr>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Azonosítás:</w:t>
            </w:r>
          </w:p>
        </w:tc>
        <w:tc>
          <w:tcPr>
            <w:tcW w:w="4645" w:type="dxa"/>
            <w:shd w:val="clear" w:color="auto" w:fill="auto"/>
          </w:tcPr>
          <w:p w14:paraId="05D25199" w14:textId="77777777" w:rsidR="00FE6123" w:rsidRPr="000B50FB" w:rsidRDefault="00FE6123" w:rsidP="00FE6123">
            <w:pPr>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Válasz:</w:t>
            </w:r>
          </w:p>
        </w:tc>
      </w:tr>
      <w:tr w:rsidR="00FE6123" w:rsidRPr="000B50FB" w14:paraId="4CAE8C83" w14:textId="77777777" w:rsidTr="00FE6123">
        <w:tc>
          <w:tcPr>
            <w:tcW w:w="4644" w:type="dxa"/>
            <w:shd w:val="clear" w:color="auto" w:fill="auto"/>
          </w:tcPr>
          <w:p w14:paraId="07176FA9" w14:textId="77777777" w:rsidR="00FE6123" w:rsidRPr="000B50FB" w:rsidRDefault="00FE6123" w:rsidP="00FE6123">
            <w:pPr>
              <w:spacing w:before="120" w:after="120" w:line="240" w:lineRule="auto"/>
              <w:ind w:left="850" w:hanging="850"/>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Név:</w:t>
            </w:r>
          </w:p>
        </w:tc>
        <w:tc>
          <w:tcPr>
            <w:tcW w:w="4645" w:type="dxa"/>
            <w:shd w:val="clear" w:color="auto" w:fill="auto"/>
          </w:tcPr>
          <w:p w14:paraId="29235CDE"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w:t>
            </w:r>
          </w:p>
        </w:tc>
      </w:tr>
      <w:tr w:rsidR="00FE6123" w:rsidRPr="000B50FB" w14:paraId="09650534" w14:textId="77777777" w:rsidTr="00FE6123">
        <w:trPr>
          <w:trHeight w:val="1372"/>
        </w:trPr>
        <w:tc>
          <w:tcPr>
            <w:tcW w:w="4644" w:type="dxa"/>
            <w:shd w:val="clear" w:color="auto" w:fill="auto"/>
          </w:tcPr>
          <w:p w14:paraId="5F514B97"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proofErr w:type="spellStart"/>
            <w:r w:rsidRPr="000B50FB">
              <w:rPr>
                <w:rFonts w:ascii="Garamond" w:eastAsia="Calibri" w:hAnsi="Garamond" w:cs="Times New Roman"/>
                <w:sz w:val="24"/>
                <w:szCs w:val="24"/>
                <w:lang w:eastAsia="en-GB"/>
              </w:rPr>
              <w:t>Héaazonosító</w:t>
            </w:r>
            <w:proofErr w:type="spellEnd"/>
            <w:r w:rsidRPr="000B50FB">
              <w:rPr>
                <w:rFonts w:ascii="Garamond" w:eastAsia="Calibri" w:hAnsi="Garamond" w:cs="Times New Roman"/>
                <w:sz w:val="24"/>
                <w:szCs w:val="24"/>
                <w:lang w:eastAsia="en-GB"/>
              </w:rPr>
              <w:t xml:space="preserve"> szám (uniós adószám), adott esetben:</w:t>
            </w:r>
          </w:p>
          <w:p w14:paraId="4CCDBD11"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xml:space="preserve">Ha nincs </w:t>
            </w:r>
            <w:proofErr w:type="spellStart"/>
            <w:r w:rsidRPr="000B50FB">
              <w:rPr>
                <w:rFonts w:ascii="Garamond" w:eastAsia="Calibri" w:hAnsi="Garamond" w:cs="Times New Roman"/>
                <w:sz w:val="24"/>
                <w:szCs w:val="24"/>
                <w:lang w:eastAsia="en-GB"/>
              </w:rPr>
              <w:t>héaazonosító</w:t>
            </w:r>
            <w:proofErr w:type="spellEnd"/>
            <w:r w:rsidRPr="000B50FB">
              <w:rPr>
                <w:rFonts w:ascii="Garamond" w:eastAsia="Calibri" w:hAnsi="Garamond" w:cs="Times New Roman"/>
                <w:sz w:val="24"/>
                <w:szCs w:val="24"/>
                <w:lang w:eastAsia="en-GB"/>
              </w:rPr>
              <w:t xml:space="preserve"> szám, kérjük egyéb nemzeti azonosító szám feltüntetését, adott esetben, ha szükséges.</w:t>
            </w:r>
          </w:p>
        </w:tc>
        <w:tc>
          <w:tcPr>
            <w:tcW w:w="4645" w:type="dxa"/>
            <w:shd w:val="clear" w:color="auto" w:fill="auto"/>
          </w:tcPr>
          <w:p w14:paraId="0BDB0D85"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w:t>
            </w:r>
          </w:p>
          <w:p w14:paraId="6DA260B6"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w:t>
            </w:r>
          </w:p>
        </w:tc>
      </w:tr>
      <w:tr w:rsidR="00FE6123" w:rsidRPr="000B50FB" w14:paraId="3530FB78" w14:textId="77777777" w:rsidTr="00FE6123">
        <w:tc>
          <w:tcPr>
            <w:tcW w:w="4644" w:type="dxa"/>
            <w:shd w:val="clear" w:color="auto" w:fill="auto"/>
          </w:tcPr>
          <w:p w14:paraId="038562B4"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xml:space="preserve">Postai cím: </w:t>
            </w:r>
          </w:p>
        </w:tc>
        <w:tc>
          <w:tcPr>
            <w:tcW w:w="4645" w:type="dxa"/>
            <w:shd w:val="clear" w:color="auto" w:fill="auto"/>
          </w:tcPr>
          <w:p w14:paraId="2F283975"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w:t>
            </w:r>
          </w:p>
        </w:tc>
      </w:tr>
      <w:tr w:rsidR="00FE6123" w:rsidRPr="000B50FB" w14:paraId="0AC6D63B" w14:textId="77777777" w:rsidTr="00FE6123">
        <w:trPr>
          <w:trHeight w:val="2002"/>
        </w:trPr>
        <w:tc>
          <w:tcPr>
            <w:tcW w:w="4644" w:type="dxa"/>
            <w:shd w:val="clear" w:color="auto" w:fill="auto"/>
          </w:tcPr>
          <w:p w14:paraId="332C0CC0"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Kapcsolattartó személy vagy személyek</w:t>
            </w:r>
            <w:r w:rsidRPr="000B50FB">
              <w:rPr>
                <w:rFonts w:ascii="Garamond" w:eastAsia="Calibri" w:hAnsi="Garamond" w:cs="Times New Roman"/>
                <w:sz w:val="24"/>
                <w:szCs w:val="24"/>
                <w:vertAlign w:val="superscript"/>
                <w:lang w:eastAsia="en-GB"/>
              </w:rPr>
              <w:footnoteReference w:id="11"/>
            </w:r>
            <w:r w:rsidRPr="000B50FB">
              <w:rPr>
                <w:rFonts w:ascii="Garamond" w:eastAsia="Calibri" w:hAnsi="Garamond" w:cs="Times New Roman"/>
                <w:sz w:val="24"/>
                <w:szCs w:val="24"/>
                <w:lang w:eastAsia="en-GB"/>
              </w:rPr>
              <w:t>:</w:t>
            </w:r>
          </w:p>
          <w:p w14:paraId="3BF1F9A4"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Telefon:</w:t>
            </w:r>
          </w:p>
          <w:p w14:paraId="4D02E4E4"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E-mail cím:</w:t>
            </w:r>
          </w:p>
          <w:p w14:paraId="0313D047"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Internetcím (</w:t>
            </w:r>
            <w:r w:rsidRPr="000B50FB">
              <w:rPr>
                <w:rFonts w:ascii="Garamond" w:eastAsia="Calibri" w:hAnsi="Garamond" w:cs="Times New Roman"/>
                <w:i/>
                <w:sz w:val="24"/>
                <w:szCs w:val="24"/>
                <w:lang w:eastAsia="en-GB"/>
              </w:rPr>
              <w:t>adott esetben</w:t>
            </w:r>
            <w:r w:rsidRPr="000B50FB">
              <w:rPr>
                <w:rFonts w:ascii="Garamond" w:eastAsia="Calibri" w:hAnsi="Garamond" w:cs="Times New Roman"/>
                <w:sz w:val="24"/>
                <w:szCs w:val="24"/>
                <w:lang w:eastAsia="en-GB"/>
              </w:rPr>
              <w:t>):</w:t>
            </w:r>
          </w:p>
        </w:tc>
        <w:tc>
          <w:tcPr>
            <w:tcW w:w="4645" w:type="dxa"/>
            <w:shd w:val="clear" w:color="auto" w:fill="auto"/>
          </w:tcPr>
          <w:p w14:paraId="2A29F847"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w:t>
            </w:r>
          </w:p>
          <w:p w14:paraId="27269663"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w:t>
            </w:r>
          </w:p>
          <w:p w14:paraId="0E640F3D"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w:t>
            </w:r>
          </w:p>
          <w:p w14:paraId="2FA93E46"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w:t>
            </w:r>
          </w:p>
        </w:tc>
      </w:tr>
      <w:tr w:rsidR="00FE6123" w:rsidRPr="000B50FB" w14:paraId="4EC702E3" w14:textId="77777777" w:rsidTr="00FE6123">
        <w:tc>
          <w:tcPr>
            <w:tcW w:w="4644" w:type="dxa"/>
            <w:shd w:val="clear" w:color="auto" w:fill="auto"/>
          </w:tcPr>
          <w:p w14:paraId="09153DE6" w14:textId="77777777" w:rsidR="00FE6123" w:rsidRPr="000B50FB" w:rsidRDefault="00FE6123" w:rsidP="00FE6123">
            <w:pPr>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Általános információ:</w:t>
            </w:r>
          </w:p>
        </w:tc>
        <w:tc>
          <w:tcPr>
            <w:tcW w:w="4645" w:type="dxa"/>
            <w:shd w:val="clear" w:color="auto" w:fill="auto"/>
          </w:tcPr>
          <w:p w14:paraId="0EF45755" w14:textId="77777777" w:rsidR="00FE6123" w:rsidRPr="000B50FB" w:rsidRDefault="00FE6123" w:rsidP="00FE6123">
            <w:pPr>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Válasz:</w:t>
            </w:r>
          </w:p>
        </w:tc>
      </w:tr>
      <w:tr w:rsidR="00FE6123" w:rsidRPr="000B50FB" w14:paraId="0C412578" w14:textId="77777777" w:rsidTr="00FE6123">
        <w:tc>
          <w:tcPr>
            <w:tcW w:w="4644" w:type="dxa"/>
            <w:shd w:val="clear" w:color="auto" w:fill="auto"/>
          </w:tcPr>
          <w:p w14:paraId="43C6A258"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A gazdasági szereplő mikro-, kis- vagy középvállalkozás</w:t>
            </w:r>
            <w:r w:rsidRPr="000B50FB">
              <w:rPr>
                <w:rFonts w:ascii="Garamond" w:eastAsia="Calibri" w:hAnsi="Garamond" w:cs="Times New Roman"/>
                <w:sz w:val="24"/>
                <w:szCs w:val="24"/>
                <w:vertAlign w:val="superscript"/>
                <w:lang w:eastAsia="en-GB"/>
              </w:rPr>
              <w:footnoteReference w:id="12"/>
            </w:r>
            <w:r w:rsidRPr="000B50FB">
              <w:rPr>
                <w:rFonts w:ascii="Garamond" w:eastAsia="Calibri" w:hAnsi="Garamond" w:cs="Times New Roman"/>
                <w:sz w:val="24"/>
                <w:szCs w:val="24"/>
                <w:lang w:eastAsia="en-GB"/>
              </w:rPr>
              <w:t>?</w:t>
            </w:r>
          </w:p>
        </w:tc>
        <w:tc>
          <w:tcPr>
            <w:tcW w:w="4645" w:type="dxa"/>
            <w:shd w:val="clear" w:color="auto" w:fill="auto"/>
          </w:tcPr>
          <w:p w14:paraId="364EE8AE"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Igen [] Nem</w:t>
            </w:r>
          </w:p>
        </w:tc>
      </w:tr>
      <w:tr w:rsidR="00FE6123" w:rsidRPr="000B50FB" w14:paraId="2C9B42AE" w14:textId="77777777" w:rsidTr="00FE6123">
        <w:tc>
          <w:tcPr>
            <w:tcW w:w="4644" w:type="dxa"/>
            <w:shd w:val="clear" w:color="auto" w:fill="auto"/>
          </w:tcPr>
          <w:p w14:paraId="3A47204C"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b/>
                <w:sz w:val="24"/>
                <w:szCs w:val="24"/>
                <w:lang w:eastAsia="en-GB"/>
              </w:rPr>
              <w:lastRenderedPageBreak/>
              <w:t>Csak ha a közbeszerzés fenntartott</w:t>
            </w:r>
            <w:r w:rsidRPr="000B50FB">
              <w:rPr>
                <w:rFonts w:ascii="Garamond" w:eastAsia="Calibri" w:hAnsi="Garamond" w:cs="Times New Roman"/>
                <w:b/>
                <w:sz w:val="24"/>
                <w:szCs w:val="24"/>
                <w:vertAlign w:val="superscript"/>
                <w:lang w:eastAsia="en-GB"/>
              </w:rPr>
              <w:footnoteReference w:id="13"/>
            </w:r>
            <w:r w:rsidRPr="000B50FB">
              <w:rPr>
                <w:rFonts w:ascii="Garamond" w:eastAsia="Calibri" w:hAnsi="Garamond" w:cs="Times New Roman"/>
                <w:b/>
                <w:sz w:val="24"/>
                <w:szCs w:val="24"/>
                <w:lang w:eastAsia="en-GB"/>
              </w:rPr>
              <w:t xml:space="preserve">: </w:t>
            </w:r>
            <w:r w:rsidRPr="000B50FB">
              <w:rPr>
                <w:rFonts w:ascii="Garamond" w:eastAsia="Calibri" w:hAnsi="Garamond" w:cs="Times New Roman"/>
                <w:sz w:val="24"/>
                <w:szCs w:val="24"/>
                <w:lang w:eastAsia="en-GB"/>
              </w:rPr>
              <w:t>A gazdasági szereplő védett műhely, szociális vállalkozás</w:t>
            </w:r>
            <w:r w:rsidRPr="000B50FB">
              <w:rPr>
                <w:rFonts w:ascii="Garamond" w:eastAsia="Calibri" w:hAnsi="Garamond" w:cs="Times New Roman"/>
                <w:sz w:val="24"/>
                <w:szCs w:val="24"/>
                <w:vertAlign w:val="superscript"/>
                <w:lang w:eastAsia="en-GB"/>
              </w:rPr>
              <w:footnoteReference w:id="14"/>
            </w:r>
            <w:r w:rsidRPr="000B50FB">
              <w:rPr>
                <w:rFonts w:ascii="Garamond" w:eastAsia="Calibri" w:hAnsi="Garamond" w:cs="Times New Roman"/>
                <w:sz w:val="24"/>
                <w:szCs w:val="24"/>
                <w:lang w:eastAsia="en-GB"/>
              </w:rPr>
              <w:t xml:space="preserve"> vagy védett munkahely-teremtési programok keretében fogja teljesíteni a szerződést?</w:t>
            </w:r>
            <w:r w:rsidRPr="000B50FB">
              <w:rPr>
                <w:rFonts w:ascii="Garamond" w:eastAsia="Calibri" w:hAnsi="Garamond" w:cs="Times New Roman"/>
                <w:sz w:val="24"/>
                <w:szCs w:val="24"/>
                <w:lang w:eastAsia="en-GB"/>
              </w:rPr>
              <w:br/>
            </w:r>
            <w:r w:rsidRPr="000B50FB">
              <w:rPr>
                <w:rFonts w:ascii="Garamond" w:eastAsia="Calibri" w:hAnsi="Garamond" w:cs="Times New Roman"/>
                <w:b/>
                <w:sz w:val="24"/>
                <w:szCs w:val="24"/>
                <w:lang w:eastAsia="en-GB"/>
              </w:rPr>
              <w:t>Ha igen,</w:t>
            </w:r>
            <w:r w:rsidRPr="000B50FB">
              <w:rPr>
                <w:rFonts w:ascii="Garamond" w:eastAsia="Calibri" w:hAnsi="Garamond" w:cs="Times New Roman"/>
                <w:sz w:val="24"/>
                <w:szCs w:val="24"/>
                <w:lang w:eastAsia="en-GB"/>
              </w:rPr>
              <w:br/>
              <w:t>mi a fogyatékossággal élő vagy hátrányos helyzetű munkavállalók százalékos aránya?</w:t>
            </w:r>
            <w:r w:rsidRPr="000B50FB">
              <w:rPr>
                <w:rFonts w:ascii="Garamond" w:eastAsia="Calibri" w:hAnsi="Garamond" w:cs="Times New Roman"/>
                <w:sz w:val="24"/>
                <w:szCs w:val="24"/>
                <w:lang w:eastAsia="en-GB"/>
              </w:rPr>
              <w:br/>
              <w:t>Ha szükséges, kérjük, adja meg, hogy az érintett munkavállalók a fogyatékossággal élő vagy hátrányos helyzetű munkavállalók mely kategóriájába vagy kategóriáiba tartoznak.</w:t>
            </w:r>
          </w:p>
        </w:tc>
        <w:tc>
          <w:tcPr>
            <w:tcW w:w="4645" w:type="dxa"/>
            <w:shd w:val="clear" w:color="auto" w:fill="auto"/>
          </w:tcPr>
          <w:p w14:paraId="55AEC3D2"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Igen [] Nem</w:t>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t>[…]</w:t>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t>[</w:t>
            </w:r>
            <w:proofErr w:type="gramStart"/>
            <w:r w:rsidRPr="000B50FB">
              <w:rPr>
                <w:rFonts w:ascii="Garamond" w:eastAsia="Calibri" w:hAnsi="Garamond" w:cs="Times New Roman"/>
                <w:sz w:val="24"/>
                <w:szCs w:val="24"/>
                <w:lang w:eastAsia="en-GB"/>
              </w:rPr>
              <w:t>….</w:t>
            </w:r>
            <w:proofErr w:type="gramEnd"/>
            <w:r w:rsidRPr="000B50FB">
              <w:rPr>
                <w:rFonts w:ascii="Garamond" w:eastAsia="Calibri" w:hAnsi="Garamond" w:cs="Times New Roman"/>
                <w:sz w:val="24"/>
                <w:szCs w:val="24"/>
                <w:lang w:eastAsia="en-GB"/>
              </w:rPr>
              <w:t>]</w:t>
            </w:r>
            <w:r w:rsidRPr="000B50FB">
              <w:rPr>
                <w:rFonts w:ascii="Garamond" w:eastAsia="Calibri" w:hAnsi="Garamond" w:cs="Times New Roman"/>
                <w:sz w:val="24"/>
                <w:szCs w:val="24"/>
                <w:lang w:eastAsia="en-GB"/>
              </w:rPr>
              <w:br/>
            </w:r>
          </w:p>
        </w:tc>
      </w:tr>
      <w:tr w:rsidR="00FE6123" w:rsidRPr="000B50FB" w14:paraId="4430A663" w14:textId="77777777" w:rsidTr="00FE6123">
        <w:tc>
          <w:tcPr>
            <w:tcW w:w="4644" w:type="dxa"/>
            <w:shd w:val="clear" w:color="auto" w:fill="auto"/>
          </w:tcPr>
          <w:p w14:paraId="5B59DC8F"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Adott esetben, a gazdasági szereplő szerepel-e az elismert gazdasági szereplők hivatalos jegyzékében, vagy rendelkezik-e azzal egyenértékű igazolással (pl. nemzeti (elő</w:t>
            </w:r>
            <w:proofErr w:type="gramStart"/>
            <w:r w:rsidRPr="000B50FB">
              <w:rPr>
                <w:rFonts w:ascii="Garamond" w:eastAsia="Calibri" w:hAnsi="Garamond" w:cs="Times New Roman"/>
                <w:sz w:val="24"/>
                <w:szCs w:val="24"/>
                <w:lang w:eastAsia="en-GB"/>
              </w:rPr>
              <w:t>)minősítési</w:t>
            </w:r>
            <w:proofErr w:type="gramEnd"/>
            <w:r w:rsidRPr="000B50FB">
              <w:rPr>
                <w:rFonts w:ascii="Garamond" w:eastAsia="Calibri" w:hAnsi="Garamond" w:cs="Times New Roman"/>
                <w:sz w:val="24"/>
                <w:szCs w:val="24"/>
                <w:lang w:eastAsia="en-GB"/>
              </w:rPr>
              <w:t xml:space="preserve"> rendszer keretében)?</w:t>
            </w:r>
          </w:p>
        </w:tc>
        <w:tc>
          <w:tcPr>
            <w:tcW w:w="4645" w:type="dxa"/>
            <w:shd w:val="clear" w:color="auto" w:fill="auto"/>
          </w:tcPr>
          <w:p w14:paraId="216F4181"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Igen [] Nem [] Nem alkalmazható</w:t>
            </w:r>
          </w:p>
        </w:tc>
      </w:tr>
      <w:tr w:rsidR="00FE6123" w:rsidRPr="000B50FB" w14:paraId="503F5FE7" w14:textId="77777777" w:rsidTr="00FE6123">
        <w:tc>
          <w:tcPr>
            <w:tcW w:w="4644" w:type="dxa"/>
            <w:shd w:val="clear" w:color="auto" w:fill="auto"/>
          </w:tcPr>
          <w:p w14:paraId="196C0A78"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b/>
                <w:sz w:val="24"/>
                <w:szCs w:val="24"/>
                <w:lang w:eastAsia="en-GB"/>
              </w:rPr>
              <w:t>Ha igen:</w:t>
            </w:r>
          </w:p>
          <w:p w14:paraId="60DA63A6" w14:textId="77777777" w:rsidR="00FE6123" w:rsidRPr="000B50FB" w:rsidRDefault="00FE6123" w:rsidP="00FE6123">
            <w:pPr>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 xml:space="preserve">Kérjük, válaszolja meg e szakasz további részeit, e rész B. szakaszát és amennyiben releváns, e rész C. szakaszát, adott esetben töltse ki az V. részt, valamint mindenképpen töltse ki és írja alá a VI. részt. </w:t>
            </w:r>
          </w:p>
          <w:p w14:paraId="352DD124"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proofErr w:type="gramStart"/>
            <w:r w:rsidRPr="000B50FB">
              <w:rPr>
                <w:rFonts w:ascii="Garamond" w:eastAsia="Calibri" w:hAnsi="Garamond" w:cs="Times New Roman"/>
                <w:sz w:val="24"/>
                <w:szCs w:val="24"/>
                <w:lang w:eastAsia="en-GB"/>
              </w:rPr>
              <w:t>a) Kérjük, adott esetben adja meg a jegyzék vagy az igazolás nevét és a vonatkozó nyilvántartási vagy igazolási számot:</w:t>
            </w:r>
            <w:r w:rsidRPr="000B50FB">
              <w:rPr>
                <w:rFonts w:ascii="Garamond" w:eastAsia="Calibri" w:hAnsi="Garamond" w:cs="Times New Roman"/>
                <w:sz w:val="24"/>
                <w:szCs w:val="24"/>
                <w:lang w:eastAsia="en-GB"/>
              </w:rPr>
              <w:br/>
              <w:t>b) Ha a felvételről szóló igazolás vagy tanúsítvány elektronikusan elérhető, kérjük, tüntesse fel:</w:t>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t>c) Kérjük, tüntesse fel a referenciákat, amelyeken a felvétel vagy a tanúsítás alapul, és adott esetben a hivatalos jegyzékben elért minősítést</w:t>
            </w:r>
            <w:r w:rsidRPr="000B50FB">
              <w:rPr>
                <w:rFonts w:ascii="Garamond" w:eastAsia="Calibri" w:hAnsi="Garamond" w:cs="Times New Roman"/>
                <w:sz w:val="24"/>
                <w:szCs w:val="24"/>
                <w:vertAlign w:val="superscript"/>
                <w:lang w:eastAsia="en-GB"/>
              </w:rPr>
              <w:footnoteReference w:id="15"/>
            </w:r>
            <w:r w:rsidRPr="000B50FB">
              <w:rPr>
                <w:rFonts w:ascii="Garamond" w:eastAsia="Calibri" w:hAnsi="Garamond" w:cs="Times New Roman"/>
                <w:sz w:val="24"/>
                <w:szCs w:val="24"/>
                <w:lang w:eastAsia="en-GB"/>
              </w:rPr>
              <w:t>:</w:t>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lastRenderedPageBreak/>
              <w:t>d) A felvétel vagy a tanúsítás az összes előírt kiválasztási szempontra kiterjed?</w:t>
            </w:r>
            <w:proofErr w:type="gramEnd"/>
            <w:r w:rsidRPr="000B50FB">
              <w:rPr>
                <w:rFonts w:ascii="Garamond" w:eastAsia="Calibri" w:hAnsi="Garamond" w:cs="Times New Roman"/>
                <w:sz w:val="24"/>
                <w:szCs w:val="24"/>
                <w:lang w:eastAsia="en-GB"/>
              </w:rPr>
              <w:br/>
            </w:r>
            <w:proofErr w:type="gramStart"/>
            <w:r w:rsidRPr="000B50FB">
              <w:rPr>
                <w:rFonts w:ascii="Garamond" w:eastAsia="Calibri" w:hAnsi="Garamond" w:cs="Times New Roman"/>
                <w:b/>
                <w:sz w:val="24"/>
                <w:szCs w:val="24"/>
                <w:lang w:eastAsia="en-GB"/>
              </w:rPr>
              <w:t>Ha nem:</w:t>
            </w:r>
            <w:r w:rsidRPr="000B50FB">
              <w:rPr>
                <w:rFonts w:ascii="Garamond" w:eastAsia="Calibri" w:hAnsi="Garamond" w:cs="Times New Roman"/>
                <w:sz w:val="24"/>
                <w:szCs w:val="24"/>
                <w:lang w:eastAsia="en-GB"/>
              </w:rPr>
              <w:br/>
            </w:r>
            <w:r w:rsidRPr="000B50FB">
              <w:rPr>
                <w:rFonts w:ascii="Garamond" w:eastAsia="Calibri" w:hAnsi="Garamond" w:cs="Times New Roman"/>
                <w:b/>
                <w:sz w:val="24"/>
                <w:szCs w:val="24"/>
                <w:u w:val="single"/>
                <w:lang w:eastAsia="en-GB"/>
              </w:rPr>
              <w:t xml:space="preserve">Ezen kívül kérjük, hogy </w:t>
            </w:r>
            <w:r w:rsidRPr="000B50FB">
              <w:rPr>
                <w:rFonts w:ascii="Garamond" w:eastAsia="Calibri" w:hAnsi="Garamond" w:cs="Times New Roman"/>
                <w:b/>
                <w:i/>
                <w:sz w:val="24"/>
                <w:szCs w:val="24"/>
                <w:u w:val="single"/>
                <w:lang w:eastAsia="en-GB"/>
              </w:rPr>
              <w:t>KIZÁRÓLAG</w:t>
            </w:r>
            <w:r w:rsidRPr="000B50FB">
              <w:rPr>
                <w:rFonts w:ascii="Garamond" w:eastAsia="Calibri" w:hAnsi="Garamond" w:cs="Times New Roman"/>
                <w:b/>
                <w:sz w:val="24"/>
                <w:szCs w:val="24"/>
                <w:u w:val="single"/>
                <w:lang w:eastAsia="en-GB"/>
              </w:rPr>
              <w:t xml:space="preserve"> akkor töltse ki a hiányzó információt a IV. rész A., B., C. vagy D. szakaszában az esettől függően,</w:t>
            </w:r>
            <w:r w:rsidRPr="000B50FB">
              <w:rPr>
                <w:rFonts w:ascii="Garamond" w:eastAsia="Calibri" w:hAnsi="Garamond" w:cs="Times New Roman"/>
                <w:sz w:val="24"/>
                <w:szCs w:val="24"/>
                <w:lang w:eastAsia="en-GB"/>
              </w:rPr>
              <w:br/>
            </w:r>
            <w:r w:rsidRPr="000B50FB">
              <w:rPr>
                <w:rFonts w:ascii="Garamond" w:eastAsia="Calibri" w:hAnsi="Garamond" w:cs="Times New Roman"/>
                <w:b/>
                <w:i/>
                <w:sz w:val="24"/>
                <w:szCs w:val="24"/>
                <w:lang w:eastAsia="en-GB"/>
              </w:rPr>
              <w:t>ha a vonatkozó hirdetmény vagy közbeszerzési dokumentumok ezt előírják:</w:t>
            </w:r>
            <w:r w:rsidRPr="000B50FB">
              <w:rPr>
                <w:rFonts w:ascii="Garamond" w:eastAsia="Calibri" w:hAnsi="Garamond" w:cs="Times New Roman"/>
                <w:sz w:val="24"/>
                <w:szCs w:val="24"/>
                <w:lang w:eastAsia="en-GB"/>
              </w:rPr>
              <w:br/>
              <w:t xml:space="preserve">e) A gazdasági szereplő tud-e </w:t>
            </w:r>
            <w:r w:rsidRPr="000B50FB">
              <w:rPr>
                <w:rFonts w:ascii="Garamond" w:eastAsia="Calibri" w:hAnsi="Garamond" w:cs="Times New Roman"/>
                <w:b/>
                <w:sz w:val="24"/>
                <w:szCs w:val="24"/>
                <w:lang w:eastAsia="en-GB"/>
              </w:rPr>
              <w:t>igazolást</w:t>
            </w:r>
            <w:r w:rsidRPr="000B50FB">
              <w:rPr>
                <w:rFonts w:ascii="Garamond" w:eastAsia="Calibri" w:hAnsi="Garamond" w:cs="Times New Roman"/>
                <w:sz w:val="24"/>
                <w:szCs w:val="24"/>
                <w:lang w:eastAsia="en-GB"/>
              </w:rPr>
              <w:t xml:space="preserve"> adni a társadalombiztosítási járulékok és adók megfizetéséről, vagy meg tudja-e adni azt az információt, amely lehetővé teszi az ajánlatkérő szerv vagy a közszolgáltató ajánlatkérő számára, hogy közvetlenül beszerezze azt bármely tagország díjmentesen hozzáférhető nemzeti adatbázisából?</w:t>
            </w:r>
            <w:proofErr w:type="gramEnd"/>
            <w:r w:rsidRPr="000B50FB">
              <w:rPr>
                <w:rFonts w:ascii="Garamond" w:eastAsia="Calibri" w:hAnsi="Garamond" w:cs="Times New Roman"/>
                <w:sz w:val="24"/>
                <w:szCs w:val="24"/>
                <w:lang w:eastAsia="en-GB"/>
              </w:rPr>
              <w:br/>
              <w:t xml:space="preserve">Ha a vonatkozó információ elektronikusan elérhető, kérjük, adja meg a következő információkat: </w:t>
            </w:r>
          </w:p>
        </w:tc>
        <w:tc>
          <w:tcPr>
            <w:tcW w:w="4645" w:type="dxa"/>
            <w:shd w:val="clear" w:color="auto" w:fill="auto"/>
          </w:tcPr>
          <w:p w14:paraId="39BD12E4"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lastRenderedPageBreak/>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t>a) [</w:t>
            </w:r>
            <w:proofErr w:type="gramStart"/>
            <w:r w:rsidRPr="000B50FB">
              <w:rPr>
                <w:rFonts w:ascii="Garamond" w:eastAsia="Calibri" w:hAnsi="Garamond" w:cs="Times New Roman"/>
                <w:sz w:val="24"/>
                <w:szCs w:val="24"/>
                <w:lang w:eastAsia="en-GB"/>
              </w:rPr>
              <w:t>……</w:t>
            </w:r>
            <w:proofErr w:type="gramEnd"/>
            <w:r w:rsidRPr="000B50FB">
              <w:rPr>
                <w:rFonts w:ascii="Garamond" w:eastAsia="Calibri" w:hAnsi="Garamond" w:cs="Times New Roman"/>
                <w:sz w:val="24"/>
                <w:szCs w:val="24"/>
                <w:lang w:eastAsia="en-GB"/>
              </w:rPr>
              <w:t>]</w:t>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t>b) (internetcím, a kibocsátó hatóság vagy testület, a dokumentáció pontos hivatkozási adatai):</w:t>
            </w:r>
            <w:r w:rsidRPr="000B50FB">
              <w:rPr>
                <w:rFonts w:ascii="Garamond" w:eastAsia="Calibri" w:hAnsi="Garamond" w:cs="Times New Roman"/>
                <w:sz w:val="24"/>
                <w:szCs w:val="24"/>
                <w:lang w:eastAsia="en-GB"/>
              </w:rPr>
              <w:br/>
              <w:t>[……][……][……][……]</w:t>
            </w:r>
          </w:p>
          <w:p w14:paraId="258A933D"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br/>
              <w:t>c) [</w:t>
            </w:r>
            <w:proofErr w:type="gramStart"/>
            <w:r w:rsidRPr="000B50FB">
              <w:rPr>
                <w:rFonts w:ascii="Garamond" w:eastAsia="Calibri" w:hAnsi="Garamond" w:cs="Times New Roman"/>
                <w:sz w:val="24"/>
                <w:szCs w:val="24"/>
                <w:lang w:eastAsia="en-GB"/>
              </w:rPr>
              <w:t>……</w:t>
            </w:r>
            <w:proofErr w:type="gramEnd"/>
            <w:r w:rsidRPr="000B50FB">
              <w:rPr>
                <w:rFonts w:ascii="Garamond" w:eastAsia="Calibri" w:hAnsi="Garamond" w:cs="Times New Roman"/>
                <w:sz w:val="24"/>
                <w:szCs w:val="24"/>
                <w:lang w:eastAsia="en-GB"/>
              </w:rPr>
              <w:t>]</w:t>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t>d) [] Igen [] Nem</w:t>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lastRenderedPageBreak/>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t>e) [] Igen [] Nem</w:t>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t>(internetcím, a kibocsátó hatóság vagy testület, a dokumentáció pontos hivatkozási adatai):</w:t>
            </w:r>
            <w:r w:rsidRPr="000B50FB">
              <w:rPr>
                <w:rFonts w:ascii="Garamond" w:eastAsia="Calibri" w:hAnsi="Garamond" w:cs="Times New Roman"/>
                <w:sz w:val="24"/>
                <w:szCs w:val="24"/>
                <w:lang w:eastAsia="en-GB"/>
              </w:rPr>
              <w:br/>
              <w:t>[……][……][……][……]</w:t>
            </w:r>
          </w:p>
        </w:tc>
      </w:tr>
      <w:tr w:rsidR="00FE6123" w:rsidRPr="000B50FB" w14:paraId="4D0CE6D0" w14:textId="77777777" w:rsidTr="00FE6123">
        <w:tc>
          <w:tcPr>
            <w:tcW w:w="4644" w:type="dxa"/>
            <w:shd w:val="clear" w:color="auto" w:fill="auto"/>
          </w:tcPr>
          <w:p w14:paraId="2A4F0B78" w14:textId="77777777" w:rsidR="00FE6123" w:rsidRPr="000B50FB" w:rsidRDefault="00FE6123" w:rsidP="00FE6123">
            <w:pPr>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lastRenderedPageBreak/>
              <w:t>Részvétel formája:</w:t>
            </w:r>
          </w:p>
        </w:tc>
        <w:tc>
          <w:tcPr>
            <w:tcW w:w="4645" w:type="dxa"/>
            <w:shd w:val="clear" w:color="auto" w:fill="auto"/>
          </w:tcPr>
          <w:p w14:paraId="3577B94F" w14:textId="77777777" w:rsidR="00FE6123" w:rsidRPr="000B50FB" w:rsidRDefault="00FE6123" w:rsidP="00FE6123">
            <w:pPr>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Válasz:</w:t>
            </w:r>
          </w:p>
        </w:tc>
      </w:tr>
      <w:tr w:rsidR="00FE6123" w:rsidRPr="000B50FB" w14:paraId="4B90DABF" w14:textId="77777777" w:rsidTr="00FE6123">
        <w:tc>
          <w:tcPr>
            <w:tcW w:w="4644" w:type="dxa"/>
            <w:shd w:val="clear" w:color="auto" w:fill="auto"/>
          </w:tcPr>
          <w:p w14:paraId="02FF8E9C"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A gazdasági szereplő másokkal együtt vesz részt a közbeszerzési eljárásban?</w:t>
            </w:r>
            <w:r w:rsidRPr="000B50FB">
              <w:rPr>
                <w:rFonts w:ascii="Garamond" w:eastAsia="Calibri" w:hAnsi="Garamond" w:cs="Times New Roman"/>
                <w:sz w:val="24"/>
                <w:szCs w:val="24"/>
                <w:vertAlign w:val="superscript"/>
                <w:lang w:eastAsia="en-GB"/>
              </w:rPr>
              <w:footnoteReference w:id="16"/>
            </w:r>
          </w:p>
        </w:tc>
        <w:tc>
          <w:tcPr>
            <w:tcW w:w="4645" w:type="dxa"/>
            <w:shd w:val="clear" w:color="auto" w:fill="auto"/>
          </w:tcPr>
          <w:p w14:paraId="210EB05E"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Igen [] Nem</w:t>
            </w:r>
          </w:p>
        </w:tc>
      </w:tr>
      <w:tr w:rsidR="00FE6123" w:rsidRPr="000B50FB" w14:paraId="0AE6B779" w14:textId="77777777" w:rsidTr="00FE6123">
        <w:tc>
          <w:tcPr>
            <w:tcW w:w="9289" w:type="dxa"/>
            <w:gridSpan w:val="2"/>
            <w:shd w:val="clear" w:color="auto" w:fill="BFBFBF"/>
          </w:tcPr>
          <w:p w14:paraId="0F249EA4" w14:textId="77777777" w:rsidR="00FE6123" w:rsidRPr="000B50FB" w:rsidRDefault="00FE6123" w:rsidP="00FE6123">
            <w:pPr>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Ha igen</w:t>
            </w:r>
            <w:r w:rsidRPr="000B50FB">
              <w:rPr>
                <w:rFonts w:ascii="Garamond" w:eastAsia="Calibri" w:hAnsi="Garamond" w:cs="Times New Roman"/>
                <w:sz w:val="24"/>
                <w:szCs w:val="24"/>
                <w:lang w:eastAsia="en-GB"/>
              </w:rPr>
              <w:t>, kérjük, biztosítsa, hogy a többi érintett külön egységes európai közbeszerzési dokumentum formanyomtatványt nyújtson be.</w:t>
            </w:r>
          </w:p>
        </w:tc>
      </w:tr>
      <w:tr w:rsidR="00FE6123" w:rsidRPr="000B50FB" w14:paraId="58DB190F" w14:textId="77777777" w:rsidTr="00FE6123">
        <w:tc>
          <w:tcPr>
            <w:tcW w:w="4644" w:type="dxa"/>
            <w:shd w:val="clear" w:color="auto" w:fill="auto"/>
          </w:tcPr>
          <w:p w14:paraId="501951C8"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b/>
                <w:sz w:val="24"/>
                <w:szCs w:val="24"/>
                <w:lang w:eastAsia="en-GB"/>
              </w:rPr>
              <w:t>Ha igen:</w:t>
            </w:r>
            <w:r w:rsidRPr="000B50FB">
              <w:rPr>
                <w:rFonts w:ascii="Garamond" w:eastAsia="Calibri" w:hAnsi="Garamond" w:cs="Times New Roman"/>
                <w:sz w:val="24"/>
                <w:szCs w:val="24"/>
                <w:lang w:eastAsia="en-GB"/>
              </w:rPr>
              <w:br/>
              <w:t>a) Kérjük, adja meg a gazdasági szereplő csoportban betöltött szerepét (vezető, specifikus feladatokért felelős</w:t>
            </w:r>
            <w:proofErr w:type="gramStart"/>
            <w:r w:rsidRPr="000B50FB">
              <w:rPr>
                <w:rFonts w:ascii="Garamond" w:eastAsia="Calibri" w:hAnsi="Garamond" w:cs="Times New Roman"/>
                <w:sz w:val="24"/>
                <w:szCs w:val="24"/>
                <w:lang w:eastAsia="en-GB"/>
              </w:rPr>
              <w:t>, ..</w:t>
            </w:r>
            <w:proofErr w:type="gramEnd"/>
            <w:r w:rsidRPr="000B50FB">
              <w:rPr>
                <w:rFonts w:ascii="Garamond" w:eastAsia="Calibri" w:hAnsi="Garamond" w:cs="Times New Roman"/>
                <w:sz w:val="24"/>
                <w:szCs w:val="24"/>
                <w:lang w:eastAsia="en-GB"/>
              </w:rPr>
              <w:t>.):</w:t>
            </w:r>
            <w:r w:rsidRPr="000B50FB">
              <w:rPr>
                <w:rFonts w:ascii="Garamond" w:eastAsia="Calibri" w:hAnsi="Garamond" w:cs="Times New Roman"/>
                <w:sz w:val="24"/>
                <w:szCs w:val="24"/>
                <w:lang w:eastAsia="en-GB"/>
              </w:rPr>
              <w:br/>
              <w:t>b) Kérjük, adja meg, mely gazdasági szereplők a közbeszerzési eljárásban együtt részt vevő csoport tagjai:</w:t>
            </w:r>
            <w:r w:rsidRPr="000B50FB">
              <w:rPr>
                <w:rFonts w:ascii="Garamond" w:eastAsia="Calibri" w:hAnsi="Garamond" w:cs="Times New Roman"/>
                <w:sz w:val="24"/>
                <w:szCs w:val="24"/>
                <w:lang w:eastAsia="en-GB"/>
              </w:rPr>
              <w:br/>
              <w:t>c) Adott esetben a részt vevő csoport neve:</w:t>
            </w:r>
          </w:p>
        </w:tc>
        <w:tc>
          <w:tcPr>
            <w:tcW w:w="4645" w:type="dxa"/>
            <w:shd w:val="clear" w:color="auto" w:fill="auto"/>
          </w:tcPr>
          <w:p w14:paraId="766341AA"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br/>
            </w:r>
            <w:proofErr w:type="gramStart"/>
            <w:r w:rsidRPr="000B50FB">
              <w:rPr>
                <w:rFonts w:ascii="Garamond" w:eastAsia="Calibri" w:hAnsi="Garamond" w:cs="Times New Roman"/>
                <w:sz w:val="24"/>
                <w:szCs w:val="24"/>
                <w:lang w:eastAsia="en-GB"/>
              </w:rPr>
              <w:t>a</w:t>
            </w:r>
            <w:proofErr w:type="gramEnd"/>
            <w:r w:rsidRPr="000B50FB">
              <w:rPr>
                <w:rFonts w:ascii="Garamond" w:eastAsia="Calibri" w:hAnsi="Garamond" w:cs="Times New Roman"/>
                <w:sz w:val="24"/>
                <w:szCs w:val="24"/>
                <w:lang w:eastAsia="en-GB"/>
              </w:rPr>
              <w:t>:) [……]</w:t>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t>b): [……]</w:t>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t>c): [……]</w:t>
            </w:r>
          </w:p>
        </w:tc>
      </w:tr>
      <w:tr w:rsidR="00FE6123" w:rsidRPr="000B50FB" w14:paraId="7BC60DF8" w14:textId="77777777" w:rsidTr="00FE6123">
        <w:tc>
          <w:tcPr>
            <w:tcW w:w="4644" w:type="dxa"/>
            <w:shd w:val="clear" w:color="auto" w:fill="auto"/>
          </w:tcPr>
          <w:p w14:paraId="685D297E" w14:textId="77777777" w:rsidR="00FE6123" w:rsidRPr="000B50FB" w:rsidRDefault="00FE6123" w:rsidP="00FE6123">
            <w:pPr>
              <w:spacing w:before="120" w:after="120" w:line="240" w:lineRule="auto"/>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Részek</w:t>
            </w:r>
          </w:p>
        </w:tc>
        <w:tc>
          <w:tcPr>
            <w:tcW w:w="4645" w:type="dxa"/>
            <w:shd w:val="clear" w:color="auto" w:fill="auto"/>
          </w:tcPr>
          <w:p w14:paraId="590DA6D5" w14:textId="77777777" w:rsidR="00FE6123" w:rsidRPr="000B50FB" w:rsidRDefault="00FE6123" w:rsidP="00FE6123">
            <w:pPr>
              <w:spacing w:before="120" w:after="120" w:line="240" w:lineRule="auto"/>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Válasz:</w:t>
            </w:r>
          </w:p>
        </w:tc>
      </w:tr>
      <w:tr w:rsidR="00FE6123" w:rsidRPr="000B50FB" w14:paraId="10596D94" w14:textId="77777777" w:rsidTr="00FE6123">
        <w:tc>
          <w:tcPr>
            <w:tcW w:w="4644" w:type="dxa"/>
            <w:shd w:val="clear" w:color="auto" w:fill="auto"/>
          </w:tcPr>
          <w:p w14:paraId="7812E611" w14:textId="77777777" w:rsidR="00FE6123" w:rsidRPr="000B50FB" w:rsidRDefault="00FE6123" w:rsidP="00FE6123">
            <w:pPr>
              <w:spacing w:before="120" w:after="120" w:line="240" w:lineRule="auto"/>
              <w:rPr>
                <w:rFonts w:ascii="Garamond" w:eastAsia="Calibri" w:hAnsi="Garamond" w:cs="Times New Roman"/>
                <w:b/>
                <w:i/>
                <w:sz w:val="24"/>
                <w:szCs w:val="24"/>
                <w:lang w:eastAsia="en-GB"/>
              </w:rPr>
            </w:pPr>
            <w:r w:rsidRPr="000B50FB">
              <w:rPr>
                <w:rFonts w:ascii="Garamond" w:eastAsia="Calibri" w:hAnsi="Garamond" w:cs="Times New Roman"/>
                <w:sz w:val="24"/>
                <w:szCs w:val="24"/>
                <w:lang w:eastAsia="en-GB"/>
              </w:rPr>
              <w:t>Adott esetben annak a résznek (azoknak a részeknek a feltüntetése, amelyekre a gazdasági szereplő pályázni kíván:</w:t>
            </w:r>
          </w:p>
        </w:tc>
        <w:tc>
          <w:tcPr>
            <w:tcW w:w="4645" w:type="dxa"/>
            <w:shd w:val="clear" w:color="auto" w:fill="auto"/>
          </w:tcPr>
          <w:p w14:paraId="08110780" w14:textId="77777777" w:rsidR="00FE6123" w:rsidRPr="000B50FB" w:rsidRDefault="00FE6123" w:rsidP="00FE6123">
            <w:pPr>
              <w:spacing w:before="120" w:after="120" w:line="240" w:lineRule="auto"/>
              <w:rPr>
                <w:rFonts w:ascii="Garamond" w:eastAsia="Calibri" w:hAnsi="Garamond" w:cs="Times New Roman"/>
                <w:b/>
                <w:i/>
                <w:sz w:val="24"/>
                <w:szCs w:val="24"/>
                <w:lang w:eastAsia="en-GB"/>
              </w:rPr>
            </w:pPr>
            <w:r w:rsidRPr="000B50FB">
              <w:rPr>
                <w:rFonts w:ascii="Garamond" w:eastAsia="Calibri" w:hAnsi="Garamond" w:cs="Times New Roman"/>
                <w:sz w:val="24"/>
                <w:szCs w:val="24"/>
                <w:lang w:eastAsia="en-GB"/>
              </w:rPr>
              <w:t>[   ]</w:t>
            </w:r>
          </w:p>
        </w:tc>
      </w:tr>
    </w:tbl>
    <w:p w14:paraId="51CD8375" w14:textId="77777777" w:rsidR="00FE6123" w:rsidRPr="000B50FB" w:rsidRDefault="00FE6123" w:rsidP="00FE6123">
      <w:pPr>
        <w:keepNext/>
        <w:spacing w:before="120" w:after="360" w:line="240" w:lineRule="auto"/>
        <w:jc w:val="center"/>
        <w:rPr>
          <w:rFonts w:ascii="Garamond" w:eastAsia="Calibri" w:hAnsi="Garamond" w:cs="Times New Roman"/>
          <w:b/>
          <w:smallCaps/>
          <w:sz w:val="24"/>
          <w:szCs w:val="24"/>
          <w:lang w:eastAsia="en-GB"/>
        </w:rPr>
      </w:pPr>
      <w:r w:rsidRPr="000B50FB">
        <w:rPr>
          <w:rFonts w:ascii="Garamond" w:eastAsia="Calibri" w:hAnsi="Garamond" w:cs="Times New Roman"/>
          <w:b/>
          <w:smallCaps/>
          <w:sz w:val="24"/>
          <w:szCs w:val="24"/>
          <w:lang w:eastAsia="en-GB"/>
        </w:rPr>
        <w:t>B: A gazdasági szereplő képviselőire vonatkozó információk</w:t>
      </w:r>
    </w:p>
    <w:p w14:paraId="5438FE4A" w14:textId="77777777" w:rsidR="00FE6123" w:rsidRPr="000B50FB" w:rsidRDefault="00FE6123" w:rsidP="00FE6123">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Garamond" w:eastAsia="Calibri" w:hAnsi="Garamond" w:cs="Times New Roman"/>
          <w:i/>
          <w:sz w:val="24"/>
          <w:szCs w:val="24"/>
          <w:lang w:eastAsia="en-GB"/>
        </w:rPr>
      </w:pPr>
      <w:r w:rsidRPr="000B50FB">
        <w:rPr>
          <w:rFonts w:ascii="Garamond" w:eastAsia="Calibri" w:hAnsi="Garamond" w:cs="Times New Roman"/>
          <w:i/>
          <w:sz w:val="24"/>
          <w:szCs w:val="24"/>
          <w:lang w:eastAsia="en-GB"/>
        </w:rPr>
        <w:t>Adott esetben adja meg azon személyek nevét és címét, akik a jelen közbeszerzési eljárásban jogosultak képviselni a gazdasági szereplőt: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FE6123" w:rsidRPr="000B50FB" w14:paraId="7B4B87B3" w14:textId="77777777" w:rsidTr="00FE6123">
        <w:tc>
          <w:tcPr>
            <w:tcW w:w="4644" w:type="dxa"/>
            <w:shd w:val="clear" w:color="auto" w:fill="auto"/>
          </w:tcPr>
          <w:p w14:paraId="29802E1B" w14:textId="77777777" w:rsidR="00FE6123" w:rsidRPr="000B50FB" w:rsidRDefault="00FE6123" w:rsidP="00FE6123">
            <w:pPr>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lastRenderedPageBreak/>
              <w:t>Képviselet, ha van:</w:t>
            </w:r>
          </w:p>
        </w:tc>
        <w:tc>
          <w:tcPr>
            <w:tcW w:w="4645" w:type="dxa"/>
            <w:shd w:val="clear" w:color="auto" w:fill="auto"/>
          </w:tcPr>
          <w:p w14:paraId="357597C1" w14:textId="77777777" w:rsidR="00FE6123" w:rsidRPr="000B50FB" w:rsidRDefault="00FE6123" w:rsidP="00FE6123">
            <w:pPr>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Válasz:</w:t>
            </w:r>
          </w:p>
        </w:tc>
      </w:tr>
      <w:tr w:rsidR="00FE6123" w:rsidRPr="000B50FB" w14:paraId="160F4BE8" w14:textId="77777777" w:rsidTr="00FE6123">
        <w:tc>
          <w:tcPr>
            <w:tcW w:w="4644" w:type="dxa"/>
            <w:shd w:val="clear" w:color="auto" w:fill="auto"/>
          </w:tcPr>
          <w:p w14:paraId="1BA1CDE6"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xml:space="preserve">Teljes név; </w:t>
            </w:r>
            <w:r w:rsidRPr="000B50FB">
              <w:rPr>
                <w:rFonts w:ascii="Garamond" w:eastAsia="Calibri" w:hAnsi="Garamond" w:cs="Times New Roman"/>
                <w:sz w:val="24"/>
                <w:szCs w:val="24"/>
                <w:lang w:eastAsia="en-GB"/>
              </w:rPr>
              <w:br/>
              <w:t xml:space="preserve">valamint a születési idő és hely, ha szükséges: </w:t>
            </w:r>
          </w:p>
        </w:tc>
        <w:tc>
          <w:tcPr>
            <w:tcW w:w="4645" w:type="dxa"/>
            <w:shd w:val="clear" w:color="auto" w:fill="auto"/>
          </w:tcPr>
          <w:p w14:paraId="2964AB60"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w:t>
            </w:r>
            <w:r w:rsidRPr="000B50FB">
              <w:rPr>
                <w:rFonts w:ascii="Garamond" w:eastAsia="Calibri" w:hAnsi="Garamond" w:cs="Times New Roman"/>
                <w:sz w:val="24"/>
                <w:szCs w:val="24"/>
                <w:lang w:eastAsia="en-GB"/>
              </w:rPr>
              <w:br/>
              <w:t>[……]</w:t>
            </w:r>
          </w:p>
        </w:tc>
      </w:tr>
      <w:tr w:rsidR="00FE6123" w:rsidRPr="000B50FB" w14:paraId="380FE364" w14:textId="77777777" w:rsidTr="00FE6123">
        <w:tc>
          <w:tcPr>
            <w:tcW w:w="4644" w:type="dxa"/>
            <w:shd w:val="clear" w:color="auto" w:fill="auto"/>
          </w:tcPr>
          <w:p w14:paraId="63DFC870"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Beosztás/milyen minőségben jár el:</w:t>
            </w:r>
          </w:p>
        </w:tc>
        <w:tc>
          <w:tcPr>
            <w:tcW w:w="4645" w:type="dxa"/>
            <w:shd w:val="clear" w:color="auto" w:fill="auto"/>
          </w:tcPr>
          <w:p w14:paraId="1B1963A1"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w:t>
            </w:r>
          </w:p>
        </w:tc>
      </w:tr>
      <w:tr w:rsidR="00FE6123" w:rsidRPr="000B50FB" w14:paraId="55D04C86" w14:textId="77777777" w:rsidTr="00FE6123">
        <w:tc>
          <w:tcPr>
            <w:tcW w:w="4644" w:type="dxa"/>
            <w:shd w:val="clear" w:color="auto" w:fill="auto"/>
          </w:tcPr>
          <w:p w14:paraId="54934D3E"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Postai cím:</w:t>
            </w:r>
          </w:p>
        </w:tc>
        <w:tc>
          <w:tcPr>
            <w:tcW w:w="4645" w:type="dxa"/>
            <w:shd w:val="clear" w:color="auto" w:fill="auto"/>
          </w:tcPr>
          <w:p w14:paraId="32071C2A"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w:t>
            </w:r>
          </w:p>
        </w:tc>
      </w:tr>
      <w:tr w:rsidR="00FE6123" w:rsidRPr="000B50FB" w14:paraId="7D063CB7" w14:textId="77777777" w:rsidTr="00FE6123">
        <w:tc>
          <w:tcPr>
            <w:tcW w:w="4644" w:type="dxa"/>
            <w:shd w:val="clear" w:color="auto" w:fill="auto"/>
          </w:tcPr>
          <w:p w14:paraId="3314A5A5"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Telefon:</w:t>
            </w:r>
          </w:p>
        </w:tc>
        <w:tc>
          <w:tcPr>
            <w:tcW w:w="4645" w:type="dxa"/>
            <w:shd w:val="clear" w:color="auto" w:fill="auto"/>
          </w:tcPr>
          <w:p w14:paraId="3A23732C"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w:t>
            </w:r>
          </w:p>
        </w:tc>
      </w:tr>
      <w:tr w:rsidR="00FE6123" w:rsidRPr="000B50FB" w14:paraId="09203A16" w14:textId="77777777" w:rsidTr="00FE6123">
        <w:tc>
          <w:tcPr>
            <w:tcW w:w="4644" w:type="dxa"/>
            <w:shd w:val="clear" w:color="auto" w:fill="auto"/>
          </w:tcPr>
          <w:p w14:paraId="73544199"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E-mail cím:</w:t>
            </w:r>
          </w:p>
        </w:tc>
        <w:tc>
          <w:tcPr>
            <w:tcW w:w="4645" w:type="dxa"/>
            <w:shd w:val="clear" w:color="auto" w:fill="auto"/>
          </w:tcPr>
          <w:p w14:paraId="02657403"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w:t>
            </w:r>
          </w:p>
        </w:tc>
      </w:tr>
      <w:tr w:rsidR="00FE6123" w:rsidRPr="000B50FB" w14:paraId="2D702826" w14:textId="77777777" w:rsidTr="00FE6123">
        <w:tc>
          <w:tcPr>
            <w:tcW w:w="4644" w:type="dxa"/>
            <w:shd w:val="clear" w:color="auto" w:fill="auto"/>
          </w:tcPr>
          <w:p w14:paraId="34610ACD"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Amennyiben szükséges, részletezze a képviseletre vonatkozó információkat (a képviselet formája, köre, célja stb.):</w:t>
            </w:r>
          </w:p>
        </w:tc>
        <w:tc>
          <w:tcPr>
            <w:tcW w:w="4645" w:type="dxa"/>
            <w:shd w:val="clear" w:color="auto" w:fill="auto"/>
          </w:tcPr>
          <w:p w14:paraId="09E83CC6"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w:t>
            </w:r>
          </w:p>
        </w:tc>
      </w:tr>
    </w:tbl>
    <w:p w14:paraId="42C0FC14" w14:textId="77777777" w:rsidR="00FE6123" w:rsidRPr="000B50FB" w:rsidRDefault="00FE6123" w:rsidP="00FE6123">
      <w:pPr>
        <w:keepNext/>
        <w:spacing w:before="120" w:after="360" w:line="240" w:lineRule="auto"/>
        <w:jc w:val="center"/>
        <w:rPr>
          <w:rFonts w:ascii="Garamond" w:eastAsia="Calibri" w:hAnsi="Garamond" w:cs="Times New Roman"/>
          <w:b/>
          <w:smallCaps/>
          <w:sz w:val="24"/>
          <w:szCs w:val="24"/>
          <w:lang w:eastAsia="en-GB"/>
        </w:rPr>
      </w:pPr>
      <w:r w:rsidRPr="000B50FB">
        <w:rPr>
          <w:rFonts w:ascii="Garamond" w:eastAsia="Calibri" w:hAnsi="Garamond" w:cs="Times New Roman"/>
          <w:b/>
          <w:smallCaps/>
          <w:sz w:val="24"/>
          <w:szCs w:val="24"/>
          <w:lang w:eastAsia="en-GB"/>
        </w:rPr>
        <w:t>C: Más szervezetek kapacitásainak igénybevételére vonatkozó információk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FE6123" w:rsidRPr="000B50FB" w14:paraId="1B088E1F" w14:textId="77777777" w:rsidTr="00FE6123">
        <w:tc>
          <w:tcPr>
            <w:tcW w:w="4644" w:type="dxa"/>
            <w:shd w:val="clear" w:color="auto" w:fill="auto"/>
          </w:tcPr>
          <w:p w14:paraId="00936B4A" w14:textId="77777777" w:rsidR="00FE6123" w:rsidRPr="000B50FB" w:rsidRDefault="00FE6123" w:rsidP="00FE6123">
            <w:pPr>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Igénybevétel:</w:t>
            </w:r>
          </w:p>
        </w:tc>
        <w:tc>
          <w:tcPr>
            <w:tcW w:w="4645" w:type="dxa"/>
            <w:shd w:val="clear" w:color="auto" w:fill="auto"/>
          </w:tcPr>
          <w:p w14:paraId="3287B3C6" w14:textId="77777777" w:rsidR="00FE6123" w:rsidRPr="000B50FB" w:rsidRDefault="00FE6123" w:rsidP="00FE6123">
            <w:pPr>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Válasz:</w:t>
            </w:r>
          </w:p>
        </w:tc>
      </w:tr>
      <w:tr w:rsidR="00FE6123" w:rsidRPr="000B50FB" w14:paraId="28470551" w14:textId="77777777" w:rsidTr="00FE6123">
        <w:tc>
          <w:tcPr>
            <w:tcW w:w="4644" w:type="dxa"/>
            <w:shd w:val="clear" w:color="auto" w:fill="auto"/>
          </w:tcPr>
          <w:p w14:paraId="3240FC6A"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xml:space="preserve">Az alábbi IV. részben feltüntetett kiválasztási kritériumoknak és (adott esetben) az alábbi V. részben feltüntetett kritériumoknak és szabályoknak való megfelelés során a gazdasági szereplő igénybe veszi-e más szervezetek kapacitásait? </w:t>
            </w:r>
          </w:p>
        </w:tc>
        <w:tc>
          <w:tcPr>
            <w:tcW w:w="4645" w:type="dxa"/>
            <w:shd w:val="clear" w:color="auto" w:fill="auto"/>
          </w:tcPr>
          <w:p w14:paraId="022032BC"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[]Igen [</w:t>
            </w:r>
            <w:proofErr w:type="gramStart"/>
            <w:r w:rsidRPr="000B50FB">
              <w:rPr>
                <w:rFonts w:ascii="Garamond" w:eastAsia="Calibri" w:hAnsi="Garamond" w:cs="Times New Roman"/>
                <w:sz w:val="24"/>
                <w:szCs w:val="24"/>
                <w:lang w:eastAsia="en-GB"/>
              </w:rPr>
              <w:t>]Nem</w:t>
            </w:r>
            <w:proofErr w:type="gramEnd"/>
          </w:p>
        </w:tc>
      </w:tr>
    </w:tbl>
    <w:p w14:paraId="47A3BA4C" w14:textId="77777777" w:rsidR="00FE6123" w:rsidRPr="000B50FB" w:rsidRDefault="00FE6123" w:rsidP="00FE6123">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b/>
          <w:sz w:val="24"/>
          <w:szCs w:val="24"/>
          <w:lang w:eastAsia="en-GB"/>
        </w:rPr>
        <w:t>Amennyiben igen</w:t>
      </w:r>
      <w:r w:rsidRPr="000B50FB">
        <w:rPr>
          <w:rFonts w:ascii="Garamond" w:eastAsia="Calibri" w:hAnsi="Garamond" w:cs="Times New Roman"/>
          <w:sz w:val="24"/>
          <w:szCs w:val="24"/>
          <w:lang w:eastAsia="en-GB"/>
        </w:rPr>
        <w:t xml:space="preserve">, </w:t>
      </w:r>
      <w:r w:rsidRPr="000B50FB">
        <w:rPr>
          <w:rFonts w:ascii="Garamond" w:eastAsia="Calibri" w:hAnsi="Garamond" w:cs="Times New Roman"/>
          <w:b/>
          <w:sz w:val="24"/>
          <w:szCs w:val="24"/>
          <w:lang w:eastAsia="en-GB"/>
        </w:rPr>
        <w:t>minden</w:t>
      </w:r>
      <w:r w:rsidRPr="000B50FB">
        <w:rPr>
          <w:rFonts w:ascii="Garamond" w:eastAsia="Calibri" w:hAnsi="Garamond" w:cs="Times New Roman"/>
          <w:sz w:val="24"/>
          <w:szCs w:val="24"/>
          <w:lang w:eastAsia="en-GB"/>
        </w:rPr>
        <w:t xml:space="preserve"> egyes érintett szervezetre vonatkozóan külön egységes európai közbeszerzési dokumentumban adja meg az </w:t>
      </w:r>
      <w:r w:rsidRPr="000B50FB">
        <w:rPr>
          <w:rFonts w:ascii="Garamond" w:eastAsia="Calibri" w:hAnsi="Garamond" w:cs="Times New Roman"/>
          <w:b/>
          <w:sz w:val="24"/>
          <w:szCs w:val="24"/>
          <w:lang w:eastAsia="en-GB"/>
        </w:rPr>
        <w:t xml:space="preserve">e rész A. </w:t>
      </w:r>
      <w:proofErr w:type="gramStart"/>
      <w:r w:rsidRPr="000B50FB">
        <w:rPr>
          <w:rFonts w:ascii="Garamond" w:eastAsia="Calibri" w:hAnsi="Garamond" w:cs="Times New Roman"/>
          <w:b/>
          <w:sz w:val="24"/>
          <w:szCs w:val="24"/>
          <w:lang w:eastAsia="en-GB"/>
        </w:rPr>
        <w:t>és</w:t>
      </w:r>
      <w:proofErr w:type="gramEnd"/>
      <w:r w:rsidRPr="000B50FB">
        <w:rPr>
          <w:rFonts w:ascii="Garamond" w:eastAsia="Calibri" w:hAnsi="Garamond" w:cs="Times New Roman"/>
          <w:b/>
          <w:sz w:val="24"/>
          <w:szCs w:val="24"/>
          <w:lang w:eastAsia="en-GB"/>
        </w:rPr>
        <w:t xml:space="preserve"> B. szakaszában, valamint a III. részben</w:t>
      </w:r>
      <w:r w:rsidRPr="000B50FB">
        <w:rPr>
          <w:rFonts w:ascii="Garamond" w:eastAsia="Calibri" w:hAnsi="Garamond" w:cs="Times New Roman"/>
          <w:sz w:val="24"/>
          <w:szCs w:val="24"/>
          <w:lang w:eastAsia="en-GB"/>
        </w:rPr>
        <w:t xml:space="preserve"> meghatározott információkat, megfelelően kitöltve és az érintett szervezetek által aláírva. </w:t>
      </w:r>
      <w:r w:rsidRPr="000B50FB">
        <w:rPr>
          <w:rFonts w:ascii="Garamond" w:eastAsia="Calibri" w:hAnsi="Garamond" w:cs="Times New Roman"/>
          <w:sz w:val="24"/>
          <w:szCs w:val="24"/>
          <w:lang w:eastAsia="en-GB"/>
        </w:rPr>
        <w:br/>
        <w:t xml:space="preserve">Felhívjuk a figyelmet, hogy ennek magában kell foglalnia azokat a szakembereket vagy műszaki szervezeteket, akik/amelyek nem tartoznak közvetlenül a gazdasági szereplő vállalkozásához, különösen a minőség-ellenőrzés felelőseit, továbbá építési beruházásra irányuló közbeszerzési szerződés esetében azon szakembereket vagy műszaki szervezeteket, akiket/amelyeket a gazdasági szereplő a beruházás kivitelezéséhez igénybe vehet. </w:t>
      </w:r>
      <w:r w:rsidRPr="000B50FB">
        <w:rPr>
          <w:rFonts w:ascii="Garamond" w:eastAsia="Calibri" w:hAnsi="Garamond" w:cs="Times New Roman"/>
          <w:sz w:val="24"/>
          <w:szCs w:val="24"/>
          <w:lang w:eastAsia="en-GB"/>
        </w:rPr>
        <w:br/>
        <w:t>Amennyiben a gazdasági szereplő által igénybe vett meghatározott kapacitások tekintetében ez releváns, minden egyes szervezetre vonatkozóan adja meg a IV. és az V. részben meghatározott információkat is</w:t>
      </w:r>
      <w:r w:rsidRPr="000B50FB">
        <w:rPr>
          <w:rFonts w:ascii="Garamond" w:eastAsia="Calibri" w:hAnsi="Garamond" w:cs="Times New Roman"/>
          <w:sz w:val="24"/>
          <w:szCs w:val="24"/>
          <w:vertAlign w:val="superscript"/>
          <w:lang w:eastAsia="en-GB"/>
        </w:rPr>
        <w:footnoteReference w:id="17"/>
      </w:r>
      <w:r w:rsidRPr="000B50FB">
        <w:rPr>
          <w:rFonts w:ascii="Garamond" w:eastAsia="Calibri" w:hAnsi="Garamond" w:cs="Times New Roman"/>
          <w:sz w:val="24"/>
          <w:szCs w:val="24"/>
          <w:lang w:eastAsia="en-GB"/>
        </w:rPr>
        <w:t>.</w:t>
      </w:r>
    </w:p>
    <w:p w14:paraId="6F2EE1D7" w14:textId="77777777" w:rsidR="00FE6123" w:rsidRPr="000B50FB" w:rsidRDefault="00FE6123" w:rsidP="00FE6123">
      <w:pPr>
        <w:keepNext/>
        <w:spacing w:before="120" w:after="360" w:line="240" w:lineRule="auto"/>
        <w:jc w:val="center"/>
        <w:rPr>
          <w:rFonts w:ascii="Garamond" w:eastAsia="Calibri" w:hAnsi="Garamond" w:cs="Times New Roman"/>
          <w:b/>
          <w:sz w:val="24"/>
          <w:szCs w:val="24"/>
          <w:u w:val="single"/>
          <w:lang w:eastAsia="en-GB"/>
        </w:rPr>
      </w:pPr>
      <w:r w:rsidRPr="000B50FB">
        <w:rPr>
          <w:rFonts w:ascii="Garamond" w:eastAsia="Calibri" w:hAnsi="Garamond" w:cs="Times New Roman"/>
          <w:b/>
          <w:sz w:val="24"/>
          <w:szCs w:val="24"/>
          <w:lang w:eastAsia="en-GB"/>
        </w:rPr>
        <w:t xml:space="preserve">D: </w:t>
      </w:r>
      <w:r w:rsidRPr="000B50FB">
        <w:rPr>
          <w:rFonts w:ascii="Garamond" w:eastAsia="Calibri" w:hAnsi="Garamond" w:cs="Times New Roman"/>
          <w:b/>
          <w:smallCaps/>
          <w:sz w:val="24"/>
          <w:szCs w:val="24"/>
          <w:lang w:eastAsia="en-GB"/>
        </w:rPr>
        <w:t>Információk azokról az alvállalkozókról, akiknek kapacitásait a gazdasági szereplő nem veszi igénybe</w:t>
      </w:r>
    </w:p>
    <w:p w14:paraId="749AF0BC" w14:textId="77777777" w:rsidR="00FE6123" w:rsidRPr="000B50FB" w:rsidRDefault="00FE6123" w:rsidP="00FE6123">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(Ezt a szakaszt csak akkor kell kitölteni, ha az ajánlatkérő szerv vagy a közszolgáltató ajánlatkérő kifejezetten előírja ezt az információt.)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FE6123" w:rsidRPr="000B50FB" w14:paraId="24575581" w14:textId="77777777" w:rsidTr="00FE6123">
        <w:tc>
          <w:tcPr>
            <w:tcW w:w="4644" w:type="dxa"/>
            <w:shd w:val="clear" w:color="auto" w:fill="auto"/>
          </w:tcPr>
          <w:p w14:paraId="77125168" w14:textId="77777777" w:rsidR="00FE6123" w:rsidRPr="000B50FB" w:rsidRDefault="00FE6123" w:rsidP="00FE6123">
            <w:pPr>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lastRenderedPageBreak/>
              <w:t>Alvállalkozás:</w:t>
            </w:r>
          </w:p>
        </w:tc>
        <w:tc>
          <w:tcPr>
            <w:tcW w:w="4645" w:type="dxa"/>
            <w:shd w:val="clear" w:color="auto" w:fill="auto"/>
          </w:tcPr>
          <w:p w14:paraId="14C9FF64" w14:textId="77777777" w:rsidR="00FE6123" w:rsidRPr="000B50FB" w:rsidRDefault="00FE6123" w:rsidP="00FE6123">
            <w:pPr>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Válasz:</w:t>
            </w:r>
          </w:p>
        </w:tc>
      </w:tr>
      <w:tr w:rsidR="00FE6123" w:rsidRPr="000B50FB" w14:paraId="6D4E1429" w14:textId="77777777" w:rsidTr="00FE6123">
        <w:tc>
          <w:tcPr>
            <w:tcW w:w="4644" w:type="dxa"/>
            <w:shd w:val="clear" w:color="auto" w:fill="auto"/>
          </w:tcPr>
          <w:p w14:paraId="4577F5DA"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Szándékozik-e a gazdasági szereplő a szerződés bármely részét alvállalkozásba adni harmadik félnek?</w:t>
            </w:r>
          </w:p>
        </w:tc>
        <w:tc>
          <w:tcPr>
            <w:tcW w:w="4645" w:type="dxa"/>
            <w:shd w:val="clear" w:color="auto" w:fill="auto"/>
          </w:tcPr>
          <w:p w14:paraId="261F8AAF"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[]Igen [</w:t>
            </w:r>
            <w:proofErr w:type="gramStart"/>
            <w:r w:rsidRPr="000B50FB">
              <w:rPr>
                <w:rFonts w:ascii="Garamond" w:eastAsia="Calibri" w:hAnsi="Garamond" w:cs="Times New Roman"/>
                <w:sz w:val="24"/>
                <w:szCs w:val="24"/>
                <w:lang w:eastAsia="en-GB"/>
              </w:rPr>
              <w:t>]Nem</w:t>
            </w:r>
            <w:proofErr w:type="gramEnd"/>
            <w:r w:rsidRPr="000B50FB">
              <w:rPr>
                <w:rFonts w:ascii="Garamond" w:eastAsia="Calibri" w:hAnsi="Garamond" w:cs="Times New Roman"/>
                <w:sz w:val="24"/>
                <w:szCs w:val="24"/>
                <w:lang w:eastAsia="en-GB"/>
              </w:rPr>
              <w:br/>
              <w:t xml:space="preserve">Ha </w:t>
            </w:r>
            <w:r w:rsidRPr="000B50FB">
              <w:rPr>
                <w:rFonts w:ascii="Garamond" w:eastAsia="Calibri" w:hAnsi="Garamond" w:cs="Times New Roman"/>
                <w:b/>
                <w:sz w:val="24"/>
                <w:szCs w:val="24"/>
                <w:lang w:eastAsia="en-GB"/>
              </w:rPr>
              <w:t>igen, és amennyiben ismert</w:t>
            </w:r>
            <w:r w:rsidRPr="000B50FB">
              <w:rPr>
                <w:rFonts w:ascii="Garamond" w:eastAsia="Calibri" w:hAnsi="Garamond" w:cs="Times New Roman"/>
                <w:sz w:val="24"/>
                <w:szCs w:val="24"/>
                <w:lang w:eastAsia="en-GB"/>
              </w:rPr>
              <w:t xml:space="preserve">, kérjük, sorolja fel a javasolt alvállalkozókat: </w:t>
            </w:r>
          </w:p>
          <w:p w14:paraId="231810ED"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w:t>
            </w:r>
          </w:p>
        </w:tc>
      </w:tr>
    </w:tbl>
    <w:p w14:paraId="67684E58" w14:textId="77777777" w:rsidR="00FE6123" w:rsidRPr="000B50FB" w:rsidRDefault="00FE6123" w:rsidP="00FE6123">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 xml:space="preserve">Ha az ajánlatkérő szerv vagy a közszolgáltató ajánlatkérő kifejezetten kéri ezt az információt az e szakaszban lévő információn kívül, akkor kérjük, adja meg az e rész A. </w:t>
      </w:r>
      <w:proofErr w:type="gramStart"/>
      <w:r w:rsidRPr="000B50FB">
        <w:rPr>
          <w:rFonts w:ascii="Garamond" w:eastAsia="Calibri" w:hAnsi="Garamond" w:cs="Times New Roman"/>
          <w:b/>
          <w:sz w:val="24"/>
          <w:szCs w:val="24"/>
          <w:lang w:eastAsia="en-GB"/>
        </w:rPr>
        <w:t>és</w:t>
      </w:r>
      <w:proofErr w:type="gramEnd"/>
      <w:r w:rsidRPr="000B50FB">
        <w:rPr>
          <w:rFonts w:ascii="Garamond" w:eastAsia="Calibri" w:hAnsi="Garamond" w:cs="Times New Roman"/>
          <w:b/>
          <w:sz w:val="24"/>
          <w:szCs w:val="24"/>
          <w:lang w:eastAsia="en-GB"/>
        </w:rPr>
        <w:t xml:space="preserve"> B. szakaszában és a III. részben előírt információt mindegyik érintett alvállalkozóra (</w:t>
      </w:r>
      <w:proofErr w:type="spellStart"/>
      <w:r w:rsidRPr="000B50FB">
        <w:rPr>
          <w:rFonts w:ascii="Garamond" w:eastAsia="Calibri" w:hAnsi="Garamond" w:cs="Times New Roman"/>
          <w:b/>
          <w:sz w:val="24"/>
          <w:szCs w:val="24"/>
          <w:lang w:eastAsia="en-GB"/>
        </w:rPr>
        <w:t>alvállakozói</w:t>
      </w:r>
      <w:proofErr w:type="spellEnd"/>
      <w:r w:rsidRPr="000B50FB">
        <w:rPr>
          <w:rFonts w:ascii="Garamond" w:eastAsia="Calibri" w:hAnsi="Garamond" w:cs="Times New Roman"/>
          <w:b/>
          <w:sz w:val="24"/>
          <w:szCs w:val="24"/>
          <w:lang w:eastAsia="en-GB"/>
        </w:rPr>
        <w:t xml:space="preserve"> kategóriára) nézve.</w:t>
      </w:r>
    </w:p>
    <w:p w14:paraId="27928413" w14:textId="77777777" w:rsidR="00FE6123" w:rsidRPr="000B50FB" w:rsidRDefault="00FE6123" w:rsidP="00FE6123">
      <w:pPr>
        <w:keepNext/>
        <w:spacing w:before="120" w:after="360" w:line="240" w:lineRule="auto"/>
        <w:jc w:val="center"/>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br w:type="page"/>
      </w:r>
      <w:r w:rsidRPr="000B50FB">
        <w:rPr>
          <w:rFonts w:ascii="Garamond" w:eastAsia="Calibri" w:hAnsi="Garamond" w:cs="Times New Roman"/>
          <w:b/>
          <w:sz w:val="24"/>
          <w:szCs w:val="24"/>
          <w:lang w:eastAsia="en-GB"/>
        </w:rPr>
        <w:lastRenderedPageBreak/>
        <w:t>III. rész: Kizárási okok</w:t>
      </w:r>
    </w:p>
    <w:p w14:paraId="3AE19B47" w14:textId="77777777" w:rsidR="00FE6123" w:rsidRPr="000B50FB" w:rsidRDefault="00FE6123" w:rsidP="00FE6123">
      <w:pPr>
        <w:keepNext/>
        <w:spacing w:before="120" w:after="360" w:line="240" w:lineRule="auto"/>
        <w:jc w:val="center"/>
        <w:rPr>
          <w:rFonts w:ascii="Garamond" w:eastAsia="Calibri" w:hAnsi="Garamond" w:cs="Times New Roman"/>
          <w:b/>
          <w:smallCaps/>
          <w:sz w:val="24"/>
          <w:szCs w:val="24"/>
          <w:lang w:eastAsia="en-GB"/>
        </w:rPr>
      </w:pPr>
      <w:r w:rsidRPr="000B50FB">
        <w:rPr>
          <w:rFonts w:ascii="Garamond" w:eastAsia="Calibri" w:hAnsi="Garamond" w:cs="Times New Roman"/>
          <w:b/>
          <w:smallCaps/>
          <w:sz w:val="24"/>
          <w:szCs w:val="24"/>
          <w:lang w:eastAsia="en-GB"/>
        </w:rPr>
        <w:t>A: Büntetőeljárásban hozott ítéletekkel kapcsolatos okok</w:t>
      </w:r>
    </w:p>
    <w:p w14:paraId="7C0ECC7B" w14:textId="77777777" w:rsidR="00FE6123" w:rsidRPr="000B50FB" w:rsidRDefault="00FE6123" w:rsidP="00FE6123">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A 2014/24/EU irányelv 57. cikkének (1) bekezdése a következő kizárási okokat határozza meg:</w:t>
      </w:r>
    </w:p>
    <w:p w14:paraId="5EC774C8" w14:textId="77777777" w:rsidR="00FE6123" w:rsidRPr="000B50FB" w:rsidRDefault="00FE6123" w:rsidP="00FE6123">
      <w:pPr>
        <w:numPr>
          <w:ilvl w:val="0"/>
          <w:numId w:val="34"/>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Bűnszervezetben való részvétel</w:t>
      </w:r>
      <w:r w:rsidRPr="000B50FB">
        <w:rPr>
          <w:rFonts w:ascii="Garamond" w:eastAsia="Calibri" w:hAnsi="Garamond" w:cs="Times New Roman"/>
          <w:sz w:val="24"/>
          <w:szCs w:val="24"/>
          <w:vertAlign w:val="superscript"/>
          <w:lang w:eastAsia="en-GB"/>
        </w:rPr>
        <w:footnoteReference w:id="18"/>
      </w:r>
      <w:r w:rsidRPr="000B50FB">
        <w:rPr>
          <w:rFonts w:ascii="Garamond" w:eastAsia="Calibri" w:hAnsi="Garamond" w:cs="Times New Roman"/>
          <w:sz w:val="24"/>
          <w:szCs w:val="24"/>
          <w:lang w:eastAsia="en-GB"/>
        </w:rPr>
        <w:t>;</w:t>
      </w:r>
    </w:p>
    <w:p w14:paraId="24D7FE4A" w14:textId="77777777" w:rsidR="00FE6123" w:rsidRPr="000B50FB" w:rsidRDefault="00FE6123" w:rsidP="00FE6123">
      <w:pPr>
        <w:numPr>
          <w:ilvl w:val="0"/>
          <w:numId w:val="3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Korrupció</w:t>
      </w:r>
      <w:r w:rsidRPr="000B50FB">
        <w:rPr>
          <w:rFonts w:ascii="Garamond" w:eastAsia="Calibri" w:hAnsi="Garamond" w:cs="Times New Roman"/>
          <w:sz w:val="24"/>
          <w:szCs w:val="24"/>
          <w:vertAlign w:val="superscript"/>
          <w:lang w:eastAsia="en-GB"/>
        </w:rPr>
        <w:footnoteReference w:id="19"/>
      </w:r>
      <w:r w:rsidRPr="000B50FB">
        <w:rPr>
          <w:rFonts w:ascii="Garamond" w:eastAsia="Calibri" w:hAnsi="Garamond" w:cs="Times New Roman"/>
          <w:sz w:val="24"/>
          <w:szCs w:val="24"/>
          <w:lang w:eastAsia="en-GB"/>
        </w:rPr>
        <w:t>;</w:t>
      </w:r>
    </w:p>
    <w:p w14:paraId="0D432A5D" w14:textId="77777777" w:rsidR="00FE6123" w:rsidRPr="000B50FB" w:rsidRDefault="00FE6123" w:rsidP="00FE6123">
      <w:pPr>
        <w:numPr>
          <w:ilvl w:val="0"/>
          <w:numId w:val="3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Garamond" w:eastAsia="Calibri" w:hAnsi="Garamond" w:cs="Times New Roman"/>
          <w:sz w:val="24"/>
          <w:szCs w:val="24"/>
          <w:lang w:eastAsia="en-GB"/>
        </w:rPr>
      </w:pPr>
      <w:bookmarkStart w:id="1" w:name="_DV_M1264"/>
      <w:bookmarkEnd w:id="1"/>
      <w:r w:rsidRPr="000B50FB">
        <w:rPr>
          <w:rFonts w:ascii="Garamond" w:eastAsia="Calibri" w:hAnsi="Garamond" w:cs="Times New Roman"/>
          <w:sz w:val="24"/>
          <w:szCs w:val="24"/>
          <w:lang w:eastAsia="en-GB"/>
        </w:rPr>
        <w:t>Csalás</w:t>
      </w:r>
      <w:r w:rsidRPr="000B50FB">
        <w:rPr>
          <w:rFonts w:ascii="Garamond" w:eastAsia="Calibri" w:hAnsi="Garamond" w:cs="Times New Roman"/>
          <w:sz w:val="24"/>
          <w:szCs w:val="24"/>
          <w:vertAlign w:val="superscript"/>
          <w:lang w:eastAsia="en-GB"/>
        </w:rPr>
        <w:footnoteReference w:id="20"/>
      </w:r>
      <w:r w:rsidRPr="000B50FB">
        <w:rPr>
          <w:rFonts w:ascii="Garamond" w:eastAsia="Calibri" w:hAnsi="Garamond" w:cs="Times New Roman"/>
          <w:sz w:val="24"/>
          <w:szCs w:val="24"/>
          <w:lang w:eastAsia="en-GB"/>
        </w:rPr>
        <w:t>;</w:t>
      </w:r>
    </w:p>
    <w:p w14:paraId="64BCDE37" w14:textId="77777777" w:rsidR="00FE6123" w:rsidRPr="000B50FB" w:rsidRDefault="00FE6123" w:rsidP="00FE6123">
      <w:pPr>
        <w:numPr>
          <w:ilvl w:val="0"/>
          <w:numId w:val="3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Garamond" w:eastAsia="Calibri" w:hAnsi="Garamond" w:cs="Times New Roman"/>
          <w:sz w:val="24"/>
          <w:szCs w:val="24"/>
          <w:lang w:eastAsia="en-GB"/>
        </w:rPr>
      </w:pPr>
      <w:bookmarkStart w:id="2" w:name="_DV_M1266"/>
      <w:bookmarkEnd w:id="2"/>
      <w:r w:rsidRPr="000B50FB">
        <w:rPr>
          <w:rFonts w:ascii="Garamond" w:eastAsia="Calibri" w:hAnsi="Garamond" w:cs="Times New Roman"/>
          <w:sz w:val="24"/>
          <w:szCs w:val="24"/>
          <w:lang w:eastAsia="en-GB"/>
        </w:rPr>
        <w:t>Terrorista bűncselekmény vagy terrorista csoporthoz kapcsolódó bűncselekmény</w:t>
      </w:r>
      <w:r w:rsidRPr="000B50FB">
        <w:rPr>
          <w:rFonts w:ascii="Garamond" w:eastAsia="Calibri" w:hAnsi="Garamond" w:cs="Times New Roman"/>
          <w:sz w:val="24"/>
          <w:szCs w:val="24"/>
          <w:vertAlign w:val="superscript"/>
          <w:lang w:eastAsia="en-GB"/>
        </w:rPr>
        <w:footnoteReference w:id="21"/>
      </w:r>
      <w:r w:rsidRPr="000B50FB">
        <w:rPr>
          <w:rFonts w:ascii="Garamond" w:eastAsia="Calibri" w:hAnsi="Garamond" w:cs="Times New Roman"/>
          <w:sz w:val="24"/>
          <w:szCs w:val="24"/>
          <w:lang w:eastAsia="en-GB"/>
        </w:rPr>
        <w:t>;</w:t>
      </w:r>
    </w:p>
    <w:p w14:paraId="3CA5D92B" w14:textId="77777777" w:rsidR="00FE6123" w:rsidRPr="000B50FB" w:rsidRDefault="00FE6123" w:rsidP="00FE6123">
      <w:pPr>
        <w:numPr>
          <w:ilvl w:val="0"/>
          <w:numId w:val="3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Garamond" w:eastAsia="Calibri" w:hAnsi="Garamond" w:cs="Times New Roman"/>
          <w:color w:val="000000"/>
          <w:sz w:val="24"/>
          <w:szCs w:val="24"/>
          <w:lang w:eastAsia="en-GB"/>
        </w:rPr>
      </w:pPr>
      <w:bookmarkStart w:id="3" w:name="_DV_M1268"/>
      <w:bookmarkEnd w:id="3"/>
      <w:r w:rsidRPr="000B50FB">
        <w:rPr>
          <w:rFonts w:ascii="Garamond" w:eastAsia="Calibri" w:hAnsi="Garamond" w:cs="Times New Roman"/>
          <w:sz w:val="24"/>
          <w:szCs w:val="24"/>
          <w:lang w:eastAsia="en-GB"/>
        </w:rPr>
        <w:t>Pénzmosás vagy terrorizmus finanszírozása</w:t>
      </w:r>
      <w:bookmarkStart w:id="4" w:name="_DV_C1915"/>
      <w:r w:rsidRPr="000B50FB">
        <w:rPr>
          <w:rFonts w:ascii="Garamond" w:eastAsia="Calibri" w:hAnsi="Garamond" w:cs="Times New Roman"/>
          <w:sz w:val="24"/>
          <w:szCs w:val="24"/>
          <w:vertAlign w:val="superscript"/>
          <w:lang w:eastAsia="en-GB"/>
        </w:rPr>
        <w:footnoteReference w:id="22"/>
      </w:r>
      <w:bookmarkEnd w:id="4"/>
      <w:r w:rsidRPr="000B50FB">
        <w:rPr>
          <w:rFonts w:ascii="Garamond" w:eastAsia="Calibri" w:hAnsi="Garamond" w:cs="Times New Roman"/>
          <w:sz w:val="24"/>
          <w:szCs w:val="24"/>
          <w:lang w:eastAsia="en-GB"/>
        </w:rPr>
        <w:t>;</w:t>
      </w:r>
    </w:p>
    <w:p w14:paraId="418923C2" w14:textId="77777777" w:rsidR="00FE6123" w:rsidRPr="000B50FB" w:rsidRDefault="00FE6123" w:rsidP="00FE6123">
      <w:pPr>
        <w:numPr>
          <w:ilvl w:val="0"/>
          <w:numId w:val="33"/>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Gyermekmunka és az emberkereskedelem más formái</w:t>
      </w:r>
      <w:r w:rsidRPr="000B50FB">
        <w:rPr>
          <w:rFonts w:ascii="Garamond" w:eastAsia="Calibri" w:hAnsi="Garamond" w:cs="Times New Roman"/>
          <w:sz w:val="24"/>
          <w:szCs w:val="24"/>
          <w:vertAlign w:val="superscript"/>
          <w:lang w:eastAsia="en-GB"/>
        </w:rPr>
        <w:footnoteReference w:id="23"/>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FE6123" w:rsidRPr="000B50FB" w14:paraId="1996D6D4" w14:textId="77777777" w:rsidTr="00FE6123">
        <w:tc>
          <w:tcPr>
            <w:tcW w:w="4644" w:type="dxa"/>
            <w:shd w:val="clear" w:color="auto" w:fill="auto"/>
          </w:tcPr>
          <w:p w14:paraId="452D9AD9" w14:textId="77777777" w:rsidR="00FE6123" w:rsidRPr="000B50FB" w:rsidRDefault="00FE6123" w:rsidP="00FE6123">
            <w:pPr>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Az irányelv 57. cikke (1) bekezdésében foglalt okokat végrehajtó nemzeti rendelkezések szerinti büntetőeljárásban hozott ítéletekkel kapcsolatos okok:</w:t>
            </w:r>
          </w:p>
        </w:tc>
        <w:tc>
          <w:tcPr>
            <w:tcW w:w="4645" w:type="dxa"/>
            <w:shd w:val="clear" w:color="auto" w:fill="auto"/>
          </w:tcPr>
          <w:p w14:paraId="019A5AB7" w14:textId="77777777" w:rsidR="00FE6123" w:rsidRPr="000B50FB" w:rsidRDefault="00FE6123" w:rsidP="00FE6123">
            <w:pPr>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Válasz:</w:t>
            </w:r>
          </w:p>
        </w:tc>
      </w:tr>
      <w:tr w:rsidR="00FE6123" w:rsidRPr="000B50FB" w14:paraId="321D07FC" w14:textId="77777777" w:rsidTr="00FE6123">
        <w:tc>
          <w:tcPr>
            <w:tcW w:w="4644" w:type="dxa"/>
            <w:shd w:val="clear" w:color="auto" w:fill="auto"/>
          </w:tcPr>
          <w:p w14:paraId="4ABC4D45"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b/>
                <w:sz w:val="24"/>
                <w:szCs w:val="24"/>
                <w:lang w:eastAsia="en-GB"/>
              </w:rPr>
              <w:t>Jogerősen elítélték-e a</w:t>
            </w:r>
            <w:r w:rsidRPr="000B50FB">
              <w:rPr>
                <w:rFonts w:ascii="Garamond" w:eastAsia="Calibri" w:hAnsi="Garamond" w:cs="Times New Roman"/>
                <w:sz w:val="24"/>
                <w:szCs w:val="24"/>
                <w:lang w:eastAsia="en-GB"/>
              </w:rPr>
              <w:t xml:space="preserve"> </w:t>
            </w:r>
            <w:r w:rsidRPr="000B50FB">
              <w:rPr>
                <w:rFonts w:ascii="Garamond" w:eastAsia="Calibri" w:hAnsi="Garamond" w:cs="Times New Roman"/>
                <w:b/>
                <w:sz w:val="24"/>
                <w:szCs w:val="24"/>
                <w:lang w:eastAsia="en-GB"/>
              </w:rPr>
              <w:t>gazdasági szereplőt</w:t>
            </w:r>
            <w:r w:rsidRPr="000B50FB">
              <w:rPr>
                <w:rFonts w:ascii="Garamond" w:eastAsia="Calibri" w:hAnsi="Garamond" w:cs="Times New Roman"/>
                <w:sz w:val="24"/>
                <w:szCs w:val="24"/>
                <w:lang w:eastAsia="en-GB"/>
              </w:rPr>
              <w:t xml:space="preserve"> vagy a gazdasági szereplő igazgató, vezető vagy felügyelő testületének tagját, illetve az e testületek képviseletére, az azokban való döntéshozatalra vagy azok kontrolljára vonatkozó jogkörrel rendelkező tagját a fent </w:t>
            </w:r>
            <w:r w:rsidRPr="000B50FB">
              <w:rPr>
                <w:rFonts w:ascii="Garamond" w:eastAsia="Calibri" w:hAnsi="Garamond" w:cs="Times New Roman"/>
                <w:sz w:val="24"/>
                <w:szCs w:val="24"/>
                <w:lang w:eastAsia="en-GB"/>
              </w:rPr>
              <w:lastRenderedPageBreak/>
              <w:t xml:space="preserve">felsorolt okok valamelyikéért olyan ítéletben, amelyet nem több, mint öt évvel ezelőtt hoztak, vagy amelyben a közvetlenül meghatározott kizárás időtartama továbbra is alkalmazandó? </w:t>
            </w:r>
          </w:p>
        </w:tc>
        <w:tc>
          <w:tcPr>
            <w:tcW w:w="4645" w:type="dxa"/>
            <w:shd w:val="clear" w:color="auto" w:fill="auto"/>
          </w:tcPr>
          <w:p w14:paraId="34ED35A2"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lastRenderedPageBreak/>
              <w:t>[] Igen [] Nem</w:t>
            </w:r>
          </w:p>
          <w:p w14:paraId="0B2F56AE"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xml:space="preserve">Ha a vonatkozó információ elektronikusan elérhető, kérjük, adja meg a következő információkat: (internetcím, a kibocsátó hatóság vagy testület, a dokumentáció pontos </w:t>
            </w:r>
            <w:r w:rsidRPr="000B50FB">
              <w:rPr>
                <w:rFonts w:ascii="Garamond" w:eastAsia="Calibri" w:hAnsi="Garamond" w:cs="Times New Roman"/>
                <w:sz w:val="24"/>
                <w:szCs w:val="24"/>
                <w:lang w:eastAsia="en-GB"/>
              </w:rPr>
              <w:lastRenderedPageBreak/>
              <w:t>hivatkozási adatai):</w:t>
            </w:r>
            <w:r w:rsidRPr="000B50FB">
              <w:rPr>
                <w:rFonts w:ascii="Garamond" w:eastAsia="Calibri" w:hAnsi="Garamond" w:cs="Times New Roman"/>
                <w:sz w:val="24"/>
                <w:szCs w:val="24"/>
                <w:lang w:eastAsia="en-GB"/>
              </w:rPr>
              <w:br/>
              <w:t>[</w:t>
            </w:r>
            <w:proofErr w:type="gramStart"/>
            <w:r w:rsidRPr="000B50FB">
              <w:rPr>
                <w:rFonts w:ascii="Garamond" w:eastAsia="Calibri" w:hAnsi="Garamond" w:cs="Times New Roman"/>
                <w:sz w:val="24"/>
                <w:szCs w:val="24"/>
                <w:lang w:eastAsia="en-GB"/>
              </w:rPr>
              <w:t>……</w:t>
            </w:r>
            <w:proofErr w:type="gramEnd"/>
            <w:r w:rsidRPr="000B50FB">
              <w:rPr>
                <w:rFonts w:ascii="Garamond" w:eastAsia="Calibri" w:hAnsi="Garamond" w:cs="Times New Roman"/>
                <w:sz w:val="24"/>
                <w:szCs w:val="24"/>
                <w:lang w:eastAsia="en-GB"/>
              </w:rPr>
              <w:t>][……][……][……]</w:t>
            </w:r>
            <w:r w:rsidRPr="000B50FB">
              <w:rPr>
                <w:rFonts w:ascii="Garamond" w:eastAsia="Calibri" w:hAnsi="Garamond" w:cs="Times New Roman"/>
                <w:sz w:val="24"/>
                <w:szCs w:val="24"/>
                <w:vertAlign w:val="superscript"/>
                <w:lang w:eastAsia="en-GB"/>
              </w:rPr>
              <w:footnoteReference w:id="24"/>
            </w:r>
          </w:p>
        </w:tc>
      </w:tr>
      <w:tr w:rsidR="00FE6123" w:rsidRPr="000B50FB" w14:paraId="488CF69F" w14:textId="77777777" w:rsidTr="00FE6123">
        <w:tc>
          <w:tcPr>
            <w:tcW w:w="4644" w:type="dxa"/>
            <w:shd w:val="clear" w:color="auto" w:fill="auto"/>
          </w:tcPr>
          <w:p w14:paraId="1EC81FEC"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b/>
                <w:sz w:val="24"/>
                <w:szCs w:val="24"/>
                <w:lang w:eastAsia="en-GB"/>
              </w:rPr>
              <w:lastRenderedPageBreak/>
              <w:t>Amennyiben igen</w:t>
            </w:r>
            <w:r w:rsidRPr="000B50FB">
              <w:rPr>
                <w:rFonts w:ascii="Garamond" w:eastAsia="Calibri" w:hAnsi="Garamond" w:cs="Times New Roman"/>
                <w:sz w:val="24"/>
                <w:szCs w:val="24"/>
                <w:lang w:eastAsia="en-GB"/>
              </w:rPr>
              <w:t>, kérjük,</w:t>
            </w:r>
            <w:r w:rsidRPr="000B50FB">
              <w:rPr>
                <w:rFonts w:ascii="Garamond" w:eastAsia="Calibri" w:hAnsi="Garamond" w:cs="Times New Roman"/>
                <w:sz w:val="24"/>
                <w:szCs w:val="24"/>
                <w:vertAlign w:val="superscript"/>
                <w:lang w:eastAsia="en-GB"/>
              </w:rPr>
              <w:footnoteReference w:id="25"/>
            </w:r>
            <w:r w:rsidRPr="000B50FB">
              <w:rPr>
                <w:rFonts w:ascii="Garamond" w:eastAsia="Calibri" w:hAnsi="Garamond" w:cs="Times New Roman"/>
                <w:sz w:val="24"/>
                <w:szCs w:val="24"/>
                <w:lang w:eastAsia="en-GB"/>
              </w:rPr>
              <w:t xml:space="preserve"> adja meg a következő információkat:</w:t>
            </w:r>
            <w:r w:rsidRPr="000B50FB">
              <w:rPr>
                <w:rFonts w:ascii="Garamond" w:eastAsia="Calibri" w:hAnsi="Garamond" w:cs="Times New Roman"/>
                <w:sz w:val="24"/>
                <w:szCs w:val="24"/>
                <w:lang w:eastAsia="en-GB"/>
              </w:rPr>
              <w:br/>
              <w:t>a) Elítélés dátuma, adja meg, hogy az 1–6. pontok közül melyik érintett, valamint az ítélet okát (okait),</w:t>
            </w:r>
            <w:r w:rsidRPr="000B50FB">
              <w:rPr>
                <w:rFonts w:ascii="Garamond" w:eastAsia="Calibri" w:hAnsi="Garamond" w:cs="Times New Roman"/>
                <w:sz w:val="24"/>
                <w:szCs w:val="24"/>
                <w:lang w:eastAsia="en-GB"/>
              </w:rPr>
              <w:br/>
              <w:t xml:space="preserve">b) Határozza meg az elítélt személyét </w:t>
            </w:r>
            <w:proofErr w:type="gramStart"/>
            <w:r w:rsidRPr="000B50FB">
              <w:rPr>
                <w:rFonts w:ascii="Garamond" w:eastAsia="Calibri" w:hAnsi="Garamond" w:cs="Times New Roman"/>
                <w:sz w:val="24"/>
                <w:szCs w:val="24"/>
                <w:lang w:eastAsia="en-GB"/>
              </w:rPr>
              <w:t>[ ]</w:t>
            </w:r>
            <w:proofErr w:type="gramEnd"/>
            <w:r w:rsidRPr="000B50FB">
              <w:rPr>
                <w:rFonts w:ascii="Garamond" w:eastAsia="Calibri" w:hAnsi="Garamond" w:cs="Times New Roman"/>
                <w:sz w:val="24"/>
                <w:szCs w:val="24"/>
                <w:lang w:eastAsia="en-GB"/>
              </w:rPr>
              <w:t>;</w:t>
            </w:r>
            <w:r w:rsidRPr="000B50FB">
              <w:rPr>
                <w:rFonts w:ascii="Garamond" w:eastAsia="Calibri" w:hAnsi="Garamond" w:cs="Times New Roman"/>
                <w:sz w:val="24"/>
                <w:szCs w:val="24"/>
                <w:lang w:eastAsia="en-GB"/>
              </w:rPr>
              <w:br/>
            </w:r>
            <w:r w:rsidRPr="000B50FB">
              <w:rPr>
                <w:rFonts w:ascii="Garamond" w:eastAsia="Calibri" w:hAnsi="Garamond" w:cs="Times New Roman"/>
                <w:b/>
                <w:sz w:val="24"/>
                <w:szCs w:val="24"/>
                <w:lang w:eastAsia="en-GB"/>
              </w:rPr>
              <w:t>c) Amennyiben az ítélet közvetlenül megállapítja:</w:t>
            </w:r>
          </w:p>
        </w:tc>
        <w:tc>
          <w:tcPr>
            <w:tcW w:w="4645" w:type="dxa"/>
            <w:shd w:val="clear" w:color="auto" w:fill="auto"/>
          </w:tcPr>
          <w:p w14:paraId="7E7D5E3F"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br/>
              <w:t>a) Dátum:[   ], pont(ok): [   ], ok(ok):[   ]</w:t>
            </w:r>
            <w:r w:rsidRPr="000B50FB">
              <w:rPr>
                <w:rFonts w:ascii="Garamond" w:eastAsia="Calibri" w:hAnsi="Garamond" w:cs="Times New Roman"/>
                <w:i/>
                <w:sz w:val="24"/>
                <w:szCs w:val="24"/>
                <w:vertAlign w:val="superscript"/>
                <w:lang w:eastAsia="en-GB"/>
              </w:rPr>
              <w:t xml:space="preserve"> </w:t>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t>b) [……]</w:t>
            </w:r>
            <w:r w:rsidRPr="000B50FB">
              <w:rPr>
                <w:rFonts w:ascii="Garamond" w:eastAsia="Calibri" w:hAnsi="Garamond" w:cs="Times New Roman"/>
                <w:sz w:val="24"/>
                <w:szCs w:val="24"/>
                <w:lang w:eastAsia="en-GB"/>
              </w:rPr>
              <w:br/>
              <w:t xml:space="preserve">c) </w:t>
            </w:r>
            <w:proofErr w:type="gramStart"/>
            <w:r w:rsidRPr="000B50FB">
              <w:rPr>
                <w:rFonts w:ascii="Garamond" w:eastAsia="Calibri" w:hAnsi="Garamond" w:cs="Times New Roman"/>
                <w:sz w:val="24"/>
                <w:szCs w:val="24"/>
                <w:lang w:eastAsia="en-GB"/>
              </w:rPr>
              <w:t>A</w:t>
            </w:r>
            <w:proofErr w:type="gramEnd"/>
            <w:r w:rsidRPr="000B50FB">
              <w:rPr>
                <w:rFonts w:ascii="Garamond" w:eastAsia="Calibri" w:hAnsi="Garamond" w:cs="Times New Roman"/>
                <w:sz w:val="24"/>
                <w:szCs w:val="24"/>
                <w:lang w:eastAsia="en-GB"/>
              </w:rPr>
              <w:t xml:space="preserve"> kizárási időszak hossza [……] és az érintett pont(ok) [   ]</w:t>
            </w:r>
          </w:p>
          <w:p w14:paraId="2A959BF6"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Ha a vonatkozó információ elektronikusan elérhető, kérjük, adja meg a következő információkat: (internetcím, a kibocsátó hatóság vagy testület, a dokumentáció pontos hivatkozási adatai): [</w:t>
            </w:r>
            <w:proofErr w:type="gramStart"/>
            <w:r w:rsidRPr="000B50FB">
              <w:rPr>
                <w:rFonts w:ascii="Garamond" w:eastAsia="Calibri" w:hAnsi="Garamond" w:cs="Times New Roman"/>
                <w:sz w:val="24"/>
                <w:szCs w:val="24"/>
                <w:lang w:eastAsia="en-GB"/>
              </w:rPr>
              <w:t>……</w:t>
            </w:r>
            <w:proofErr w:type="gramEnd"/>
            <w:r w:rsidRPr="000B50FB">
              <w:rPr>
                <w:rFonts w:ascii="Garamond" w:eastAsia="Calibri" w:hAnsi="Garamond" w:cs="Times New Roman"/>
                <w:sz w:val="24"/>
                <w:szCs w:val="24"/>
                <w:lang w:eastAsia="en-GB"/>
              </w:rPr>
              <w:t>][……][……][……]</w:t>
            </w:r>
            <w:r w:rsidRPr="000B50FB">
              <w:rPr>
                <w:rFonts w:ascii="Garamond" w:eastAsia="Calibri" w:hAnsi="Garamond" w:cs="Times New Roman"/>
                <w:sz w:val="24"/>
                <w:szCs w:val="24"/>
                <w:vertAlign w:val="superscript"/>
                <w:lang w:eastAsia="en-GB"/>
              </w:rPr>
              <w:footnoteReference w:id="26"/>
            </w:r>
          </w:p>
        </w:tc>
      </w:tr>
      <w:tr w:rsidR="00FE6123" w:rsidRPr="000B50FB" w14:paraId="59759875" w14:textId="77777777" w:rsidTr="00FE6123">
        <w:tc>
          <w:tcPr>
            <w:tcW w:w="4644" w:type="dxa"/>
            <w:shd w:val="clear" w:color="auto" w:fill="auto"/>
          </w:tcPr>
          <w:p w14:paraId="62DE0BD3"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Ítéletek esetén hozott-e a gazdasági szereplő olyan intézkedéseket, amelyek a releváns kizárási okok ellenére igazolják megbízhatóságát</w:t>
            </w:r>
            <w:r w:rsidRPr="000B50FB">
              <w:rPr>
                <w:rFonts w:ascii="Garamond" w:eastAsia="Calibri" w:hAnsi="Garamond" w:cs="Times New Roman"/>
                <w:sz w:val="24"/>
                <w:szCs w:val="24"/>
                <w:vertAlign w:val="superscript"/>
                <w:lang w:eastAsia="en-GB"/>
              </w:rPr>
              <w:footnoteReference w:id="27"/>
            </w:r>
            <w:r w:rsidRPr="000B50FB">
              <w:rPr>
                <w:rFonts w:ascii="Garamond" w:eastAsia="Calibri" w:hAnsi="Garamond" w:cs="Times New Roman"/>
                <w:sz w:val="24"/>
                <w:szCs w:val="24"/>
                <w:lang w:eastAsia="en-GB"/>
              </w:rPr>
              <w:t xml:space="preserve"> </w:t>
            </w:r>
            <w:r w:rsidRPr="000B50FB">
              <w:rPr>
                <w:rFonts w:ascii="Garamond" w:eastAsia="Calibri" w:hAnsi="Garamond" w:cs="Times New Roman"/>
                <w:b/>
                <w:sz w:val="24"/>
                <w:szCs w:val="24"/>
                <w:lang w:eastAsia="en-GB"/>
              </w:rPr>
              <w:t>(</w:t>
            </w:r>
            <w:r w:rsidRPr="000B50FB">
              <w:rPr>
                <w:rFonts w:ascii="Garamond" w:eastAsia="Calibri" w:hAnsi="Garamond" w:cs="Times New Roman"/>
                <w:sz w:val="24"/>
                <w:szCs w:val="24"/>
                <w:lang w:eastAsia="hu-HU"/>
              </w:rPr>
              <w:t>öntisztázás)</w:t>
            </w:r>
            <w:r w:rsidRPr="000B50FB">
              <w:rPr>
                <w:rFonts w:ascii="Garamond" w:eastAsia="Calibri" w:hAnsi="Garamond" w:cs="Times New Roman"/>
                <w:sz w:val="24"/>
                <w:szCs w:val="24"/>
                <w:lang w:eastAsia="en-GB"/>
              </w:rPr>
              <w:t>?</w:t>
            </w:r>
          </w:p>
        </w:tc>
        <w:tc>
          <w:tcPr>
            <w:tcW w:w="4645" w:type="dxa"/>
            <w:shd w:val="clear" w:color="auto" w:fill="auto"/>
          </w:tcPr>
          <w:p w14:paraId="7B78843A"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xml:space="preserve">[] Igen [] Nem </w:t>
            </w:r>
          </w:p>
        </w:tc>
      </w:tr>
      <w:tr w:rsidR="00FE6123" w:rsidRPr="000B50FB" w14:paraId="4B50934B" w14:textId="77777777" w:rsidTr="00FE6123">
        <w:tc>
          <w:tcPr>
            <w:tcW w:w="4644" w:type="dxa"/>
            <w:shd w:val="clear" w:color="auto" w:fill="auto"/>
          </w:tcPr>
          <w:p w14:paraId="0F66B638"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b/>
                <w:sz w:val="24"/>
                <w:szCs w:val="24"/>
                <w:lang w:eastAsia="en-GB"/>
              </w:rPr>
              <w:t>Amennyiben igen</w:t>
            </w:r>
            <w:r w:rsidRPr="000B50FB">
              <w:rPr>
                <w:rFonts w:ascii="Garamond" w:eastAsia="Calibri" w:hAnsi="Garamond" w:cs="Times New Roman"/>
                <w:sz w:val="24"/>
                <w:szCs w:val="24"/>
                <w:lang w:eastAsia="en-GB"/>
              </w:rPr>
              <w:t>, kérjük, ismertesse ezeket az intézkedéseket</w:t>
            </w:r>
            <w:r w:rsidRPr="000B50FB">
              <w:rPr>
                <w:rFonts w:ascii="Garamond" w:eastAsia="Calibri" w:hAnsi="Garamond" w:cs="Times New Roman"/>
                <w:sz w:val="24"/>
                <w:szCs w:val="24"/>
                <w:vertAlign w:val="superscript"/>
                <w:lang w:eastAsia="en-GB"/>
              </w:rPr>
              <w:footnoteReference w:id="28"/>
            </w:r>
            <w:r w:rsidRPr="000B50FB">
              <w:rPr>
                <w:rFonts w:ascii="Garamond" w:eastAsia="Calibri" w:hAnsi="Garamond" w:cs="Times New Roman"/>
                <w:sz w:val="24"/>
                <w:szCs w:val="24"/>
                <w:lang w:eastAsia="en-GB"/>
              </w:rPr>
              <w:t>:</w:t>
            </w:r>
          </w:p>
        </w:tc>
        <w:tc>
          <w:tcPr>
            <w:tcW w:w="4645" w:type="dxa"/>
            <w:shd w:val="clear" w:color="auto" w:fill="auto"/>
          </w:tcPr>
          <w:p w14:paraId="72694387"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w:t>
            </w:r>
          </w:p>
        </w:tc>
      </w:tr>
    </w:tbl>
    <w:p w14:paraId="6D2F8AD2" w14:textId="77777777" w:rsidR="00FE6123" w:rsidRPr="000B50FB" w:rsidRDefault="00FE6123" w:rsidP="00FE6123">
      <w:pPr>
        <w:keepNext/>
        <w:spacing w:before="120" w:after="360" w:line="240" w:lineRule="auto"/>
        <w:jc w:val="center"/>
        <w:rPr>
          <w:rFonts w:ascii="Garamond" w:eastAsia="Calibri" w:hAnsi="Garamond" w:cs="Times New Roman"/>
          <w:b/>
          <w:smallCaps/>
          <w:sz w:val="24"/>
          <w:szCs w:val="24"/>
          <w:lang w:eastAsia="en-GB"/>
        </w:rPr>
      </w:pPr>
      <w:r w:rsidRPr="000B50FB">
        <w:rPr>
          <w:rFonts w:ascii="Garamond" w:eastAsia="Calibri" w:hAnsi="Garamond" w:cs="Times New Roman"/>
          <w:b/>
          <w:smallCaps/>
          <w:sz w:val="24"/>
          <w:szCs w:val="24"/>
          <w:lang w:eastAsia="en-GB"/>
        </w:rPr>
        <w:t xml:space="preserve">B: Adófizetési vagy a társadalombiztosítási járulék fizetésére vonatkozó kötelezettség megszegésével kapcsolatos okok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9"/>
        <w:gridCol w:w="2270"/>
        <w:gridCol w:w="2469"/>
      </w:tblGrid>
      <w:tr w:rsidR="00FE6123" w:rsidRPr="000B50FB" w14:paraId="376B2480" w14:textId="77777777" w:rsidTr="00FE6123">
        <w:tc>
          <w:tcPr>
            <w:tcW w:w="4644" w:type="dxa"/>
            <w:shd w:val="clear" w:color="auto" w:fill="auto"/>
          </w:tcPr>
          <w:p w14:paraId="53ED8DAE" w14:textId="77777777" w:rsidR="00FE6123" w:rsidRPr="000B50FB" w:rsidRDefault="00FE6123" w:rsidP="00FE6123">
            <w:pPr>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Adó vagy társadalombiztosítási járulék fizetése:</w:t>
            </w:r>
          </w:p>
        </w:tc>
        <w:tc>
          <w:tcPr>
            <w:tcW w:w="4645" w:type="dxa"/>
            <w:gridSpan w:val="2"/>
            <w:shd w:val="clear" w:color="auto" w:fill="auto"/>
          </w:tcPr>
          <w:p w14:paraId="5B611B8F" w14:textId="77777777" w:rsidR="00FE6123" w:rsidRPr="000B50FB" w:rsidRDefault="00FE6123" w:rsidP="00FE6123">
            <w:pPr>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Válasz:</w:t>
            </w:r>
          </w:p>
        </w:tc>
      </w:tr>
      <w:tr w:rsidR="00FE6123" w:rsidRPr="000B50FB" w14:paraId="311DD2A7" w14:textId="77777777" w:rsidTr="00FE6123">
        <w:tc>
          <w:tcPr>
            <w:tcW w:w="4644" w:type="dxa"/>
            <w:shd w:val="clear" w:color="auto" w:fill="auto"/>
          </w:tcPr>
          <w:p w14:paraId="24641D64"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xml:space="preserve">Teljesítette-e a gazdasági szereplő összes </w:t>
            </w:r>
            <w:r w:rsidRPr="000B50FB">
              <w:rPr>
                <w:rFonts w:ascii="Garamond" w:eastAsia="Calibri" w:hAnsi="Garamond" w:cs="Times New Roman"/>
                <w:b/>
                <w:sz w:val="24"/>
                <w:szCs w:val="24"/>
                <w:lang w:eastAsia="en-GB"/>
              </w:rPr>
              <w:t>kötelezettségét az adók és társadalombiztosítási járulékok megfizetése tekintetében</w:t>
            </w:r>
            <w:r w:rsidRPr="000B50FB">
              <w:rPr>
                <w:rFonts w:ascii="Garamond" w:eastAsia="Calibri" w:hAnsi="Garamond" w:cs="Times New Roman"/>
                <w:sz w:val="24"/>
                <w:szCs w:val="24"/>
                <w:lang w:eastAsia="en-GB"/>
              </w:rPr>
              <w:t>, mind a székhelye szerinti országban, mind pedig az ajánlatkérő szerv vagy a közszolgáltató ajánlatkérő tagállamában, ha ez eltér a székhely szerinti országtól?</w:t>
            </w:r>
          </w:p>
        </w:tc>
        <w:tc>
          <w:tcPr>
            <w:tcW w:w="4645" w:type="dxa"/>
            <w:gridSpan w:val="2"/>
            <w:shd w:val="clear" w:color="auto" w:fill="auto"/>
          </w:tcPr>
          <w:p w14:paraId="2FC84578"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Igen [] Nem</w:t>
            </w:r>
          </w:p>
        </w:tc>
      </w:tr>
      <w:tr w:rsidR="00FE6123" w:rsidRPr="000B50FB" w14:paraId="4F2A58C2" w14:textId="77777777" w:rsidTr="00FE6123">
        <w:trPr>
          <w:trHeight w:val="470"/>
        </w:trPr>
        <w:tc>
          <w:tcPr>
            <w:tcW w:w="4644" w:type="dxa"/>
            <w:vMerge w:val="restart"/>
            <w:shd w:val="clear" w:color="auto" w:fill="auto"/>
          </w:tcPr>
          <w:p w14:paraId="60272423"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lastRenderedPageBreak/>
              <w:br/>
            </w:r>
            <w:r w:rsidRPr="000B50FB">
              <w:rPr>
                <w:rFonts w:ascii="Garamond" w:eastAsia="Calibri" w:hAnsi="Garamond" w:cs="Times New Roman"/>
                <w:sz w:val="24"/>
                <w:szCs w:val="24"/>
                <w:lang w:eastAsia="en-GB"/>
              </w:rPr>
              <w:br/>
            </w:r>
            <w:r w:rsidRPr="000B50FB">
              <w:rPr>
                <w:rFonts w:ascii="Garamond" w:eastAsia="Calibri" w:hAnsi="Garamond" w:cs="Times New Roman"/>
                <w:b/>
                <w:sz w:val="24"/>
                <w:szCs w:val="24"/>
                <w:lang w:eastAsia="en-GB"/>
              </w:rPr>
              <w:t>Ha nem</w:t>
            </w:r>
            <w:r w:rsidRPr="000B50FB">
              <w:rPr>
                <w:rFonts w:ascii="Garamond" w:eastAsia="Calibri" w:hAnsi="Garamond" w:cs="Times New Roman"/>
                <w:sz w:val="24"/>
                <w:szCs w:val="24"/>
                <w:lang w:eastAsia="en-GB"/>
              </w:rPr>
              <w:t>, akkor kérjük, adja meg a következő információkat:</w:t>
            </w:r>
            <w:r w:rsidRPr="000B50FB">
              <w:rPr>
                <w:rFonts w:ascii="Garamond" w:eastAsia="Calibri" w:hAnsi="Garamond" w:cs="Times New Roman"/>
                <w:sz w:val="24"/>
                <w:szCs w:val="24"/>
                <w:lang w:eastAsia="en-GB"/>
              </w:rPr>
              <w:br/>
              <w:t>a) Érintett ország vagy tagállam</w:t>
            </w:r>
            <w:r w:rsidRPr="000B50FB">
              <w:rPr>
                <w:rFonts w:ascii="Garamond" w:eastAsia="Calibri" w:hAnsi="Garamond" w:cs="Times New Roman"/>
                <w:sz w:val="24"/>
                <w:szCs w:val="24"/>
                <w:lang w:eastAsia="en-GB"/>
              </w:rPr>
              <w:br/>
              <w:t>b) Mi az érintett összeg?</w:t>
            </w:r>
            <w:r w:rsidRPr="000B50FB">
              <w:rPr>
                <w:rFonts w:ascii="Garamond" w:eastAsia="Calibri" w:hAnsi="Garamond" w:cs="Times New Roman"/>
                <w:sz w:val="24"/>
                <w:szCs w:val="24"/>
                <w:lang w:eastAsia="en-GB"/>
              </w:rPr>
              <w:br/>
              <w:t>c) A kötelezettségszegés megállapításának módja:</w:t>
            </w:r>
            <w:r w:rsidRPr="000B50FB">
              <w:rPr>
                <w:rFonts w:ascii="Garamond" w:eastAsia="Calibri" w:hAnsi="Garamond" w:cs="Times New Roman"/>
                <w:sz w:val="24"/>
                <w:szCs w:val="24"/>
                <w:lang w:eastAsia="en-GB"/>
              </w:rPr>
              <w:br/>
              <w:t xml:space="preserve">1) Bírósági vagy közigazgatási </w:t>
            </w:r>
            <w:r w:rsidRPr="000B50FB">
              <w:rPr>
                <w:rFonts w:ascii="Garamond" w:eastAsia="Calibri" w:hAnsi="Garamond" w:cs="Times New Roman"/>
                <w:b/>
                <w:sz w:val="24"/>
                <w:szCs w:val="24"/>
                <w:lang w:eastAsia="en-GB"/>
              </w:rPr>
              <w:t>határozat</w:t>
            </w:r>
            <w:r w:rsidRPr="000B50FB">
              <w:rPr>
                <w:rFonts w:ascii="Garamond" w:eastAsia="Calibri" w:hAnsi="Garamond" w:cs="Times New Roman"/>
                <w:sz w:val="24"/>
                <w:szCs w:val="24"/>
                <w:lang w:eastAsia="en-GB"/>
              </w:rPr>
              <w:t>:</w:t>
            </w:r>
          </w:p>
          <w:p w14:paraId="58A239E4" w14:textId="77777777" w:rsidR="00FE6123" w:rsidRPr="000B50FB" w:rsidRDefault="00FE6123" w:rsidP="00FE6123">
            <w:pPr>
              <w:numPr>
                <w:ilvl w:val="0"/>
                <w:numId w:val="30"/>
              </w:num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ab/>
              <w:t>Ez a határozat jogerős és kötelező?</w:t>
            </w:r>
          </w:p>
          <w:p w14:paraId="6293BE3C" w14:textId="77777777" w:rsidR="00FE6123" w:rsidRPr="000B50FB" w:rsidRDefault="00FE6123" w:rsidP="00FE6123">
            <w:pPr>
              <w:numPr>
                <w:ilvl w:val="0"/>
                <w:numId w:val="32"/>
              </w:num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Kérjük, adja meg az ítélet vagy a határozat dátumát.</w:t>
            </w:r>
          </w:p>
          <w:p w14:paraId="58F5FEE7" w14:textId="77777777" w:rsidR="00FE6123" w:rsidRPr="000B50FB" w:rsidRDefault="00FE6123" w:rsidP="00FE6123">
            <w:pPr>
              <w:numPr>
                <w:ilvl w:val="0"/>
                <w:numId w:val="32"/>
              </w:num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xml:space="preserve">Ítélet esetén, </w:t>
            </w:r>
            <w:r w:rsidRPr="000B50FB">
              <w:rPr>
                <w:rFonts w:ascii="Garamond" w:eastAsia="Calibri" w:hAnsi="Garamond" w:cs="Times New Roman"/>
                <w:b/>
                <w:sz w:val="24"/>
                <w:szCs w:val="24"/>
                <w:lang w:eastAsia="en-GB"/>
              </w:rPr>
              <w:t>amennyiben erről közvetlenül rendelkezik</w:t>
            </w:r>
            <w:r w:rsidRPr="000B50FB">
              <w:rPr>
                <w:rFonts w:ascii="Garamond" w:eastAsia="Calibri" w:hAnsi="Garamond" w:cs="Times New Roman"/>
                <w:sz w:val="24"/>
                <w:szCs w:val="24"/>
                <w:lang w:eastAsia="en-GB"/>
              </w:rPr>
              <w:t>, a kizárási időtartam hossza:</w:t>
            </w:r>
          </w:p>
          <w:p w14:paraId="7040CE77"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xml:space="preserve">2) </w:t>
            </w:r>
            <w:r w:rsidRPr="000B50FB">
              <w:rPr>
                <w:rFonts w:ascii="Garamond" w:eastAsia="Calibri" w:hAnsi="Garamond" w:cs="Times New Roman"/>
                <w:b/>
                <w:sz w:val="24"/>
                <w:szCs w:val="24"/>
                <w:lang w:eastAsia="en-GB"/>
              </w:rPr>
              <w:t>Egyéb mód</w:t>
            </w:r>
            <w:r w:rsidRPr="000B50FB">
              <w:rPr>
                <w:rFonts w:ascii="Garamond" w:eastAsia="Calibri" w:hAnsi="Garamond" w:cs="Times New Roman"/>
                <w:sz w:val="24"/>
                <w:szCs w:val="24"/>
                <w:lang w:eastAsia="en-GB"/>
              </w:rPr>
              <w:t>? Kérjük, részletezze:</w:t>
            </w:r>
          </w:p>
          <w:p w14:paraId="013D9050"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d) Teljesítette-e a gazdasági szereplő kötelezettségeit oly módon, hogy az esedékes adókat, társadalombiztosítási járulékokat és az esetleges kamatokat és bírságokat megfizette, vagy ezek megfizetésére kötelezettséget vállalt?</w:t>
            </w:r>
          </w:p>
        </w:tc>
        <w:tc>
          <w:tcPr>
            <w:tcW w:w="2322" w:type="dxa"/>
            <w:shd w:val="clear" w:color="auto" w:fill="auto"/>
          </w:tcPr>
          <w:p w14:paraId="31D601E3" w14:textId="77777777" w:rsidR="00FE6123" w:rsidRPr="000B50FB" w:rsidRDefault="00FE6123" w:rsidP="00FE6123">
            <w:pPr>
              <w:spacing w:before="120" w:after="120" w:line="240" w:lineRule="auto"/>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Adók</w:t>
            </w:r>
          </w:p>
        </w:tc>
        <w:tc>
          <w:tcPr>
            <w:tcW w:w="2323" w:type="dxa"/>
            <w:shd w:val="clear" w:color="auto" w:fill="auto"/>
          </w:tcPr>
          <w:p w14:paraId="7A133D7A" w14:textId="77777777" w:rsidR="00FE6123" w:rsidRPr="000B50FB" w:rsidRDefault="00FE6123" w:rsidP="00FE6123">
            <w:pPr>
              <w:spacing w:before="120" w:after="120" w:line="240" w:lineRule="auto"/>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Társadalombiztosítási hozzájárulás</w:t>
            </w:r>
          </w:p>
        </w:tc>
      </w:tr>
      <w:tr w:rsidR="00FE6123" w:rsidRPr="000B50FB" w14:paraId="3E89FDB3" w14:textId="77777777" w:rsidTr="00FE6123">
        <w:trPr>
          <w:trHeight w:val="1977"/>
        </w:trPr>
        <w:tc>
          <w:tcPr>
            <w:tcW w:w="4644" w:type="dxa"/>
            <w:vMerge/>
            <w:shd w:val="clear" w:color="auto" w:fill="auto"/>
          </w:tcPr>
          <w:p w14:paraId="269BEE35" w14:textId="77777777" w:rsidR="00FE6123" w:rsidRPr="000B50FB" w:rsidRDefault="00FE6123" w:rsidP="00FE6123">
            <w:pPr>
              <w:spacing w:before="120" w:after="120" w:line="240" w:lineRule="auto"/>
              <w:rPr>
                <w:rFonts w:ascii="Garamond" w:eastAsia="Calibri" w:hAnsi="Garamond" w:cs="Times New Roman"/>
                <w:b/>
                <w:sz w:val="24"/>
                <w:szCs w:val="24"/>
                <w:lang w:eastAsia="en-GB"/>
              </w:rPr>
            </w:pPr>
          </w:p>
        </w:tc>
        <w:tc>
          <w:tcPr>
            <w:tcW w:w="2322" w:type="dxa"/>
            <w:shd w:val="clear" w:color="auto" w:fill="auto"/>
          </w:tcPr>
          <w:p w14:paraId="470E3807"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br/>
              <w:t>a) [</w:t>
            </w:r>
            <w:proofErr w:type="gramStart"/>
            <w:r w:rsidRPr="000B50FB">
              <w:rPr>
                <w:rFonts w:ascii="Garamond" w:eastAsia="Calibri" w:hAnsi="Garamond" w:cs="Times New Roman"/>
                <w:sz w:val="24"/>
                <w:szCs w:val="24"/>
                <w:lang w:eastAsia="en-GB"/>
              </w:rPr>
              <w:t>……</w:t>
            </w:r>
            <w:proofErr w:type="gramEnd"/>
            <w:r w:rsidRPr="000B50FB">
              <w:rPr>
                <w:rFonts w:ascii="Garamond" w:eastAsia="Calibri" w:hAnsi="Garamond" w:cs="Times New Roman"/>
                <w:sz w:val="24"/>
                <w:szCs w:val="24"/>
                <w:lang w:eastAsia="en-GB"/>
              </w:rPr>
              <w:t>]</w:t>
            </w:r>
            <w:r w:rsidRPr="000B50FB">
              <w:rPr>
                <w:rFonts w:ascii="Garamond" w:eastAsia="Calibri" w:hAnsi="Garamond" w:cs="Times New Roman"/>
                <w:sz w:val="24"/>
                <w:szCs w:val="24"/>
                <w:lang w:eastAsia="en-GB"/>
              </w:rPr>
              <w:br/>
              <w:t>b) [……]</w:t>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t>c1) [] Igen [] Nem</w:t>
            </w:r>
          </w:p>
          <w:p w14:paraId="0788370B" w14:textId="77777777" w:rsidR="00FE6123" w:rsidRPr="000B50FB" w:rsidRDefault="00FE6123" w:rsidP="00FE6123">
            <w:pPr>
              <w:numPr>
                <w:ilvl w:val="0"/>
                <w:numId w:val="29"/>
              </w:num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Igen [] Nem</w:t>
            </w:r>
          </w:p>
          <w:p w14:paraId="0FB453F3" w14:textId="77777777" w:rsidR="00FE6123" w:rsidRPr="000B50FB" w:rsidRDefault="00FE6123" w:rsidP="00FE6123">
            <w:pPr>
              <w:numPr>
                <w:ilvl w:val="0"/>
                <w:numId w:val="31"/>
              </w:num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w:t>
            </w:r>
            <w:r w:rsidRPr="000B50FB">
              <w:rPr>
                <w:rFonts w:ascii="Garamond" w:eastAsia="Calibri" w:hAnsi="Garamond" w:cs="Times New Roman"/>
                <w:sz w:val="24"/>
                <w:szCs w:val="24"/>
                <w:lang w:eastAsia="en-GB"/>
              </w:rPr>
              <w:br/>
            </w:r>
          </w:p>
          <w:p w14:paraId="1405588A" w14:textId="77777777" w:rsidR="00FE6123" w:rsidRPr="000B50FB" w:rsidRDefault="00FE6123" w:rsidP="00FE6123">
            <w:pPr>
              <w:numPr>
                <w:ilvl w:val="0"/>
                <w:numId w:val="31"/>
              </w:num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w:t>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p>
          <w:p w14:paraId="2C224FA5"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c2) [ …]</w:t>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t>d) [] Igen [] Nem</w:t>
            </w:r>
            <w:r w:rsidRPr="000B50FB">
              <w:rPr>
                <w:rFonts w:ascii="Garamond" w:eastAsia="Calibri" w:hAnsi="Garamond" w:cs="Times New Roman"/>
                <w:sz w:val="24"/>
                <w:szCs w:val="24"/>
                <w:lang w:eastAsia="en-GB"/>
              </w:rPr>
              <w:br/>
            </w:r>
            <w:r w:rsidRPr="000B50FB">
              <w:rPr>
                <w:rFonts w:ascii="Garamond" w:eastAsia="Calibri" w:hAnsi="Garamond" w:cs="Times New Roman"/>
                <w:b/>
                <w:sz w:val="24"/>
                <w:szCs w:val="24"/>
                <w:lang w:eastAsia="en-GB"/>
              </w:rPr>
              <w:t>Ha igen</w:t>
            </w:r>
            <w:r w:rsidRPr="000B50FB">
              <w:rPr>
                <w:rFonts w:ascii="Garamond" w:eastAsia="Calibri" w:hAnsi="Garamond" w:cs="Times New Roman"/>
                <w:sz w:val="24"/>
                <w:szCs w:val="24"/>
                <w:lang w:eastAsia="en-GB"/>
              </w:rPr>
              <w:t>, kérjük, részletezze: [</w:t>
            </w:r>
            <w:proofErr w:type="gramStart"/>
            <w:r w:rsidRPr="000B50FB">
              <w:rPr>
                <w:rFonts w:ascii="Garamond" w:eastAsia="Calibri" w:hAnsi="Garamond" w:cs="Times New Roman"/>
                <w:sz w:val="24"/>
                <w:szCs w:val="24"/>
                <w:lang w:eastAsia="en-GB"/>
              </w:rPr>
              <w:t>……</w:t>
            </w:r>
            <w:proofErr w:type="gramEnd"/>
            <w:r w:rsidRPr="000B50FB">
              <w:rPr>
                <w:rFonts w:ascii="Garamond" w:eastAsia="Calibri" w:hAnsi="Garamond" w:cs="Times New Roman"/>
                <w:sz w:val="24"/>
                <w:szCs w:val="24"/>
                <w:lang w:eastAsia="en-GB"/>
              </w:rPr>
              <w:t>]</w:t>
            </w:r>
          </w:p>
        </w:tc>
        <w:tc>
          <w:tcPr>
            <w:tcW w:w="2323" w:type="dxa"/>
            <w:shd w:val="clear" w:color="auto" w:fill="auto"/>
          </w:tcPr>
          <w:p w14:paraId="3B56388B"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br/>
              <w:t>a) [</w:t>
            </w:r>
            <w:proofErr w:type="gramStart"/>
            <w:r w:rsidRPr="000B50FB">
              <w:rPr>
                <w:rFonts w:ascii="Garamond" w:eastAsia="Calibri" w:hAnsi="Garamond" w:cs="Times New Roman"/>
                <w:sz w:val="24"/>
                <w:szCs w:val="24"/>
                <w:lang w:eastAsia="en-GB"/>
              </w:rPr>
              <w:t>……</w:t>
            </w:r>
            <w:proofErr w:type="gramEnd"/>
            <w:r w:rsidRPr="000B50FB">
              <w:rPr>
                <w:rFonts w:ascii="Garamond" w:eastAsia="Calibri" w:hAnsi="Garamond" w:cs="Times New Roman"/>
                <w:sz w:val="24"/>
                <w:szCs w:val="24"/>
                <w:lang w:eastAsia="en-GB"/>
              </w:rPr>
              <w:t>]</w:t>
            </w:r>
            <w:r w:rsidRPr="000B50FB">
              <w:rPr>
                <w:rFonts w:ascii="Garamond" w:eastAsia="Calibri" w:hAnsi="Garamond" w:cs="Times New Roman"/>
                <w:sz w:val="24"/>
                <w:szCs w:val="24"/>
                <w:lang w:eastAsia="en-GB"/>
              </w:rPr>
              <w:br/>
              <w:t>b) [……]</w:t>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t>c1) [] Igen [] Nem</w:t>
            </w:r>
          </w:p>
          <w:p w14:paraId="75C410E6" w14:textId="77777777" w:rsidR="00FE6123" w:rsidRPr="000B50FB" w:rsidRDefault="00FE6123" w:rsidP="00FE6123">
            <w:pPr>
              <w:numPr>
                <w:ilvl w:val="0"/>
                <w:numId w:val="31"/>
              </w:num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Igen [] Nem</w:t>
            </w:r>
          </w:p>
          <w:p w14:paraId="7DC930AD" w14:textId="77777777" w:rsidR="00FE6123" w:rsidRPr="000B50FB" w:rsidRDefault="00FE6123" w:rsidP="00FE6123">
            <w:pPr>
              <w:numPr>
                <w:ilvl w:val="0"/>
                <w:numId w:val="31"/>
              </w:num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w:t>
            </w:r>
            <w:r w:rsidRPr="000B50FB">
              <w:rPr>
                <w:rFonts w:ascii="Garamond" w:eastAsia="Calibri" w:hAnsi="Garamond" w:cs="Times New Roman"/>
                <w:sz w:val="24"/>
                <w:szCs w:val="24"/>
                <w:lang w:eastAsia="en-GB"/>
              </w:rPr>
              <w:br/>
            </w:r>
          </w:p>
          <w:p w14:paraId="2A5D570F" w14:textId="77777777" w:rsidR="00FE6123" w:rsidRPr="000B50FB" w:rsidRDefault="00FE6123" w:rsidP="00FE6123">
            <w:pPr>
              <w:numPr>
                <w:ilvl w:val="0"/>
                <w:numId w:val="31"/>
              </w:num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w:t>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p>
          <w:p w14:paraId="59E197D0"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c2) [ …]</w:t>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t>d) [] Igen [] Nem</w:t>
            </w:r>
            <w:r w:rsidRPr="000B50FB">
              <w:rPr>
                <w:rFonts w:ascii="Garamond" w:eastAsia="Calibri" w:hAnsi="Garamond" w:cs="Times New Roman"/>
                <w:sz w:val="24"/>
                <w:szCs w:val="24"/>
                <w:lang w:eastAsia="en-GB"/>
              </w:rPr>
              <w:br/>
            </w:r>
            <w:r w:rsidRPr="000B50FB">
              <w:rPr>
                <w:rFonts w:ascii="Garamond" w:eastAsia="Calibri" w:hAnsi="Garamond" w:cs="Times New Roman"/>
                <w:b/>
                <w:sz w:val="24"/>
                <w:szCs w:val="24"/>
                <w:lang w:eastAsia="en-GB"/>
              </w:rPr>
              <w:t>Ha igen</w:t>
            </w:r>
            <w:r w:rsidRPr="000B50FB">
              <w:rPr>
                <w:rFonts w:ascii="Garamond" w:eastAsia="Calibri" w:hAnsi="Garamond" w:cs="Times New Roman"/>
                <w:sz w:val="24"/>
                <w:szCs w:val="24"/>
                <w:lang w:eastAsia="en-GB"/>
              </w:rPr>
              <w:t>, kérjük, részletezze: [</w:t>
            </w:r>
            <w:proofErr w:type="gramStart"/>
            <w:r w:rsidRPr="000B50FB">
              <w:rPr>
                <w:rFonts w:ascii="Garamond" w:eastAsia="Calibri" w:hAnsi="Garamond" w:cs="Times New Roman"/>
                <w:sz w:val="24"/>
                <w:szCs w:val="24"/>
                <w:lang w:eastAsia="en-GB"/>
              </w:rPr>
              <w:t>……</w:t>
            </w:r>
            <w:proofErr w:type="gramEnd"/>
            <w:r w:rsidRPr="000B50FB">
              <w:rPr>
                <w:rFonts w:ascii="Garamond" w:eastAsia="Calibri" w:hAnsi="Garamond" w:cs="Times New Roman"/>
                <w:sz w:val="24"/>
                <w:szCs w:val="24"/>
                <w:lang w:eastAsia="en-GB"/>
              </w:rPr>
              <w:t>]</w:t>
            </w:r>
          </w:p>
        </w:tc>
      </w:tr>
      <w:tr w:rsidR="00FE6123" w:rsidRPr="000B50FB" w14:paraId="18A294E5" w14:textId="77777777" w:rsidTr="00FE6123">
        <w:tc>
          <w:tcPr>
            <w:tcW w:w="4644" w:type="dxa"/>
            <w:shd w:val="clear" w:color="auto" w:fill="auto"/>
          </w:tcPr>
          <w:p w14:paraId="4ED68E86"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Ha az adók vagy társadalombiztosítási járulékok befizetésére vonatkozó dokumentáció elektronikusan elérhető, kérjük, adja meg a következő információkat:</w:t>
            </w:r>
          </w:p>
        </w:tc>
        <w:tc>
          <w:tcPr>
            <w:tcW w:w="4645" w:type="dxa"/>
            <w:gridSpan w:val="2"/>
            <w:shd w:val="clear" w:color="auto" w:fill="auto"/>
          </w:tcPr>
          <w:p w14:paraId="182683FF"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(internetcím, a kibocsátó hatóság vagy testület, a dokumentáció pontos hivatkozási adatai):</w:t>
            </w:r>
            <w:r w:rsidRPr="000B50FB">
              <w:rPr>
                <w:rFonts w:ascii="Garamond" w:eastAsia="Calibri" w:hAnsi="Garamond" w:cs="Times New Roman"/>
                <w:sz w:val="24"/>
                <w:szCs w:val="24"/>
                <w:vertAlign w:val="superscript"/>
                <w:lang w:eastAsia="en-GB"/>
              </w:rPr>
              <w:t xml:space="preserve"> </w:t>
            </w:r>
            <w:r w:rsidRPr="000B50FB">
              <w:rPr>
                <w:rFonts w:ascii="Garamond" w:eastAsia="Calibri" w:hAnsi="Garamond" w:cs="Times New Roman"/>
                <w:sz w:val="24"/>
                <w:szCs w:val="24"/>
                <w:vertAlign w:val="superscript"/>
                <w:lang w:eastAsia="en-GB"/>
              </w:rPr>
              <w:footnoteReference w:id="29"/>
            </w:r>
            <w:r w:rsidRPr="000B50FB">
              <w:rPr>
                <w:rFonts w:ascii="Garamond" w:eastAsia="Calibri" w:hAnsi="Garamond" w:cs="Times New Roman"/>
                <w:sz w:val="24"/>
                <w:szCs w:val="24"/>
                <w:lang w:eastAsia="en-GB"/>
              </w:rPr>
              <w:br/>
              <w:t>[</w:t>
            </w:r>
            <w:proofErr w:type="gramStart"/>
            <w:r w:rsidRPr="000B50FB">
              <w:rPr>
                <w:rFonts w:ascii="Garamond" w:eastAsia="Calibri" w:hAnsi="Garamond" w:cs="Times New Roman"/>
                <w:sz w:val="24"/>
                <w:szCs w:val="24"/>
                <w:lang w:eastAsia="en-GB"/>
              </w:rPr>
              <w:t>……</w:t>
            </w:r>
            <w:proofErr w:type="gramEnd"/>
            <w:r w:rsidRPr="000B50FB">
              <w:rPr>
                <w:rFonts w:ascii="Garamond" w:eastAsia="Calibri" w:hAnsi="Garamond" w:cs="Times New Roman"/>
                <w:sz w:val="24"/>
                <w:szCs w:val="24"/>
                <w:lang w:eastAsia="en-GB"/>
              </w:rPr>
              <w:t>][……][……]</w:t>
            </w:r>
          </w:p>
        </w:tc>
      </w:tr>
    </w:tbl>
    <w:p w14:paraId="3036E511" w14:textId="77777777" w:rsidR="00FE6123" w:rsidRPr="000B50FB" w:rsidRDefault="00FE6123" w:rsidP="00FE6123">
      <w:pPr>
        <w:keepNext/>
        <w:spacing w:before="120" w:after="360" w:line="240" w:lineRule="auto"/>
        <w:jc w:val="center"/>
        <w:rPr>
          <w:rFonts w:ascii="Garamond" w:eastAsia="Calibri" w:hAnsi="Garamond" w:cs="Times New Roman"/>
          <w:b/>
          <w:smallCaps/>
          <w:sz w:val="24"/>
          <w:szCs w:val="24"/>
          <w:lang w:eastAsia="en-GB"/>
        </w:rPr>
      </w:pPr>
      <w:r w:rsidRPr="000B50FB">
        <w:rPr>
          <w:rFonts w:ascii="Garamond" w:eastAsia="Calibri" w:hAnsi="Garamond" w:cs="Times New Roman"/>
          <w:b/>
          <w:smallCaps/>
          <w:sz w:val="24"/>
          <w:szCs w:val="24"/>
          <w:lang w:eastAsia="en-GB"/>
        </w:rPr>
        <w:t>C: Fizetésképtelenséggel, összeférhetetlenséggel vagy szakmai kötelességszegéssel kapcsolatos okok</w:t>
      </w:r>
      <w:r w:rsidRPr="000B50FB">
        <w:rPr>
          <w:rFonts w:ascii="Garamond" w:eastAsia="Calibri" w:hAnsi="Garamond" w:cs="Times New Roman"/>
          <w:b/>
          <w:smallCaps/>
          <w:sz w:val="24"/>
          <w:szCs w:val="24"/>
          <w:vertAlign w:val="superscript"/>
          <w:lang w:eastAsia="en-GB"/>
        </w:rPr>
        <w:footnoteReference w:id="30"/>
      </w:r>
    </w:p>
    <w:p w14:paraId="44FE88C7" w14:textId="77777777" w:rsidR="00FE6123" w:rsidRPr="000B50FB" w:rsidRDefault="00FE6123" w:rsidP="00FE6123">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 xml:space="preserve">Felhívjuk a figyelmet, hogy e közbeszerzés alkalmazásában lehetséges, hogy a következő kizárási okok valamelyikét a nemzeti jog, a vonatkozó hirdetmény vagy a közbeszerzési dokumentumok pontosabban meghatározzák. Így például a nemzeti jog rendelkezhet úgy, hogy a „súlyos szakmai kötelességszegés” fogalma több különböző magatartásformát takarhat.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FE6123" w:rsidRPr="000B50FB" w14:paraId="4AC9C83A" w14:textId="77777777" w:rsidTr="00FE6123">
        <w:tc>
          <w:tcPr>
            <w:tcW w:w="4644" w:type="dxa"/>
            <w:shd w:val="clear" w:color="auto" w:fill="auto"/>
          </w:tcPr>
          <w:p w14:paraId="73D21EB2" w14:textId="77777777" w:rsidR="00FE6123" w:rsidRPr="000B50FB" w:rsidRDefault="00FE6123" w:rsidP="00FE6123">
            <w:pPr>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Esetleges fizetésképtelenség, összeférhetetlenség vagy szakmai kötelességszegés</w:t>
            </w:r>
          </w:p>
        </w:tc>
        <w:tc>
          <w:tcPr>
            <w:tcW w:w="4645" w:type="dxa"/>
            <w:shd w:val="clear" w:color="auto" w:fill="auto"/>
          </w:tcPr>
          <w:p w14:paraId="5EF07BC9" w14:textId="77777777" w:rsidR="00FE6123" w:rsidRPr="000B50FB" w:rsidRDefault="00FE6123" w:rsidP="00FE6123">
            <w:pPr>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Válasz:</w:t>
            </w:r>
          </w:p>
        </w:tc>
      </w:tr>
      <w:tr w:rsidR="00FE6123" w:rsidRPr="000B50FB" w14:paraId="125CBA7F" w14:textId="77777777" w:rsidTr="00FE6123">
        <w:trPr>
          <w:trHeight w:val="406"/>
        </w:trPr>
        <w:tc>
          <w:tcPr>
            <w:tcW w:w="4644" w:type="dxa"/>
            <w:vMerge w:val="restart"/>
            <w:shd w:val="clear" w:color="auto" w:fill="auto"/>
          </w:tcPr>
          <w:p w14:paraId="3A133CBA"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xml:space="preserve">A gazdasági szereplő </w:t>
            </w:r>
            <w:r w:rsidRPr="000B50FB">
              <w:rPr>
                <w:rFonts w:ascii="Garamond" w:eastAsia="Calibri" w:hAnsi="Garamond" w:cs="Times New Roman"/>
                <w:b/>
                <w:sz w:val="24"/>
                <w:szCs w:val="24"/>
                <w:lang w:eastAsia="en-GB"/>
              </w:rPr>
              <w:t>tudomása szerint</w:t>
            </w:r>
            <w:r w:rsidRPr="000B50FB">
              <w:rPr>
                <w:rFonts w:ascii="Garamond" w:eastAsia="Calibri" w:hAnsi="Garamond" w:cs="Times New Roman"/>
                <w:sz w:val="24"/>
                <w:szCs w:val="24"/>
                <w:lang w:eastAsia="en-GB"/>
              </w:rPr>
              <w:t xml:space="preserve"> </w:t>
            </w:r>
            <w:r w:rsidRPr="000B50FB">
              <w:rPr>
                <w:rFonts w:ascii="Garamond" w:eastAsia="Calibri" w:hAnsi="Garamond" w:cs="Times New Roman"/>
                <w:sz w:val="24"/>
                <w:szCs w:val="24"/>
                <w:lang w:eastAsia="en-GB"/>
              </w:rPr>
              <w:lastRenderedPageBreak/>
              <w:t xml:space="preserve">megszegte-e </w:t>
            </w:r>
            <w:r w:rsidRPr="000B50FB">
              <w:rPr>
                <w:rFonts w:ascii="Garamond" w:eastAsia="Calibri" w:hAnsi="Garamond" w:cs="Times New Roman"/>
                <w:b/>
                <w:sz w:val="24"/>
                <w:szCs w:val="24"/>
                <w:lang w:eastAsia="en-GB"/>
              </w:rPr>
              <w:t>kötelezettségeit</w:t>
            </w:r>
            <w:r w:rsidRPr="000B50FB">
              <w:rPr>
                <w:rFonts w:ascii="Garamond" w:eastAsia="Calibri" w:hAnsi="Garamond" w:cs="Times New Roman"/>
                <w:sz w:val="24"/>
                <w:szCs w:val="24"/>
                <w:lang w:eastAsia="en-GB"/>
              </w:rPr>
              <w:t xml:space="preserve"> a </w:t>
            </w:r>
            <w:r w:rsidRPr="000B50FB">
              <w:rPr>
                <w:rFonts w:ascii="Garamond" w:eastAsia="Calibri" w:hAnsi="Garamond" w:cs="Times New Roman"/>
                <w:b/>
                <w:sz w:val="24"/>
                <w:szCs w:val="24"/>
                <w:lang w:eastAsia="en-GB"/>
              </w:rPr>
              <w:t>környezetvédelmi, a szociális és a munkajog terén</w:t>
            </w:r>
            <w:r w:rsidRPr="000B50FB">
              <w:rPr>
                <w:rFonts w:ascii="Garamond" w:eastAsia="Calibri" w:hAnsi="Garamond" w:cs="Times New Roman"/>
                <w:b/>
                <w:sz w:val="24"/>
                <w:szCs w:val="24"/>
                <w:vertAlign w:val="superscript"/>
                <w:lang w:eastAsia="en-GB"/>
              </w:rPr>
              <w:footnoteReference w:id="31"/>
            </w:r>
            <w:r w:rsidRPr="000B50FB">
              <w:rPr>
                <w:rFonts w:ascii="Garamond" w:eastAsia="Calibri" w:hAnsi="Garamond" w:cs="Times New Roman"/>
                <w:b/>
                <w:sz w:val="24"/>
                <w:szCs w:val="24"/>
                <w:lang w:eastAsia="en-GB"/>
              </w:rPr>
              <w:t>?</w:t>
            </w:r>
          </w:p>
        </w:tc>
        <w:tc>
          <w:tcPr>
            <w:tcW w:w="4645" w:type="dxa"/>
            <w:shd w:val="clear" w:color="auto" w:fill="auto"/>
          </w:tcPr>
          <w:p w14:paraId="0F0D7561"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lastRenderedPageBreak/>
              <w:t>[] Igen [] Nem</w:t>
            </w:r>
          </w:p>
        </w:tc>
      </w:tr>
      <w:tr w:rsidR="00FE6123" w:rsidRPr="000B50FB" w14:paraId="0A376F76" w14:textId="77777777" w:rsidTr="00FE6123">
        <w:trPr>
          <w:trHeight w:val="405"/>
        </w:trPr>
        <w:tc>
          <w:tcPr>
            <w:tcW w:w="4644" w:type="dxa"/>
            <w:vMerge/>
            <w:shd w:val="clear" w:color="auto" w:fill="auto"/>
          </w:tcPr>
          <w:p w14:paraId="0A6B4CB8"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p>
        </w:tc>
        <w:tc>
          <w:tcPr>
            <w:tcW w:w="4645" w:type="dxa"/>
            <w:shd w:val="clear" w:color="auto" w:fill="auto"/>
          </w:tcPr>
          <w:p w14:paraId="516AD342"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b/>
                <w:sz w:val="24"/>
                <w:szCs w:val="24"/>
                <w:lang w:eastAsia="en-GB"/>
              </w:rPr>
              <w:t>Ha igen</w:t>
            </w:r>
            <w:r w:rsidRPr="000B50FB">
              <w:rPr>
                <w:rFonts w:ascii="Garamond" w:eastAsia="Calibri" w:hAnsi="Garamond" w:cs="Times New Roman"/>
                <w:sz w:val="24"/>
                <w:szCs w:val="24"/>
                <w:lang w:eastAsia="en-GB"/>
              </w:rPr>
              <w:t>, hozott-e a gazdasági szereplő olyan intézkedéseket, amelyek e kizárási okok ellenére igazolják megbízhatóságát (öntisztázás)?</w:t>
            </w:r>
            <w:r w:rsidRPr="000B50FB">
              <w:rPr>
                <w:rFonts w:ascii="Garamond" w:eastAsia="Calibri" w:hAnsi="Garamond" w:cs="Times New Roman"/>
                <w:sz w:val="24"/>
                <w:szCs w:val="24"/>
                <w:lang w:eastAsia="en-GB"/>
              </w:rPr>
              <w:br/>
              <w:t>[] Igen [] Nem</w:t>
            </w:r>
            <w:r w:rsidRPr="000B50FB">
              <w:rPr>
                <w:rFonts w:ascii="Garamond" w:eastAsia="Calibri" w:hAnsi="Garamond" w:cs="Times New Roman"/>
                <w:sz w:val="24"/>
                <w:szCs w:val="24"/>
                <w:lang w:eastAsia="en-GB"/>
              </w:rPr>
              <w:br/>
              <w:t>Amennyiben igen, kérjük, ismertesse ezeket az intézkedéseket: [</w:t>
            </w:r>
            <w:proofErr w:type="gramStart"/>
            <w:r w:rsidRPr="000B50FB">
              <w:rPr>
                <w:rFonts w:ascii="Garamond" w:eastAsia="Calibri" w:hAnsi="Garamond" w:cs="Times New Roman"/>
                <w:sz w:val="24"/>
                <w:szCs w:val="24"/>
                <w:lang w:eastAsia="en-GB"/>
              </w:rPr>
              <w:t>……</w:t>
            </w:r>
            <w:proofErr w:type="gramEnd"/>
            <w:r w:rsidRPr="000B50FB">
              <w:rPr>
                <w:rFonts w:ascii="Garamond" w:eastAsia="Calibri" w:hAnsi="Garamond" w:cs="Times New Roman"/>
                <w:sz w:val="24"/>
                <w:szCs w:val="24"/>
                <w:lang w:eastAsia="en-GB"/>
              </w:rPr>
              <w:t>]</w:t>
            </w:r>
          </w:p>
        </w:tc>
      </w:tr>
      <w:tr w:rsidR="00FE6123" w:rsidRPr="000B50FB" w14:paraId="23A1666F" w14:textId="77777777" w:rsidTr="00FE6123">
        <w:tc>
          <w:tcPr>
            <w:tcW w:w="4644" w:type="dxa"/>
            <w:shd w:val="clear" w:color="auto" w:fill="auto"/>
          </w:tcPr>
          <w:p w14:paraId="0BBBA53D" w14:textId="77777777" w:rsidR="00FE6123" w:rsidRPr="000B50FB" w:rsidRDefault="00FE6123" w:rsidP="00FE6123">
            <w:pPr>
              <w:spacing w:before="120" w:after="120" w:line="240" w:lineRule="auto"/>
              <w:rPr>
                <w:rFonts w:ascii="Garamond" w:eastAsia="Calibri" w:hAnsi="Garamond" w:cs="Times New Roman"/>
                <w:b/>
                <w:sz w:val="24"/>
                <w:szCs w:val="24"/>
                <w:lang w:eastAsia="en-GB"/>
              </w:rPr>
            </w:pPr>
            <w:r w:rsidRPr="000B50FB">
              <w:rPr>
                <w:rFonts w:ascii="Garamond" w:eastAsia="Calibri" w:hAnsi="Garamond" w:cs="Times New Roman"/>
                <w:sz w:val="24"/>
                <w:szCs w:val="24"/>
                <w:lang w:eastAsia="en-GB"/>
              </w:rPr>
              <w:lastRenderedPageBreak/>
              <w:t>A gazdasági szereplő a következő helyzetek bármelyikében van-e:</w:t>
            </w:r>
            <w:r w:rsidRPr="000B50FB">
              <w:rPr>
                <w:rFonts w:ascii="Garamond" w:eastAsia="Calibri" w:hAnsi="Garamond" w:cs="Times New Roman"/>
                <w:sz w:val="24"/>
                <w:szCs w:val="24"/>
                <w:lang w:eastAsia="en-GB"/>
              </w:rPr>
              <w:br/>
              <w:t>a)</w:t>
            </w:r>
            <w:r w:rsidRPr="000B50FB">
              <w:rPr>
                <w:rFonts w:ascii="Garamond" w:eastAsia="Calibri" w:hAnsi="Garamond" w:cs="Times New Roman"/>
                <w:b/>
                <w:sz w:val="24"/>
                <w:szCs w:val="24"/>
                <w:lang w:eastAsia="en-GB"/>
              </w:rPr>
              <w:t xml:space="preserve"> Csődeljárás, </w:t>
            </w:r>
            <w:r w:rsidRPr="000B50FB">
              <w:rPr>
                <w:rFonts w:ascii="Garamond" w:eastAsia="Calibri" w:hAnsi="Garamond" w:cs="Times New Roman"/>
                <w:sz w:val="24"/>
                <w:szCs w:val="24"/>
                <w:lang w:eastAsia="en-GB"/>
              </w:rPr>
              <w:t>vagy</w:t>
            </w:r>
            <w:r w:rsidRPr="000B50FB">
              <w:rPr>
                <w:rFonts w:ascii="Garamond" w:eastAsia="Calibri" w:hAnsi="Garamond" w:cs="Times New Roman"/>
                <w:sz w:val="24"/>
                <w:szCs w:val="24"/>
                <w:lang w:eastAsia="en-GB"/>
              </w:rPr>
              <w:br/>
              <w:t>b)</w:t>
            </w:r>
            <w:r w:rsidRPr="000B50FB">
              <w:rPr>
                <w:rFonts w:ascii="Garamond" w:eastAsia="Calibri" w:hAnsi="Garamond" w:cs="Times New Roman"/>
                <w:b/>
                <w:sz w:val="24"/>
                <w:szCs w:val="24"/>
                <w:lang w:eastAsia="en-GB"/>
              </w:rPr>
              <w:t xml:space="preserve"> Fizetésképtelenségi eljárás</w:t>
            </w:r>
            <w:r w:rsidRPr="000B50FB">
              <w:rPr>
                <w:rFonts w:ascii="Garamond" w:eastAsia="Calibri" w:hAnsi="Garamond" w:cs="Times New Roman"/>
                <w:sz w:val="24"/>
                <w:szCs w:val="24"/>
                <w:lang w:eastAsia="en-GB"/>
              </w:rPr>
              <w:t xml:space="preserve"> vagy felszámolási eljárás alatt áll, vagy</w:t>
            </w:r>
            <w:r w:rsidRPr="000B50FB">
              <w:rPr>
                <w:rFonts w:ascii="Garamond" w:eastAsia="Calibri" w:hAnsi="Garamond" w:cs="Times New Roman"/>
                <w:sz w:val="24"/>
                <w:szCs w:val="24"/>
                <w:lang w:eastAsia="en-GB"/>
              </w:rPr>
              <w:br/>
              <w:t xml:space="preserve">c) </w:t>
            </w:r>
            <w:r w:rsidRPr="000B50FB">
              <w:rPr>
                <w:rFonts w:ascii="Garamond" w:eastAsia="Calibri" w:hAnsi="Garamond" w:cs="Times New Roman"/>
                <w:b/>
                <w:sz w:val="24"/>
                <w:szCs w:val="24"/>
                <w:lang w:eastAsia="en-GB"/>
              </w:rPr>
              <w:t>Hitelezőkkel csődegyezséget kötött</w:t>
            </w:r>
            <w:r w:rsidRPr="000B50FB">
              <w:rPr>
                <w:rFonts w:ascii="Garamond" w:eastAsia="Calibri" w:hAnsi="Garamond" w:cs="Times New Roman"/>
                <w:sz w:val="24"/>
                <w:szCs w:val="24"/>
                <w:lang w:eastAsia="en-GB"/>
              </w:rPr>
              <w:t>, vagy</w:t>
            </w:r>
            <w:r w:rsidRPr="000B50FB">
              <w:rPr>
                <w:rFonts w:ascii="Garamond" w:eastAsia="Calibri" w:hAnsi="Garamond" w:cs="Times New Roman"/>
                <w:sz w:val="24"/>
                <w:szCs w:val="24"/>
                <w:lang w:eastAsia="en-GB"/>
              </w:rPr>
              <w:br/>
              <w:t>d) A nemzeti törvények és rendeletek szerinti hasonló eljárás következtében bármely hasonló helyzetben van</w:t>
            </w:r>
            <w:r w:rsidRPr="000B50FB">
              <w:rPr>
                <w:rFonts w:ascii="Garamond" w:eastAsia="Calibri" w:hAnsi="Garamond" w:cs="Times New Roman"/>
                <w:sz w:val="24"/>
                <w:szCs w:val="24"/>
                <w:vertAlign w:val="superscript"/>
                <w:lang w:eastAsia="en-GB"/>
              </w:rPr>
              <w:footnoteReference w:id="32"/>
            </w:r>
            <w:r w:rsidRPr="000B50FB">
              <w:rPr>
                <w:rFonts w:ascii="Garamond" w:eastAsia="Calibri" w:hAnsi="Garamond" w:cs="Times New Roman"/>
                <w:sz w:val="24"/>
                <w:szCs w:val="24"/>
                <w:lang w:eastAsia="en-GB"/>
              </w:rPr>
              <w:t>, vagy</w:t>
            </w:r>
            <w:r w:rsidRPr="000B50FB">
              <w:rPr>
                <w:rFonts w:ascii="Garamond" w:eastAsia="Calibri" w:hAnsi="Garamond" w:cs="Times New Roman"/>
                <w:sz w:val="24"/>
                <w:szCs w:val="24"/>
                <w:lang w:eastAsia="en-GB"/>
              </w:rPr>
              <w:br/>
              <w:t>e) Vagyonát felszámoló vagy bíróság kezeli, vagy</w:t>
            </w:r>
            <w:r w:rsidRPr="000B50FB">
              <w:rPr>
                <w:rFonts w:ascii="Garamond" w:eastAsia="Calibri" w:hAnsi="Garamond" w:cs="Times New Roman"/>
                <w:sz w:val="24"/>
                <w:szCs w:val="24"/>
                <w:lang w:eastAsia="en-GB"/>
              </w:rPr>
              <w:br/>
              <w:t>f) Üzleti tevékenységét felfüggesztette?</w:t>
            </w:r>
            <w:r w:rsidRPr="000B50FB">
              <w:rPr>
                <w:rFonts w:ascii="Garamond" w:eastAsia="Calibri" w:hAnsi="Garamond" w:cs="Times New Roman"/>
                <w:sz w:val="24"/>
                <w:szCs w:val="24"/>
                <w:lang w:eastAsia="en-GB"/>
              </w:rPr>
              <w:br/>
            </w:r>
            <w:r w:rsidRPr="000B50FB">
              <w:rPr>
                <w:rFonts w:ascii="Garamond" w:eastAsia="Calibri" w:hAnsi="Garamond" w:cs="Times New Roman"/>
                <w:b/>
                <w:sz w:val="24"/>
                <w:szCs w:val="24"/>
                <w:lang w:eastAsia="en-GB"/>
              </w:rPr>
              <w:t>Ha igen:</w:t>
            </w:r>
          </w:p>
          <w:p w14:paraId="38BEBE72" w14:textId="77777777" w:rsidR="00FE6123" w:rsidRPr="000B50FB" w:rsidRDefault="00FE6123" w:rsidP="00FE6123">
            <w:pPr>
              <w:numPr>
                <w:ilvl w:val="0"/>
                <w:numId w:val="31"/>
              </w:num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Kérjük, részletezze:</w:t>
            </w:r>
          </w:p>
          <w:p w14:paraId="089CF87B" w14:textId="77777777" w:rsidR="00FE6123" w:rsidRPr="000B50FB" w:rsidRDefault="00FE6123" w:rsidP="00FE6123">
            <w:pPr>
              <w:numPr>
                <w:ilvl w:val="0"/>
                <w:numId w:val="31"/>
              </w:num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Kérjük, ismertesse az okokat, amelyek miatt mégis képes lesz az alkalmazandó nemzeti szabályokat és üzletfolytonossági intézkedéseket figyelembe véve a szerződés teljesítésére</w:t>
            </w:r>
            <w:r w:rsidRPr="000B50FB">
              <w:rPr>
                <w:rFonts w:ascii="Garamond" w:eastAsia="Calibri" w:hAnsi="Garamond" w:cs="Times New Roman"/>
                <w:sz w:val="24"/>
                <w:szCs w:val="24"/>
                <w:vertAlign w:val="superscript"/>
                <w:lang w:eastAsia="en-GB"/>
              </w:rPr>
              <w:footnoteReference w:id="33"/>
            </w:r>
            <w:r w:rsidRPr="000B50FB">
              <w:rPr>
                <w:rFonts w:ascii="Garamond" w:eastAsia="Calibri" w:hAnsi="Garamond" w:cs="Times New Roman"/>
                <w:sz w:val="24"/>
                <w:szCs w:val="24"/>
                <w:lang w:eastAsia="en-GB"/>
              </w:rPr>
              <w:t>.</w:t>
            </w:r>
          </w:p>
          <w:p w14:paraId="08F52ABA"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Ha a vonatkozó információ elektronikusan elérhető, kérjük, adja meg a következő információkat:</w:t>
            </w:r>
          </w:p>
        </w:tc>
        <w:tc>
          <w:tcPr>
            <w:tcW w:w="4645" w:type="dxa"/>
            <w:shd w:val="clear" w:color="auto" w:fill="auto"/>
          </w:tcPr>
          <w:p w14:paraId="4074E335"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Igen [] Nem</w:t>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p>
          <w:p w14:paraId="5F3D4696" w14:textId="77777777" w:rsidR="00FE6123" w:rsidRPr="000B50FB" w:rsidRDefault="00FE6123" w:rsidP="00FE6123">
            <w:pPr>
              <w:numPr>
                <w:ilvl w:val="0"/>
                <w:numId w:val="31"/>
              </w:num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w:t>
            </w:r>
          </w:p>
          <w:p w14:paraId="4CC9DCA1" w14:textId="77777777" w:rsidR="00FE6123" w:rsidRPr="000B50FB" w:rsidRDefault="00FE6123" w:rsidP="00FE6123">
            <w:pPr>
              <w:numPr>
                <w:ilvl w:val="0"/>
                <w:numId w:val="31"/>
              </w:num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w:t>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p>
          <w:p w14:paraId="7721FB28" w14:textId="77777777" w:rsidR="00FE6123" w:rsidRPr="000B50FB" w:rsidRDefault="00FE6123" w:rsidP="00FE6123">
            <w:pPr>
              <w:spacing w:before="120" w:after="120" w:line="240" w:lineRule="auto"/>
              <w:ind w:left="850"/>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br/>
            </w:r>
          </w:p>
          <w:p w14:paraId="6DAD123B"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(internetcím, a kibocsátó hatóság vagy testület, a dokumentáció pontos hivatkozási adatai): [</w:t>
            </w:r>
            <w:proofErr w:type="gramStart"/>
            <w:r w:rsidRPr="000B50FB">
              <w:rPr>
                <w:rFonts w:ascii="Garamond" w:eastAsia="Calibri" w:hAnsi="Garamond" w:cs="Times New Roman"/>
                <w:sz w:val="24"/>
                <w:szCs w:val="24"/>
                <w:lang w:eastAsia="en-GB"/>
              </w:rPr>
              <w:t>……</w:t>
            </w:r>
            <w:proofErr w:type="gramEnd"/>
            <w:r w:rsidRPr="000B50FB">
              <w:rPr>
                <w:rFonts w:ascii="Garamond" w:eastAsia="Calibri" w:hAnsi="Garamond" w:cs="Times New Roman"/>
                <w:sz w:val="24"/>
                <w:szCs w:val="24"/>
                <w:lang w:eastAsia="en-GB"/>
              </w:rPr>
              <w:t>][……][……]</w:t>
            </w:r>
          </w:p>
        </w:tc>
      </w:tr>
      <w:tr w:rsidR="00FE6123" w:rsidRPr="000B50FB" w14:paraId="7B4EF2A7" w14:textId="77777777" w:rsidTr="00FE6123">
        <w:trPr>
          <w:trHeight w:val="303"/>
        </w:trPr>
        <w:tc>
          <w:tcPr>
            <w:tcW w:w="4644" w:type="dxa"/>
            <w:vMerge w:val="restart"/>
            <w:shd w:val="clear" w:color="auto" w:fill="auto"/>
          </w:tcPr>
          <w:p w14:paraId="01E373B0"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xml:space="preserve">Elkövetett-e a gazdasági szereplő </w:t>
            </w:r>
            <w:r w:rsidRPr="000B50FB">
              <w:rPr>
                <w:rFonts w:ascii="Garamond" w:eastAsia="Calibri" w:hAnsi="Garamond" w:cs="Times New Roman"/>
                <w:b/>
                <w:sz w:val="24"/>
                <w:szCs w:val="24"/>
                <w:lang w:eastAsia="en-GB"/>
              </w:rPr>
              <w:t>súlyos szakmai kötelességszegést</w:t>
            </w:r>
            <w:r w:rsidRPr="000B50FB">
              <w:rPr>
                <w:rFonts w:ascii="Garamond" w:eastAsia="Calibri" w:hAnsi="Garamond" w:cs="Times New Roman"/>
                <w:b/>
                <w:sz w:val="24"/>
                <w:szCs w:val="24"/>
                <w:vertAlign w:val="superscript"/>
                <w:lang w:eastAsia="en-GB"/>
              </w:rPr>
              <w:footnoteReference w:id="34"/>
            </w:r>
            <w:r w:rsidRPr="000B50FB">
              <w:rPr>
                <w:rFonts w:ascii="Garamond" w:eastAsia="Calibri" w:hAnsi="Garamond" w:cs="Times New Roman"/>
                <w:sz w:val="24"/>
                <w:szCs w:val="24"/>
                <w:lang w:eastAsia="en-GB"/>
              </w:rPr>
              <w:t xml:space="preserve">? </w:t>
            </w:r>
            <w:r w:rsidRPr="000B50FB">
              <w:rPr>
                <w:rFonts w:ascii="Garamond" w:eastAsia="Calibri" w:hAnsi="Garamond" w:cs="Times New Roman"/>
                <w:sz w:val="24"/>
                <w:szCs w:val="24"/>
                <w:lang w:eastAsia="en-GB"/>
              </w:rPr>
              <w:br/>
              <w:t>Ha igen, kérjük, részletezze:</w:t>
            </w:r>
          </w:p>
        </w:tc>
        <w:tc>
          <w:tcPr>
            <w:tcW w:w="4645" w:type="dxa"/>
            <w:shd w:val="clear" w:color="auto" w:fill="auto"/>
          </w:tcPr>
          <w:p w14:paraId="0DD9E5BB"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Igen [] Nem,</w:t>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t xml:space="preserve"> [</w:t>
            </w:r>
            <w:proofErr w:type="gramStart"/>
            <w:r w:rsidRPr="000B50FB">
              <w:rPr>
                <w:rFonts w:ascii="Garamond" w:eastAsia="Calibri" w:hAnsi="Garamond" w:cs="Times New Roman"/>
                <w:sz w:val="24"/>
                <w:szCs w:val="24"/>
                <w:lang w:eastAsia="en-GB"/>
              </w:rPr>
              <w:t>……</w:t>
            </w:r>
            <w:proofErr w:type="gramEnd"/>
            <w:r w:rsidRPr="000B50FB">
              <w:rPr>
                <w:rFonts w:ascii="Garamond" w:eastAsia="Calibri" w:hAnsi="Garamond" w:cs="Times New Roman"/>
                <w:sz w:val="24"/>
                <w:szCs w:val="24"/>
                <w:lang w:eastAsia="en-GB"/>
              </w:rPr>
              <w:t>]</w:t>
            </w:r>
          </w:p>
        </w:tc>
      </w:tr>
      <w:tr w:rsidR="00FE6123" w:rsidRPr="000B50FB" w14:paraId="080D6A69" w14:textId="77777777" w:rsidTr="00FE6123">
        <w:trPr>
          <w:trHeight w:val="303"/>
        </w:trPr>
        <w:tc>
          <w:tcPr>
            <w:tcW w:w="4644" w:type="dxa"/>
            <w:vMerge/>
            <w:shd w:val="clear" w:color="auto" w:fill="auto"/>
          </w:tcPr>
          <w:p w14:paraId="1EBFD899"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p>
        </w:tc>
        <w:tc>
          <w:tcPr>
            <w:tcW w:w="4645" w:type="dxa"/>
            <w:shd w:val="clear" w:color="auto" w:fill="auto"/>
          </w:tcPr>
          <w:p w14:paraId="40E516A9"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b/>
                <w:sz w:val="24"/>
                <w:szCs w:val="24"/>
                <w:lang w:eastAsia="en-GB"/>
              </w:rPr>
              <w:t>Ha igen</w:t>
            </w:r>
            <w:r w:rsidRPr="000B50FB">
              <w:rPr>
                <w:rFonts w:ascii="Garamond" w:eastAsia="Calibri" w:hAnsi="Garamond" w:cs="Times New Roman"/>
                <w:sz w:val="24"/>
                <w:szCs w:val="24"/>
                <w:lang w:eastAsia="en-GB"/>
              </w:rPr>
              <w:t xml:space="preserve">, tett-e a gazdasági szereplő öntisztázó intézkedéseket? </w:t>
            </w:r>
          </w:p>
          <w:p w14:paraId="2FA32A43"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lastRenderedPageBreak/>
              <w:t>[] Igen [] Nem</w:t>
            </w:r>
            <w:r w:rsidRPr="000B50FB">
              <w:rPr>
                <w:rFonts w:ascii="Garamond" w:eastAsia="Calibri" w:hAnsi="Garamond" w:cs="Times New Roman"/>
                <w:sz w:val="24"/>
                <w:szCs w:val="24"/>
                <w:lang w:eastAsia="en-GB"/>
              </w:rPr>
              <w:br/>
            </w:r>
            <w:r w:rsidRPr="000B50FB">
              <w:rPr>
                <w:rFonts w:ascii="Garamond" w:eastAsia="Calibri" w:hAnsi="Garamond" w:cs="Times New Roman"/>
                <w:b/>
                <w:sz w:val="24"/>
                <w:szCs w:val="24"/>
                <w:lang w:eastAsia="en-GB"/>
              </w:rPr>
              <w:t>Amennyiben igen</w:t>
            </w:r>
            <w:r w:rsidRPr="000B50FB">
              <w:rPr>
                <w:rFonts w:ascii="Garamond" w:eastAsia="Calibri" w:hAnsi="Garamond" w:cs="Times New Roman"/>
                <w:sz w:val="24"/>
                <w:szCs w:val="24"/>
                <w:lang w:eastAsia="en-GB"/>
              </w:rPr>
              <w:t xml:space="preserve">, kérjük, ismertesse ezeket az intézkedéseket: </w:t>
            </w:r>
          </w:p>
          <w:p w14:paraId="21991027"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w:t>
            </w:r>
          </w:p>
        </w:tc>
      </w:tr>
      <w:tr w:rsidR="00FE6123" w:rsidRPr="000B50FB" w14:paraId="3CC1A5C5" w14:textId="77777777" w:rsidTr="00FE6123">
        <w:trPr>
          <w:trHeight w:val="515"/>
        </w:trPr>
        <w:tc>
          <w:tcPr>
            <w:tcW w:w="4644" w:type="dxa"/>
            <w:vMerge w:val="restart"/>
            <w:shd w:val="clear" w:color="auto" w:fill="auto"/>
          </w:tcPr>
          <w:p w14:paraId="05B7E124"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b/>
                <w:sz w:val="24"/>
                <w:szCs w:val="24"/>
                <w:lang w:eastAsia="hu-HU"/>
              </w:rPr>
              <w:lastRenderedPageBreak/>
              <w:t>Kötött-e a gazdasági szereplő</w:t>
            </w:r>
            <w:r w:rsidRPr="000B50FB">
              <w:rPr>
                <w:rFonts w:ascii="Garamond" w:eastAsia="Calibri" w:hAnsi="Garamond" w:cs="Times New Roman"/>
                <w:sz w:val="24"/>
                <w:szCs w:val="24"/>
                <w:lang w:eastAsia="en-GB"/>
              </w:rPr>
              <w:t xml:space="preserve"> </w:t>
            </w:r>
            <w:r w:rsidRPr="000B50FB">
              <w:rPr>
                <w:rFonts w:ascii="Garamond" w:eastAsia="Calibri" w:hAnsi="Garamond" w:cs="Times New Roman"/>
                <w:b/>
                <w:sz w:val="24"/>
                <w:szCs w:val="24"/>
                <w:lang w:eastAsia="en-GB"/>
              </w:rPr>
              <w:t>a verseny torzítását célzó</w:t>
            </w:r>
            <w:r w:rsidRPr="000B50FB">
              <w:rPr>
                <w:rFonts w:ascii="Garamond" w:eastAsia="Calibri" w:hAnsi="Garamond" w:cs="Times New Roman"/>
                <w:sz w:val="24"/>
                <w:szCs w:val="24"/>
                <w:lang w:eastAsia="en-GB"/>
              </w:rPr>
              <w:t xml:space="preserve"> </w:t>
            </w:r>
            <w:r w:rsidRPr="000B50FB">
              <w:rPr>
                <w:rFonts w:ascii="Garamond" w:eastAsia="Calibri" w:hAnsi="Garamond" w:cs="Times New Roman"/>
                <w:b/>
                <w:sz w:val="24"/>
                <w:szCs w:val="24"/>
                <w:lang w:eastAsia="en-GB"/>
              </w:rPr>
              <w:t>megállapodást</w:t>
            </w:r>
            <w:r w:rsidRPr="000B50FB">
              <w:rPr>
                <w:rFonts w:ascii="Garamond" w:eastAsia="Calibri" w:hAnsi="Garamond" w:cs="Times New Roman"/>
                <w:sz w:val="24"/>
                <w:szCs w:val="24"/>
                <w:lang w:eastAsia="en-GB"/>
              </w:rPr>
              <w:t xml:space="preserve"> más gazdasági szereplőkkel?</w:t>
            </w:r>
            <w:r w:rsidRPr="000B50FB">
              <w:rPr>
                <w:rFonts w:ascii="Garamond" w:eastAsia="Calibri" w:hAnsi="Garamond" w:cs="Times New Roman"/>
                <w:sz w:val="24"/>
                <w:szCs w:val="24"/>
                <w:lang w:eastAsia="en-GB"/>
              </w:rPr>
              <w:br/>
            </w:r>
            <w:r w:rsidRPr="000B50FB">
              <w:rPr>
                <w:rFonts w:ascii="Garamond" w:eastAsia="Calibri" w:hAnsi="Garamond" w:cs="Times New Roman"/>
                <w:b/>
                <w:sz w:val="24"/>
                <w:szCs w:val="24"/>
                <w:lang w:eastAsia="en-GB"/>
              </w:rPr>
              <w:t>Ha igen</w:t>
            </w:r>
            <w:r w:rsidRPr="000B50FB">
              <w:rPr>
                <w:rFonts w:ascii="Garamond" w:eastAsia="Calibri" w:hAnsi="Garamond" w:cs="Times New Roman"/>
                <w:sz w:val="24"/>
                <w:szCs w:val="24"/>
                <w:lang w:eastAsia="en-GB"/>
              </w:rPr>
              <w:t>, kérjük, részletezze:</w:t>
            </w:r>
          </w:p>
        </w:tc>
        <w:tc>
          <w:tcPr>
            <w:tcW w:w="4645" w:type="dxa"/>
            <w:shd w:val="clear" w:color="auto" w:fill="auto"/>
          </w:tcPr>
          <w:p w14:paraId="7A44CEE2"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Igen [] Nem</w:t>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t>[…]</w:t>
            </w:r>
          </w:p>
        </w:tc>
      </w:tr>
      <w:tr w:rsidR="00FE6123" w:rsidRPr="000B50FB" w14:paraId="282CFEFF" w14:textId="77777777" w:rsidTr="00FE6123">
        <w:trPr>
          <w:trHeight w:val="514"/>
        </w:trPr>
        <w:tc>
          <w:tcPr>
            <w:tcW w:w="4644" w:type="dxa"/>
            <w:vMerge/>
            <w:shd w:val="clear" w:color="auto" w:fill="auto"/>
          </w:tcPr>
          <w:p w14:paraId="6C013F2B" w14:textId="77777777" w:rsidR="00FE6123" w:rsidRPr="000B50FB" w:rsidRDefault="00FE6123" w:rsidP="00FE6123">
            <w:pPr>
              <w:spacing w:before="120" w:after="120" w:line="240" w:lineRule="auto"/>
              <w:rPr>
                <w:rFonts w:ascii="Garamond" w:eastAsia="Calibri" w:hAnsi="Garamond" w:cs="Times New Roman"/>
                <w:sz w:val="24"/>
                <w:szCs w:val="24"/>
                <w:lang w:eastAsia="hu-HU"/>
              </w:rPr>
            </w:pPr>
          </w:p>
        </w:tc>
        <w:tc>
          <w:tcPr>
            <w:tcW w:w="4645" w:type="dxa"/>
            <w:shd w:val="clear" w:color="auto" w:fill="auto"/>
          </w:tcPr>
          <w:p w14:paraId="06E15534"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b/>
                <w:sz w:val="24"/>
                <w:szCs w:val="24"/>
                <w:lang w:eastAsia="en-GB"/>
              </w:rPr>
              <w:t>Ha igen</w:t>
            </w:r>
            <w:r w:rsidRPr="000B50FB">
              <w:rPr>
                <w:rFonts w:ascii="Garamond" w:eastAsia="Calibri" w:hAnsi="Garamond" w:cs="Times New Roman"/>
                <w:sz w:val="24"/>
                <w:szCs w:val="24"/>
                <w:lang w:eastAsia="en-GB"/>
              </w:rPr>
              <w:t xml:space="preserve">, tett-e a gazdasági szereplő öntisztázó intézkedéseket? </w:t>
            </w:r>
          </w:p>
          <w:p w14:paraId="0D8E53AE"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Igen [] Nem</w:t>
            </w:r>
            <w:r w:rsidRPr="000B50FB">
              <w:rPr>
                <w:rFonts w:ascii="Garamond" w:eastAsia="Calibri" w:hAnsi="Garamond" w:cs="Times New Roman"/>
                <w:sz w:val="24"/>
                <w:szCs w:val="24"/>
                <w:lang w:eastAsia="en-GB"/>
              </w:rPr>
              <w:br/>
            </w:r>
            <w:r w:rsidRPr="000B50FB">
              <w:rPr>
                <w:rFonts w:ascii="Garamond" w:eastAsia="Calibri" w:hAnsi="Garamond" w:cs="Times New Roman"/>
                <w:b/>
                <w:sz w:val="24"/>
                <w:szCs w:val="24"/>
                <w:lang w:eastAsia="en-GB"/>
              </w:rPr>
              <w:t>Amennyiben igen</w:t>
            </w:r>
            <w:r w:rsidRPr="000B50FB">
              <w:rPr>
                <w:rFonts w:ascii="Garamond" w:eastAsia="Calibri" w:hAnsi="Garamond" w:cs="Times New Roman"/>
                <w:sz w:val="24"/>
                <w:szCs w:val="24"/>
                <w:lang w:eastAsia="en-GB"/>
              </w:rPr>
              <w:t>, kérjük, ismertesse ezeket az intézkedéseket: [</w:t>
            </w:r>
            <w:proofErr w:type="gramStart"/>
            <w:r w:rsidRPr="000B50FB">
              <w:rPr>
                <w:rFonts w:ascii="Garamond" w:eastAsia="Calibri" w:hAnsi="Garamond" w:cs="Times New Roman"/>
                <w:sz w:val="24"/>
                <w:szCs w:val="24"/>
                <w:lang w:eastAsia="en-GB"/>
              </w:rPr>
              <w:t>……</w:t>
            </w:r>
            <w:proofErr w:type="gramEnd"/>
            <w:r w:rsidRPr="000B50FB">
              <w:rPr>
                <w:rFonts w:ascii="Garamond" w:eastAsia="Calibri" w:hAnsi="Garamond" w:cs="Times New Roman"/>
                <w:sz w:val="24"/>
                <w:szCs w:val="24"/>
                <w:lang w:eastAsia="en-GB"/>
              </w:rPr>
              <w:t>]</w:t>
            </w:r>
          </w:p>
        </w:tc>
      </w:tr>
      <w:tr w:rsidR="00FE6123" w:rsidRPr="000B50FB" w14:paraId="5AABBEE0" w14:textId="77777777" w:rsidTr="00FE6123">
        <w:trPr>
          <w:trHeight w:val="1316"/>
        </w:trPr>
        <w:tc>
          <w:tcPr>
            <w:tcW w:w="4644" w:type="dxa"/>
            <w:shd w:val="clear" w:color="auto" w:fill="auto"/>
          </w:tcPr>
          <w:p w14:paraId="613F4CBC" w14:textId="77777777" w:rsidR="00FE6123" w:rsidRPr="000B50FB" w:rsidRDefault="00FE6123" w:rsidP="00FE6123">
            <w:pPr>
              <w:spacing w:before="120" w:after="120" w:line="240" w:lineRule="auto"/>
              <w:rPr>
                <w:rFonts w:ascii="Garamond" w:eastAsia="Calibri" w:hAnsi="Garamond" w:cs="Times New Roman"/>
                <w:sz w:val="24"/>
                <w:szCs w:val="24"/>
                <w:lang w:eastAsia="hu-HU"/>
              </w:rPr>
            </w:pPr>
            <w:r w:rsidRPr="000B50FB">
              <w:rPr>
                <w:rFonts w:ascii="Garamond" w:eastAsia="Calibri" w:hAnsi="Garamond" w:cs="Times New Roman"/>
                <w:sz w:val="24"/>
                <w:szCs w:val="24"/>
                <w:lang w:eastAsia="hu-HU"/>
              </w:rPr>
              <w:t xml:space="preserve">Van-e tudomása a gazdasági szereplőnek bármilyen </w:t>
            </w:r>
            <w:r w:rsidRPr="000B50FB">
              <w:rPr>
                <w:rFonts w:ascii="Garamond" w:eastAsia="Calibri" w:hAnsi="Garamond" w:cs="Times New Roman"/>
                <w:b/>
                <w:sz w:val="24"/>
                <w:szCs w:val="24"/>
                <w:lang w:eastAsia="en-GB"/>
              </w:rPr>
              <w:t>összeférhetetlenségről</w:t>
            </w:r>
            <w:r w:rsidRPr="000B50FB">
              <w:rPr>
                <w:rFonts w:ascii="Garamond" w:eastAsia="Calibri" w:hAnsi="Garamond" w:cs="Times New Roman"/>
                <w:b/>
                <w:sz w:val="24"/>
                <w:szCs w:val="24"/>
                <w:vertAlign w:val="superscript"/>
                <w:lang w:eastAsia="en-GB"/>
              </w:rPr>
              <w:footnoteReference w:id="35"/>
            </w:r>
            <w:r w:rsidRPr="000B50FB">
              <w:rPr>
                <w:rFonts w:ascii="Garamond" w:eastAsia="Calibri" w:hAnsi="Garamond" w:cs="Times New Roman"/>
                <w:sz w:val="24"/>
                <w:szCs w:val="24"/>
                <w:lang w:eastAsia="en-GB"/>
              </w:rPr>
              <w:t xml:space="preserve"> a közbeszerzési eljárásban való részvételéből fakadóan?</w:t>
            </w:r>
            <w:r w:rsidRPr="000B50FB">
              <w:rPr>
                <w:rFonts w:ascii="Garamond" w:eastAsia="Calibri" w:hAnsi="Garamond" w:cs="Times New Roman"/>
                <w:sz w:val="24"/>
                <w:szCs w:val="24"/>
                <w:lang w:eastAsia="en-GB"/>
              </w:rPr>
              <w:br/>
            </w:r>
            <w:r w:rsidRPr="000B50FB">
              <w:rPr>
                <w:rFonts w:ascii="Garamond" w:eastAsia="Calibri" w:hAnsi="Garamond" w:cs="Times New Roman"/>
                <w:b/>
                <w:sz w:val="24"/>
                <w:szCs w:val="24"/>
                <w:lang w:eastAsia="en-GB"/>
              </w:rPr>
              <w:t>Ha igen</w:t>
            </w:r>
            <w:r w:rsidRPr="000B50FB">
              <w:rPr>
                <w:rFonts w:ascii="Garamond" w:eastAsia="Calibri" w:hAnsi="Garamond" w:cs="Times New Roman"/>
                <w:sz w:val="24"/>
                <w:szCs w:val="24"/>
                <w:lang w:eastAsia="en-GB"/>
              </w:rPr>
              <w:t>, kérjük, részletezze:</w:t>
            </w:r>
          </w:p>
        </w:tc>
        <w:tc>
          <w:tcPr>
            <w:tcW w:w="4645" w:type="dxa"/>
            <w:shd w:val="clear" w:color="auto" w:fill="auto"/>
          </w:tcPr>
          <w:p w14:paraId="546FA8CE"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Igen [] Nem</w:t>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t>[…]</w:t>
            </w:r>
          </w:p>
        </w:tc>
      </w:tr>
      <w:tr w:rsidR="00FE6123" w:rsidRPr="000B50FB" w14:paraId="657EA21C" w14:textId="77777777" w:rsidTr="00FE6123">
        <w:trPr>
          <w:trHeight w:val="1544"/>
        </w:trPr>
        <w:tc>
          <w:tcPr>
            <w:tcW w:w="4644" w:type="dxa"/>
            <w:shd w:val="clear" w:color="auto" w:fill="auto"/>
          </w:tcPr>
          <w:p w14:paraId="09C681A0" w14:textId="77777777" w:rsidR="00FE6123" w:rsidRPr="000B50FB" w:rsidRDefault="00FE6123" w:rsidP="00FE6123">
            <w:pPr>
              <w:spacing w:before="120" w:after="120" w:line="240" w:lineRule="auto"/>
              <w:rPr>
                <w:rFonts w:ascii="Garamond" w:eastAsia="Calibri" w:hAnsi="Garamond" w:cs="Times New Roman"/>
                <w:sz w:val="24"/>
                <w:szCs w:val="24"/>
                <w:lang w:eastAsia="hu-HU"/>
              </w:rPr>
            </w:pPr>
            <w:r w:rsidRPr="000B50FB">
              <w:rPr>
                <w:rFonts w:ascii="Garamond" w:eastAsia="Calibri" w:hAnsi="Garamond" w:cs="Times New Roman"/>
                <w:b/>
                <w:sz w:val="24"/>
                <w:szCs w:val="24"/>
                <w:lang w:eastAsia="hu-HU"/>
              </w:rPr>
              <w:t xml:space="preserve">Nyújtott-e a gazdasági szereplő vagy </w:t>
            </w:r>
            <w:r w:rsidRPr="000B50FB">
              <w:rPr>
                <w:rFonts w:ascii="Garamond" w:eastAsia="Calibri" w:hAnsi="Garamond" w:cs="Times New Roman"/>
                <w:sz w:val="24"/>
                <w:szCs w:val="24"/>
                <w:lang w:eastAsia="en-GB"/>
              </w:rPr>
              <w:t xml:space="preserve">valamely hozzá kapcsolódó vállalkozás </w:t>
            </w:r>
            <w:r w:rsidRPr="000B50FB">
              <w:rPr>
                <w:rFonts w:ascii="Garamond" w:eastAsia="Calibri" w:hAnsi="Garamond" w:cs="Times New Roman"/>
                <w:b/>
                <w:sz w:val="24"/>
                <w:szCs w:val="24"/>
                <w:lang w:eastAsia="en-GB"/>
              </w:rPr>
              <w:t>tanácsadást</w:t>
            </w:r>
            <w:r w:rsidRPr="000B50FB">
              <w:rPr>
                <w:rFonts w:ascii="Garamond" w:eastAsia="Calibri" w:hAnsi="Garamond" w:cs="Times New Roman"/>
                <w:sz w:val="24"/>
                <w:szCs w:val="24"/>
                <w:lang w:eastAsia="en-GB"/>
              </w:rPr>
              <w:t xml:space="preserve"> az ajánlatkérő szervnek vagy a közszolgáltató ajánlatkérőnek, vagy </w:t>
            </w:r>
            <w:r w:rsidRPr="000B50FB">
              <w:rPr>
                <w:rFonts w:ascii="Garamond" w:eastAsia="Calibri" w:hAnsi="Garamond" w:cs="Times New Roman"/>
                <w:b/>
                <w:sz w:val="24"/>
                <w:szCs w:val="24"/>
                <w:lang w:eastAsia="en-GB"/>
              </w:rPr>
              <w:t>részt vett-e</w:t>
            </w:r>
            <w:r w:rsidRPr="000B50FB">
              <w:rPr>
                <w:rFonts w:ascii="Garamond" w:eastAsia="Calibri" w:hAnsi="Garamond" w:cs="Times New Roman"/>
                <w:sz w:val="24"/>
                <w:szCs w:val="24"/>
                <w:lang w:eastAsia="en-GB"/>
              </w:rPr>
              <w:t xml:space="preserve"> más módon a közbeszerzési eljárás </w:t>
            </w:r>
            <w:r w:rsidRPr="000B50FB">
              <w:rPr>
                <w:rFonts w:ascii="Garamond" w:eastAsia="Calibri" w:hAnsi="Garamond" w:cs="Times New Roman"/>
                <w:b/>
                <w:sz w:val="24"/>
                <w:szCs w:val="24"/>
                <w:lang w:eastAsia="en-GB"/>
              </w:rPr>
              <w:t>előkészítésében</w:t>
            </w:r>
            <w:r w:rsidRPr="000B50FB">
              <w:rPr>
                <w:rFonts w:ascii="Garamond" w:eastAsia="Calibri" w:hAnsi="Garamond" w:cs="Times New Roman"/>
                <w:sz w:val="24"/>
                <w:szCs w:val="24"/>
                <w:lang w:eastAsia="en-GB"/>
              </w:rPr>
              <w:t>?</w:t>
            </w:r>
            <w:r w:rsidRPr="000B50FB">
              <w:rPr>
                <w:rFonts w:ascii="Garamond" w:eastAsia="Calibri" w:hAnsi="Garamond" w:cs="Times New Roman"/>
                <w:sz w:val="24"/>
                <w:szCs w:val="24"/>
                <w:lang w:eastAsia="en-GB"/>
              </w:rPr>
              <w:br/>
            </w:r>
            <w:r w:rsidRPr="000B50FB">
              <w:rPr>
                <w:rFonts w:ascii="Garamond" w:eastAsia="Calibri" w:hAnsi="Garamond" w:cs="Times New Roman"/>
                <w:b/>
                <w:sz w:val="24"/>
                <w:szCs w:val="24"/>
                <w:lang w:eastAsia="en-GB"/>
              </w:rPr>
              <w:t>Ha igen</w:t>
            </w:r>
            <w:r w:rsidRPr="000B50FB">
              <w:rPr>
                <w:rFonts w:ascii="Garamond" w:eastAsia="Calibri" w:hAnsi="Garamond" w:cs="Times New Roman"/>
                <w:sz w:val="24"/>
                <w:szCs w:val="24"/>
                <w:lang w:eastAsia="en-GB"/>
              </w:rPr>
              <w:t>, kérjük, részletezze:</w:t>
            </w:r>
          </w:p>
        </w:tc>
        <w:tc>
          <w:tcPr>
            <w:tcW w:w="4645" w:type="dxa"/>
            <w:shd w:val="clear" w:color="auto" w:fill="auto"/>
          </w:tcPr>
          <w:p w14:paraId="1F67A055"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Igen [] Nem</w:t>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t>[…]</w:t>
            </w:r>
          </w:p>
        </w:tc>
      </w:tr>
      <w:tr w:rsidR="00FE6123" w:rsidRPr="000B50FB" w14:paraId="7F14656E" w14:textId="77777777" w:rsidTr="00FE6123">
        <w:trPr>
          <w:trHeight w:val="932"/>
        </w:trPr>
        <w:tc>
          <w:tcPr>
            <w:tcW w:w="4644" w:type="dxa"/>
            <w:vMerge w:val="restart"/>
            <w:shd w:val="clear" w:color="auto" w:fill="auto"/>
          </w:tcPr>
          <w:p w14:paraId="461E0615" w14:textId="77777777" w:rsidR="00FE6123" w:rsidRPr="000B50FB" w:rsidRDefault="00FE6123" w:rsidP="00FE6123">
            <w:pPr>
              <w:spacing w:before="120" w:after="120" w:line="240" w:lineRule="auto"/>
              <w:rPr>
                <w:rFonts w:ascii="Garamond" w:eastAsia="Calibri" w:hAnsi="Garamond" w:cs="Times New Roman"/>
                <w:sz w:val="24"/>
                <w:szCs w:val="24"/>
                <w:lang w:eastAsia="hu-HU"/>
              </w:rPr>
            </w:pPr>
            <w:r w:rsidRPr="000B50FB">
              <w:rPr>
                <w:rFonts w:ascii="Garamond" w:eastAsia="Calibri" w:hAnsi="Garamond" w:cs="Times New Roman"/>
                <w:sz w:val="24"/>
                <w:szCs w:val="24"/>
                <w:lang w:eastAsia="en-GB"/>
              </w:rPr>
              <w:t>Tapasztalta-e a gazdasági szereplő valamely korábbi közbeszerzési szerződés vagy egy ajánlatkérő szervvel kötött korábbi szerződés vagy korábbi koncessziós szerződés</w:t>
            </w:r>
            <w:r w:rsidRPr="000B50FB">
              <w:rPr>
                <w:rFonts w:ascii="Garamond" w:eastAsia="Calibri" w:hAnsi="Garamond" w:cs="Times New Roman"/>
                <w:b/>
                <w:sz w:val="24"/>
                <w:szCs w:val="24"/>
                <w:lang w:eastAsia="en-GB"/>
              </w:rPr>
              <w:t xml:space="preserve"> lejárat előtti megszüntetését</w:t>
            </w:r>
            <w:r w:rsidRPr="000B50FB">
              <w:rPr>
                <w:rFonts w:ascii="Garamond" w:eastAsia="Calibri" w:hAnsi="Garamond" w:cs="Times New Roman"/>
                <w:sz w:val="24"/>
                <w:szCs w:val="24"/>
                <w:lang w:eastAsia="en-GB"/>
              </w:rPr>
              <w:t xml:space="preserve"> vagy az említett korábbi szerződéshez kapcsolódó kártérítési követelést vagy egyéb hasonló szankciókat?</w:t>
            </w:r>
            <w:r w:rsidRPr="000B50FB">
              <w:rPr>
                <w:rFonts w:ascii="Garamond" w:eastAsia="Calibri" w:hAnsi="Garamond" w:cs="Times New Roman"/>
                <w:sz w:val="24"/>
                <w:szCs w:val="24"/>
                <w:lang w:eastAsia="en-GB"/>
              </w:rPr>
              <w:br/>
            </w:r>
            <w:r w:rsidRPr="000B50FB">
              <w:rPr>
                <w:rFonts w:ascii="Garamond" w:eastAsia="Calibri" w:hAnsi="Garamond" w:cs="Times New Roman"/>
                <w:b/>
                <w:sz w:val="24"/>
                <w:szCs w:val="24"/>
                <w:lang w:eastAsia="en-GB"/>
              </w:rPr>
              <w:t>Ha igen</w:t>
            </w:r>
            <w:r w:rsidRPr="000B50FB">
              <w:rPr>
                <w:rFonts w:ascii="Garamond" w:eastAsia="Calibri" w:hAnsi="Garamond" w:cs="Times New Roman"/>
                <w:sz w:val="24"/>
                <w:szCs w:val="24"/>
                <w:lang w:eastAsia="en-GB"/>
              </w:rPr>
              <w:t>, kérjük, részletezze:</w:t>
            </w:r>
          </w:p>
        </w:tc>
        <w:tc>
          <w:tcPr>
            <w:tcW w:w="4645" w:type="dxa"/>
            <w:shd w:val="clear" w:color="auto" w:fill="auto"/>
          </w:tcPr>
          <w:p w14:paraId="08DC1B6A"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Igen [] Nem</w:t>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t>[…]</w:t>
            </w:r>
          </w:p>
        </w:tc>
      </w:tr>
      <w:tr w:rsidR="00FE6123" w:rsidRPr="000B50FB" w14:paraId="79E130A5" w14:textId="77777777" w:rsidTr="00FE6123">
        <w:trPr>
          <w:trHeight w:val="931"/>
        </w:trPr>
        <w:tc>
          <w:tcPr>
            <w:tcW w:w="4644" w:type="dxa"/>
            <w:vMerge/>
            <w:shd w:val="clear" w:color="auto" w:fill="auto"/>
          </w:tcPr>
          <w:p w14:paraId="4C842871"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p>
        </w:tc>
        <w:tc>
          <w:tcPr>
            <w:tcW w:w="4645" w:type="dxa"/>
            <w:shd w:val="clear" w:color="auto" w:fill="auto"/>
          </w:tcPr>
          <w:p w14:paraId="05105E15"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b/>
                <w:sz w:val="24"/>
                <w:szCs w:val="24"/>
                <w:lang w:eastAsia="en-GB"/>
              </w:rPr>
              <w:t>Ha igen</w:t>
            </w:r>
            <w:r w:rsidRPr="000B50FB">
              <w:rPr>
                <w:rFonts w:ascii="Garamond" w:eastAsia="Calibri" w:hAnsi="Garamond" w:cs="Times New Roman"/>
                <w:sz w:val="24"/>
                <w:szCs w:val="24"/>
                <w:lang w:eastAsia="en-GB"/>
              </w:rPr>
              <w:t xml:space="preserve">, tett-e a gazdasági szereplő öntisztázó intézkedéseket? </w:t>
            </w:r>
          </w:p>
          <w:p w14:paraId="5FF5F5BD"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Igen [] Nem</w:t>
            </w:r>
            <w:r w:rsidRPr="000B50FB">
              <w:rPr>
                <w:rFonts w:ascii="Garamond" w:eastAsia="Calibri" w:hAnsi="Garamond" w:cs="Times New Roman"/>
                <w:sz w:val="24"/>
                <w:szCs w:val="24"/>
                <w:lang w:eastAsia="en-GB"/>
              </w:rPr>
              <w:br/>
            </w:r>
            <w:r w:rsidRPr="000B50FB">
              <w:rPr>
                <w:rFonts w:ascii="Garamond" w:eastAsia="Calibri" w:hAnsi="Garamond" w:cs="Times New Roman"/>
                <w:b/>
                <w:sz w:val="24"/>
                <w:szCs w:val="24"/>
                <w:lang w:eastAsia="en-GB"/>
              </w:rPr>
              <w:t>Amennyiben igen</w:t>
            </w:r>
            <w:r w:rsidRPr="000B50FB">
              <w:rPr>
                <w:rFonts w:ascii="Garamond" w:eastAsia="Calibri" w:hAnsi="Garamond" w:cs="Times New Roman"/>
                <w:sz w:val="24"/>
                <w:szCs w:val="24"/>
                <w:lang w:eastAsia="en-GB"/>
              </w:rPr>
              <w:t>, kérjük, ismertesse ezeket az intézkedéseket: [</w:t>
            </w:r>
            <w:proofErr w:type="gramStart"/>
            <w:r w:rsidRPr="000B50FB">
              <w:rPr>
                <w:rFonts w:ascii="Garamond" w:eastAsia="Calibri" w:hAnsi="Garamond" w:cs="Times New Roman"/>
                <w:sz w:val="24"/>
                <w:szCs w:val="24"/>
                <w:lang w:eastAsia="en-GB"/>
              </w:rPr>
              <w:t>……</w:t>
            </w:r>
            <w:proofErr w:type="gramEnd"/>
            <w:r w:rsidRPr="000B50FB">
              <w:rPr>
                <w:rFonts w:ascii="Garamond" w:eastAsia="Calibri" w:hAnsi="Garamond" w:cs="Times New Roman"/>
                <w:sz w:val="24"/>
                <w:szCs w:val="24"/>
                <w:lang w:eastAsia="en-GB"/>
              </w:rPr>
              <w:t>]</w:t>
            </w:r>
          </w:p>
        </w:tc>
      </w:tr>
      <w:tr w:rsidR="00FE6123" w:rsidRPr="000B50FB" w14:paraId="2E24479E" w14:textId="77777777" w:rsidTr="00FE6123">
        <w:tc>
          <w:tcPr>
            <w:tcW w:w="4644" w:type="dxa"/>
            <w:shd w:val="clear" w:color="auto" w:fill="auto"/>
          </w:tcPr>
          <w:p w14:paraId="4F1413BD"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Megerősíti-e a gazdasági szereplő a következőket?</w:t>
            </w:r>
            <w:r w:rsidRPr="000B50FB">
              <w:rPr>
                <w:rFonts w:ascii="Garamond" w:eastAsia="Calibri" w:hAnsi="Garamond" w:cs="Times New Roman"/>
                <w:sz w:val="24"/>
                <w:szCs w:val="24"/>
                <w:lang w:eastAsia="en-GB"/>
              </w:rPr>
              <w:br/>
            </w:r>
            <w:proofErr w:type="gramStart"/>
            <w:r w:rsidRPr="000B50FB">
              <w:rPr>
                <w:rFonts w:ascii="Garamond" w:eastAsia="Calibri" w:hAnsi="Garamond" w:cs="Times New Roman"/>
                <w:sz w:val="24"/>
                <w:szCs w:val="24"/>
                <w:lang w:eastAsia="en-GB"/>
              </w:rPr>
              <w:lastRenderedPageBreak/>
              <w:t xml:space="preserve">a) </w:t>
            </w:r>
            <w:r w:rsidRPr="000B50FB">
              <w:rPr>
                <w:rFonts w:ascii="Garamond" w:eastAsia="Calibri" w:hAnsi="Garamond" w:cs="Times New Roman"/>
                <w:sz w:val="24"/>
                <w:szCs w:val="24"/>
                <w:lang w:eastAsia="hu-HU"/>
              </w:rPr>
              <w:t xml:space="preserve">A kizárási okok fenn nem állásának, </w:t>
            </w:r>
            <w:r w:rsidRPr="000B50FB">
              <w:rPr>
                <w:rFonts w:ascii="Garamond" w:eastAsia="Calibri" w:hAnsi="Garamond" w:cs="Times New Roman"/>
                <w:sz w:val="24"/>
                <w:szCs w:val="24"/>
                <w:lang w:eastAsia="en-GB"/>
              </w:rPr>
              <w:t xml:space="preserve">illetve a kiválasztási kritériumok teljesülésének ellenőrzéséhez szükséges információk szolgáltatása során nem tett </w:t>
            </w:r>
            <w:r w:rsidRPr="000B50FB">
              <w:rPr>
                <w:rFonts w:ascii="Garamond" w:eastAsia="Calibri" w:hAnsi="Garamond" w:cs="Times New Roman"/>
                <w:b/>
                <w:sz w:val="24"/>
                <w:szCs w:val="24"/>
                <w:lang w:eastAsia="en-GB"/>
              </w:rPr>
              <w:t>hamis nyilatkozatot</w:t>
            </w:r>
            <w:r w:rsidRPr="000B50FB">
              <w:rPr>
                <w:rFonts w:ascii="Garamond" w:eastAsia="Calibri" w:hAnsi="Garamond" w:cs="Times New Roman"/>
                <w:sz w:val="24"/>
                <w:szCs w:val="24"/>
                <w:lang w:eastAsia="en-GB"/>
              </w:rPr>
              <w:t>,</w:t>
            </w:r>
            <w:r w:rsidRPr="000B50FB">
              <w:rPr>
                <w:rFonts w:ascii="Garamond" w:eastAsia="Calibri" w:hAnsi="Garamond" w:cs="Times New Roman"/>
                <w:sz w:val="24"/>
                <w:szCs w:val="24"/>
                <w:lang w:eastAsia="en-GB"/>
              </w:rPr>
              <w:br/>
              <w:t xml:space="preserve">b) Nem </w:t>
            </w:r>
            <w:r w:rsidRPr="000B50FB">
              <w:rPr>
                <w:rFonts w:ascii="Garamond" w:eastAsia="Calibri" w:hAnsi="Garamond" w:cs="Times New Roman"/>
                <w:b/>
                <w:sz w:val="24"/>
                <w:szCs w:val="24"/>
                <w:lang w:eastAsia="en-GB"/>
              </w:rPr>
              <w:t>tartott vissza</w:t>
            </w:r>
            <w:r w:rsidRPr="000B50FB">
              <w:rPr>
                <w:rFonts w:ascii="Garamond" w:eastAsia="Calibri" w:hAnsi="Garamond" w:cs="Times New Roman"/>
                <w:sz w:val="24"/>
                <w:szCs w:val="24"/>
                <w:lang w:eastAsia="en-GB"/>
              </w:rPr>
              <w:t xml:space="preserve"> ilyen információt,</w:t>
            </w:r>
            <w:r w:rsidRPr="000B50FB">
              <w:rPr>
                <w:rFonts w:ascii="Garamond" w:eastAsia="Calibri" w:hAnsi="Garamond" w:cs="Times New Roman"/>
                <w:sz w:val="24"/>
                <w:szCs w:val="24"/>
                <w:lang w:eastAsia="en-GB"/>
              </w:rPr>
              <w:br/>
              <w:t>c) Késedelem nélkül be tudta nyújtani az ajánlatkérő szerv vagy a közszolgáltató ajánlatkérő által megkívánt kiegészítő iratokat, és</w:t>
            </w:r>
            <w:r w:rsidRPr="000B50FB">
              <w:rPr>
                <w:rFonts w:ascii="Garamond" w:eastAsia="Calibri" w:hAnsi="Garamond" w:cs="Times New Roman"/>
                <w:sz w:val="24"/>
                <w:szCs w:val="24"/>
                <w:lang w:eastAsia="en-GB"/>
              </w:rPr>
              <w:br/>
              <w:t>d) Nem kísérelte meg jogtalanul befolyásolni az ajánlatkérő szerv vagy a közszolgáltató ajánlatkérő döntéshozatali folyamatát, vagy olyan bizalmas információkat megszerezni, amelyek jogtalan előnyöket biztosítanának számára a közbeszerzési eljárásban,</w:t>
            </w:r>
            <w:proofErr w:type="gramEnd"/>
            <w:r w:rsidRPr="000B50FB">
              <w:rPr>
                <w:rFonts w:ascii="Garamond" w:eastAsia="Calibri" w:hAnsi="Garamond" w:cs="Times New Roman"/>
                <w:sz w:val="24"/>
                <w:szCs w:val="24"/>
                <w:lang w:eastAsia="en-GB"/>
              </w:rPr>
              <w:t xml:space="preserve"> vagy gondatlanságból olyan félrevezető információkat szolgáltatni, amelyek érdemben befolyásolhatják a kizárásra, a kiválasztásra vagy az odaítélésre vonatkozó döntéseket.</w:t>
            </w:r>
          </w:p>
        </w:tc>
        <w:tc>
          <w:tcPr>
            <w:tcW w:w="4645" w:type="dxa"/>
            <w:shd w:val="clear" w:color="auto" w:fill="auto"/>
          </w:tcPr>
          <w:p w14:paraId="504625C8"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lastRenderedPageBreak/>
              <w:t>[] Igen [] Nem</w:t>
            </w:r>
          </w:p>
        </w:tc>
      </w:tr>
    </w:tbl>
    <w:p w14:paraId="40DC49B2" w14:textId="77777777" w:rsidR="00FE6123" w:rsidRPr="000B50FB" w:rsidRDefault="00FE6123" w:rsidP="00FE6123">
      <w:pPr>
        <w:keepNext/>
        <w:spacing w:before="120" w:after="360" w:line="240" w:lineRule="auto"/>
        <w:jc w:val="center"/>
        <w:rPr>
          <w:rFonts w:ascii="Garamond" w:eastAsia="Calibri" w:hAnsi="Garamond" w:cs="Times New Roman"/>
          <w:b/>
          <w:smallCaps/>
          <w:sz w:val="24"/>
          <w:szCs w:val="24"/>
          <w:lang w:eastAsia="en-GB"/>
        </w:rPr>
      </w:pPr>
      <w:r w:rsidRPr="000B50FB">
        <w:rPr>
          <w:rFonts w:ascii="Garamond" w:eastAsia="Calibri" w:hAnsi="Garamond" w:cs="Times New Roman"/>
          <w:b/>
          <w:smallCaps/>
          <w:sz w:val="24"/>
          <w:szCs w:val="24"/>
          <w:lang w:eastAsia="en-GB"/>
        </w:rPr>
        <w:lastRenderedPageBreak/>
        <w:t>D: Egyéb, adott esetben az ajánlatkérő szerv vagy a közszolgáltató ajánlatkérő tagállamának nemzeti jogszabályaiban előírt kizárási okok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5"/>
      </w:tblGrid>
      <w:tr w:rsidR="00FE6123" w:rsidRPr="000B50FB" w14:paraId="49E464BA" w14:textId="77777777" w:rsidTr="00FE6123">
        <w:tc>
          <w:tcPr>
            <w:tcW w:w="4644" w:type="dxa"/>
            <w:shd w:val="clear" w:color="auto" w:fill="auto"/>
          </w:tcPr>
          <w:p w14:paraId="5E040E93" w14:textId="77777777" w:rsidR="00FE6123" w:rsidRPr="000B50FB" w:rsidRDefault="00FE6123" w:rsidP="00FE6123">
            <w:pPr>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Tisztán nemzeti kizárási okok</w:t>
            </w:r>
          </w:p>
          <w:p w14:paraId="5CB0003B" w14:textId="77777777" w:rsidR="00FE6123" w:rsidRPr="000B50FB" w:rsidRDefault="00FE6123" w:rsidP="00FE6123">
            <w:pPr>
              <w:spacing w:before="80" w:after="80" w:line="240" w:lineRule="auto"/>
              <w:jc w:val="both"/>
              <w:rPr>
                <w:rFonts w:ascii="Garamond" w:eastAsia="Times New Roman" w:hAnsi="Garamond" w:cs="Times"/>
                <w:color w:val="000000"/>
                <w:sz w:val="24"/>
                <w:szCs w:val="24"/>
                <w:lang w:eastAsia="hu-HU"/>
              </w:rPr>
            </w:pPr>
          </w:p>
        </w:tc>
        <w:tc>
          <w:tcPr>
            <w:tcW w:w="4645" w:type="dxa"/>
            <w:shd w:val="clear" w:color="auto" w:fill="auto"/>
          </w:tcPr>
          <w:p w14:paraId="6705C7AD" w14:textId="77777777" w:rsidR="00FE6123" w:rsidRPr="000B50FB" w:rsidRDefault="00FE6123" w:rsidP="00FE6123">
            <w:pPr>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Válasz:</w:t>
            </w:r>
          </w:p>
          <w:p w14:paraId="63CA156E" w14:textId="77777777" w:rsidR="005C672D" w:rsidRPr="000B50FB" w:rsidRDefault="005C672D" w:rsidP="005C672D">
            <w:pPr>
              <w:spacing w:before="80" w:after="80" w:line="240" w:lineRule="auto"/>
              <w:jc w:val="both"/>
              <w:rPr>
                <w:rFonts w:ascii="Garamond" w:eastAsia="Times New Roman" w:hAnsi="Garamond" w:cs="Times"/>
                <w:b/>
                <w:bCs/>
                <w:iCs/>
                <w:color w:val="000000"/>
                <w:sz w:val="24"/>
                <w:szCs w:val="24"/>
                <w:lang w:eastAsia="hu-HU"/>
              </w:rPr>
            </w:pPr>
            <w:r w:rsidRPr="000B50FB">
              <w:rPr>
                <w:rFonts w:ascii="Garamond" w:eastAsia="Times New Roman" w:hAnsi="Garamond" w:cs="Times"/>
                <w:b/>
                <w:bCs/>
                <w:iCs/>
                <w:color w:val="000000"/>
                <w:sz w:val="24"/>
                <w:szCs w:val="24"/>
                <w:lang w:eastAsia="hu-HU"/>
              </w:rPr>
              <w:t xml:space="preserve">Kbt. 62. § (1) bekezdés a) pont </w:t>
            </w:r>
            <w:proofErr w:type="spellStart"/>
            <w:r w:rsidRPr="000B50FB">
              <w:rPr>
                <w:rFonts w:ascii="Garamond" w:eastAsia="Times New Roman" w:hAnsi="Garamond" w:cs="Times"/>
                <w:b/>
                <w:bCs/>
                <w:iCs/>
                <w:color w:val="000000"/>
                <w:sz w:val="24"/>
                <w:szCs w:val="24"/>
                <w:lang w:eastAsia="hu-HU"/>
              </w:rPr>
              <w:t>ag</w:t>
            </w:r>
            <w:proofErr w:type="spellEnd"/>
            <w:r w:rsidRPr="000B50FB">
              <w:rPr>
                <w:rFonts w:ascii="Garamond" w:eastAsia="Times New Roman" w:hAnsi="Garamond" w:cs="Times"/>
                <w:b/>
                <w:bCs/>
                <w:iCs/>
                <w:color w:val="000000"/>
                <w:sz w:val="24"/>
                <w:szCs w:val="24"/>
                <w:lang w:eastAsia="hu-HU"/>
              </w:rPr>
              <w:t>) pont</w:t>
            </w:r>
          </w:p>
          <w:p w14:paraId="5AA51824" w14:textId="77777777" w:rsidR="005C672D" w:rsidRPr="000B50FB" w:rsidRDefault="005C672D" w:rsidP="005C672D">
            <w:pPr>
              <w:spacing w:before="80" w:after="80" w:line="240" w:lineRule="auto"/>
              <w:jc w:val="both"/>
              <w:rPr>
                <w:rFonts w:ascii="Garamond" w:eastAsia="Times New Roman" w:hAnsi="Garamond" w:cs="Times"/>
                <w:bCs/>
                <w:iCs/>
                <w:color w:val="000000"/>
                <w:sz w:val="24"/>
                <w:szCs w:val="24"/>
                <w:lang w:eastAsia="hu-HU"/>
              </w:rPr>
            </w:pPr>
            <w:proofErr w:type="spellStart"/>
            <w:r w:rsidRPr="000B50FB">
              <w:rPr>
                <w:rFonts w:ascii="Garamond" w:eastAsia="Times New Roman" w:hAnsi="Garamond" w:cs="Times"/>
                <w:bCs/>
                <w:iCs/>
                <w:color w:val="000000"/>
                <w:sz w:val="24"/>
                <w:szCs w:val="24"/>
                <w:lang w:eastAsia="hu-HU"/>
              </w:rPr>
              <w:t>ag</w:t>
            </w:r>
            <w:proofErr w:type="spellEnd"/>
            <w:r w:rsidRPr="000B50FB">
              <w:rPr>
                <w:rFonts w:ascii="Garamond" w:eastAsia="Times New Roman" w:hAnsi="Garamond" w:cs="Times"/>
                <w:bCs/>
                <w:iCs/>
                <w:color w:val="000000"/>
                <w:sz w:val="24"/>
                <w:szCs w:val="24"/>
                <w:lang w:eastAsia="hu-HU"/>
              </w:rPr>
              <w:t>) az 1978. évi IV. törvény, illetve a Btk. szerinti versenyt korlátozó megállapodás közbeszerzési és koncessziós eljárásban;</w:t>
            </w:r>
          </w:p>
          <w:p w14:paraId="0A9C0E99" w14:textId="77777777" w:rsidR="005C672D" w:rsidRPr="000B50FB" w:rsidRDefault="005C672D" w:rsidP="005C672D">
            <w:pPr>
              <w:spacing w:before="80" w:after="80" w:line="240" w:lineRule="auto"/>
              <w:jc w:val="both"/>
              <w:rPr>
                <w:rFonts w:ascii="Garamond" w:eastAsia="Times New Roman" w:hAnsi="Garamond" w:cs="Times"/>
                <w:b/>
                <w:bCs/>
                <w:iCs/>
                <w:color w:val="000000"/>
                <w:sz w:val="24"/>
                <w:szCs w:val="24"/>
                <w:lang w:eastAsia="hu-HU"/>
              </w:rPr>
            </w:pPr>
            <w:r w:rsidRPr="000B50FB">
              <w:rPr>
                <w:rFonts w:ascii="Garamond" w:eastAsia="Times New Roman" w:hAnsi="Garamond" w:cs="Times"/>
                <w:b/>
                <w:bCs/>
                <w:iCs/>
                <w:color w:val="000000"/>
                <w:sz w:val="24"/>
                <w:szCs w:val="24"/>
                <w:lang w:eastAsia="hu-HU"/>
              </w:rPr>
              <w:t>Kbt. 62. § (1) bekezdés e), f), g), k), l)</w:t>
            </w:r>
            <w:proofErr w:type="gramStart"/>
            <w:r w:rsidR="009E3D26" w:rsidRPr="000B50FB">
              <w:rPr>
                <w:rFonts w:ascii="Garamond" w:eastAsia="Times New Roman" w:hAnsi="Garamond" w:cs="Times"/>
                <w:b/>
                <w:bCs/>
                <w:iCs/>
                <w:color w:val="000000"/>
                <w:sz w:val="24"/>
                <w:szCs w:val="24"/>
                <w:lang w:eastAsia="hu-HU"/>
              </w:rPr>
              <w:t>,</w:t>
            </w:r>
            <w:r w:rsidRPr="000B50FB">
              <w:rPr>
                <w:rFonts w:ascii="Garamond" w:eastAsia="Times New Roman" w:hAnsi="Garamond" w:cs="Times"/>
                <w:b/>
                <w:bCs/>
                <w:iCs/>
                <w:color w:val="000000"/>
                <w:sz w:val="24"/>
                <w:szCs w:val="24"/>
                <w:lang w:eastAsia="hu-HU"/>
              </w:rPr>
              <w:t>p</w:t>
            </w:r>
            <w:proofErr w:type="gramEnd"/>
            <w:r w:rsidRPr="000B50FB">
              <w:rPr>
                <w:rFonts w:ascii="Garamond" w:eastAsia="Times New Roman" w:hAnsi="Garamond" w:cs="Times"/>
                <w:b/>
                <w:bCs/>
                <w:iCs/>
                <w:color w:val="000000"/>
                <w:sz w:val="24"/>
                <w:szCs w:val="24"/>
                <w:lang w:eastAsia="hu-HU"/>
              </w:rPr>
              <w:t xml:space="preserve">) </w:t>
            </w:r>
            <w:r w:rsidR="009E3D26" w:rsidRPr="000B50FB">
              <w:rPr>
                <w:rFonts w:ascii="Garamond" w:eastAsia="Times New Roman" w:hAnsi="Garamond" w:cs="Times"/>
                <w:b/>
                <w:bCs/>
                <w:iCs/>
                <w:color w:val="000000"/>
                <w:sz w:val="24"/>
                <w:szCs w:val="24"/>
                <w:lang w:eastAsia="hu-HU"/>
              </w:rPr>
              <w:t xml:space="preserve">és q) </w:t>
            </w:r>
            <w:r w:rsidRPr="000B50FB">
              <w:rPr>
                <w:rFonts w:ascii="Garamond" w:eastAsia="Times New Roman" w:hAnsi="Garamond" w:cs="Times"/>
                <w:b/>
                <w:bCs/>
                <w:iCs/>
                <w:color w:val="000000"/>
                <w:sz w:val="24"/>
                <w:szCs w:val="24"/>
                <w:lang w:eastAsia="hu-HU"/>
              </w:rPr>
              <w:t>pont</w:t>
            </w:r>
          </w:p>
          <w:p w14:paraId="1FE8BE2E" w14:textId="77777777" w:rsidR="005C672D" w:rsidRPr="000B50FB" w:rsidRDefault="005C672D" w:rsidP="005C672D">
            <w:pPr>
              <w:spacing w:before="80" w:after="80" w:line="240" w:lineRule="auto"/>
              <w:jc w:val="both"/>
              <w:rPr>
                <w:rFonts w:ascii="Garamond" w:eastAsia="Times New Roman" w:hAnsi="Garamond" w:cs="Times"/>
                <w:color w:val="000000"/>
                <w:sz w:val="24"/>
                <w:szCs w:val="24"/>
                <w:lang w:eastAsia="hu-HU"/>
              </w:rPr>
            </w:pPr>
            <w:r w:rsidRPr="000B50FB">
              <w:rPr>
                <w:rFonts w:ascii="Garamond" w:eastAsia="Times New Roman" w:hAnsi="Garamond" w:cs="Times"/>
                <w:i/>
                <w:iCs/>
                <w:color w:val="000000"/>
                <w:sz w:val="24"/>
                <w:szCs w:val="24"/>
                <w:lang w:eastAsia="hu-HU"/>
              </w:rPr>
              <w:t>e)</w:t>
            </w:r>
            <w:r w:rsidRPr="000B50FB">
              <w:rPr>
                <w:rFonts w:ascii="Garamond" w:eastAsia="Times New Roman" w:hAnsi="Garamond" w:cs="Times"/>
                <w:color w:val="000000"/>
                <w:sz w:val="24"/>
                <w:szCs w:val="24"/>
                <w:lang w:eastAsia="hu-HU"/>
              </w:rPr>
              <w:t> gazdasági, illetve szakmai tevékenységével kapcsolatban bűncselekmény elkövetése az elmúlt három éven belül jogerős bírósági ítéletben megállapítást nyert;</w:t>
            </w:r>
          </w:p>
          <w:p w14:paraId="3ED49FD6" w14:textId="77777777" w:rsidR="005C672D" w:rsidRPr="000B50FB" w:rsidRDefault="005C672D" w:rsidP="005C672D">
            <w:pPr>
              <w:spacing w:before="80" w:after="80" w:line="240" w:lineRule="auto"/>
              <w:rPr>
                <w:rFonts w:ascii="Garamond" w:eastAsia="Times New Roman" w:hAnsi="Garamond" w:cs="Times"/>
                <w:color w:val="000000"/>
                <w:sz w:val="24"/>
                <w:szCs w:val="24"/>
                <w:lang w:eastAsia="hu-HU"/>
              </w:rPr>
            </w:pPr>
            <w:r w:rsidRPr="000B50FB">
              <w:rPr>
                <w:rFonts w:ascii="Garamond" w:eastAsia="Times New Roman" w:hAnsi="Garamond" w:cs="Times"/>
                <w:i/>
                <w:iCs/>
                <w:color w:val="000000"/>
                <w:sz w:val="24"/>
                <w:szCs w:val="24"/>
                <w:lang w:eastAsia="hu-HU"/>
              </w:rPr>
              <w:t>f)</w:t>
            </w:r>
            <w:r w:rsidRPr="000B50FB">
              <w:rPr>
                <w:rFonts w:ascii="Garamond" w:eastAsia="Times New Roman" w:hAnsi="Garamond" w:cs="Times"/>
                <w:color w:val="000000"/>
                <w:sz w:val="24"/>
                <w:szCs w:val="24"/>
                <w:lang w:eastAsia="hu-HU"/>
              </w:rPr>
              <w:t> tevékenységét a jogi személlyel szemben alkalmazható büntetőjogi intézkedésekről szóló 2001. évi CIV. törvény 5. § (2) bekezdés </w:t>
            </w:r>
            <w:r w:rsidRPr="000B50FB">
              <w:rPr>
                <w:rFonts w:ascii="Garamond" w:eastAsia="Times New Roman" w:hAnsi="Garamond" w:cs="Times"/>
                <w:i/>
                <w:iCs/>
                <w:color w:val="000000"/>
                <w:sz w:val="24"/>
                <w:szCs w:val="24"/>
                <w:lang w:eastAsia="hu-HU"/>
              </w:rPr>
              <w:t>b)</w:t>
            </w:r>
            <w:r w:rsidRPr="000B50FB">
              <w:rPr>
                <w:rFonts w:ascii="Garamond" w:eastAsia="Times New Roman" w:hAnsi="Garamond" w:cs="Times"/>
                <w:color w:val="000000"/>
                <w:sz w:val="24"/>
                <w:szCs w:val="24"/>
                <w:lang w:eastAsia="hu-HU"/>
              </w:rPr>
              <w:t> pontja alapján vagy az adott közbeszerzési eljárásban releváns módon </w:t>
            </w:r>
            <w:r w:rsidRPr="000B50FB">
              <w:rPr>
                <w:rFonts w:ascii="Garamond" w:eastAsia="Times New Roman" w:hAnsi="Garamond" w:cs="Times"/>
                <w:i/>
                <w:iCs/>
                <w:color w:val="000000"/>
                <w:sz w:val="24"/>
                <w:szCs w:val="24"/>
                <w:lang w:eastAsia="hu-HU"/>
              </w:rPr>
              <w:t>c)</w:t>
            </w:r>
            <w:r w:rsidRPr="000B50FB">
              <w:rPr>
                <w:rFonts w:ascii="Garamond" w:eastAsia="Times New Roman" w:hAnsi="Garamond" w:cs="Times"/>
                <w:color w:val="000000"/>
                <w:sz w:val="24"/>
                <w:szCs w:val="24"/>
                <w:lang w:eastAsia="hu-HU"/>
              </w:rPr>
              <w:t> vagy </w:t>
            </w:r>
            <w:r w:rsidRPr="000B50FB">
              <w:rPr>
                <w:rFonts w:ascii="Garamond" w:eastAsia="Times New Roman" w:hAnsi="Garamond" w:cs="Times"/>
                <w:i/>
                <w:iCs/>
                <w:color w:val="000000"/>
                <w:sz w:val="24"/>
                <w:szCs w:val="24"/>
                <w:lang w:eastAsia="hu-HU"/>
              </w:rPr>
              <w:t>g)</w:t>
            </w:r>
            <w:r w:rsidRPr="000B50FB">
              <w:rPr>
                <w:rFonts w:ascii="Garamond" w:eastAsia="Times New Roman" w:hAnsi="Garamond" w:cs="Times"/>
                <w:color w:val="000000"/>
                <w:sz w:val="24"/>
                <w:szCs w:val="24"/>
                <w:lang w:eastAsia="hu-HU"/>
              </w:rPr>
              <w:t> pontja alapján a bíróság jogerős ítéletében korlátozta, az eltiltás ideje alatt, vagy ha az ajánlattevő tevékenységét más bíróság hasonló okból és módon jogerősen korlátozta;</w:t>
            </w:r>
          </w:p>
          <w:p w14:paraId="7E04A643" w14:textId="77777777" w:rsidR="005C672D" w:rsidRPr="000B50FB" w:rsidRDefault="005C672D" w:rsidP="005C672D">
            <w:pPr>
              <w:spacing w:before="80" w:after="80" w:line="240" w:lineRule="auto"/>
              <w:rPr>
                <w:rFonts w:ascii="Garamond" w:eastAsia="Times New Roman" w:hAnsi="Garamond" w:cs="Times"/>
                <w:color w:val="000000"/>
                <w:sz w:val="24"/>
                <w:szCs w:val="24"/>
                <w:lang w:eastAsia="hu-HU"/>
              </w:rPr>
            </w:pPr>
            <w:r w:rsidRPr="000B50FB">
              <w:rPr>
                <w:rFonts w:ascii="Garamond" w:eastAsia="Times New Roman" w:hAnsi="Garamond" w:cs="Times"/>
                <w:i/>
                <w:iCs/>
                <w:color w:val="000000"/>
                <w:sz w:val="24"/>
                <w:szCs w:val="24"/>
                <w:lang w:eastAsia="hu-HU"/>
              </w:rPr>
              <w:t>g)</w:t>
            </w:r>
            <w:r w:rsidRPr="000B50FB">
              <w:rPr>
                <w:rFonts w:ascii="Garamond" w:eastAsia="Times New Roman" w:hAnsi="Garamond" w:cs="Times"/>
                <w:color w:val="000000"/>
                <w:sz w:val="24"/>
                <w:szCs w:val="24"/>
                <w:lang w:eastAsia="hu-HU"/>
              </w:rPr>
              <w:t> közbeszerzési eljárásokban való részvételtől a 165. § (2) bekezdés </w:t>
            </w:r>
            <w:r w:rsidRPr="000B50FB">
              <w:rPr>
                <w:rFonts w:ascii="Garamond" w:eastAsia="Times New Roman" w:hAnsi="Garamond" w:cs="Times"/>
                <w:i/>
                <w:iCs/>
                <w:color w:val="000000"/>
                <w:sz w:val="24"/>
                <w:szCs w:val="24"/>
                <w:lang w:eastAsia="hu-HU"/>
              </w:rPr>
              <w:t>f)</w:t>
            </w:r>
            <w:r w:rsidRPr="000B50FB">
              <w:rPr>
                <w:rFonts w:ascii="Garamond" w:eastAsia="Times New Roman" w:hAnsi="Garamond" w:cs="Times"/>
                <w:color w:val="000000"/>
                <w:sz w:val="24"/>
                <w:szCs w:val="24"/>
                <w:lang w:eastAsia="hu-HU"/>
              </w:rPr>
              <w:t xml:space="preserve"> pontja alapján jogerősen eltiltásra került, a Közbeszerzési Döntőbizottság vagy – a Közbeszerzési </w:t>
            </w:r>
            <w:r w:rsidRPr="000B50FB">
              <w:rPr>
                <w:rFonts w:ascii="Garamond" w:eastAsia="Times New Roman" w:hAnsi="Garamond" w:cs="Times"/>
                <w:color w:val="000000"/>
                <w:sz w:val="24"/>
                <w:szCs w:val="24"/>
                <w:lang w:eastAsia="hu-HU"/>
              </w:rPr>
              <w:lastRenderedPageBreak/>
              <w:t>Döntőbizottság határozatának felülvizsgálata esetén – a bíróság által jogerősen megállapított időtartam végéig;</w:t>
            </w:r>
          </w:p>
          <w:p w14:paraId="136B4A29" w14:textId="77777777" w:rsidR="005C672D" w:rsidRPr="000B50FB" w:rsidRDefault="005C672D" w:rsidP="005C672D">
            <w:pPr>
              <w:spacing w:before="80" w:after="80" w:line="240" w:lineRule="auto"/>
              <w:rPr>
                <w:rFonts w:ascii="Garamond" w:eastAsia="Times New Roman" w:hAnsi="Garamond" w:cs="Times"/>
                <w:color w:val="000000"/>
                <w:sz w:val="24"/>
                <w:szCs w:val="24"/>
                <w:lang w:eastAsia="hu-HU"/>
              </w:rPr>
            </w:pPr>
            <w:r w:rsidRPr="000B50FB">
              <w:rPr>
                <w:rFonts w:ascii="Garamond" w:eastAsia="Times New Roman" w:hAnsi="Garamond" w:cs="Times"/>
                <w:i/>
                <w:iCs/>
                <w:color w:val="000000"/>
                <w:sz w:val="24"/>
                <w:szCs w:val="24"/>
                <w:lang w:eastAsia="hu-HU"/>
              </w:rPr>
              <w:t>k)</w:t>
            </w:r>
            <w:r w:rsidRPr="000B50FB">
              <w:rPr>
                <w:rFonts w:ascii="Garamond" w:eastAsia="Times New Roman" w:hAnsi="Garamond" w:cs="Times"/>
                <w:color w:val="000000"/>
                <w:sz w:val="24"/>
                <w:szCs w:val="24"/>
                <w:lang w:eastAsia="hu-HU"/>
              </w:rPr>
              <w:t> tekintetében a következő feltételek valamelyike megvalósul:</w:t>
            </w:r>
          </w:p>
          <w:p w14:paraId="1608B714" w14:textId="77777777" w:rsidR="005C672D" w:rsidRPr="000B50FB" w:rsidRDefault="005C672D" w:rsidP="005C672D">
            <w:pPr>
              <w:spacing w:before="80" w:after="80" w:line="240" w:lineRule="auto"/>
              <w:rPr>
                <w:rFonts w:ascii="Garamond" w:eastAsia="Times New Roman" w:hAnsi="Garamond" w:cs="Times"/>
                <w:color w:val="000000"/>
                <w:sz w:val="24"/>
                <w:szCs w:val="24"/>
                <w:lang w:eastAsia="hu-HU"/>
              </w:rPr>
            </w:pPr>
            <w:proofErr w:type="spellStart"/>
            <w:r w:rsidRPr="000B50FB">
              <w:rPr>
                <w:rFonts w:ascii="Garamond" w:eastAsia="Times New Roman" w:hAnsi="Garamond" w:cs="Times"/>
                <w:i/>
                <w:iCs/>
                <w:color w:val="000000"/>
                <w:sz w:val="24"/>
                <w:szCs w:val="24"/>
                <w:lang w:eastAsia="hu-HU"/>
              </w:rPr>
              <w:t>ka</w:t>
            </w:r>
            <w:proofErr w:type="spellEnd"/>
            <w:r w:rsidRPr="000B50FB">
              <w:rPr>
                <w:rFonts w:ascii="Garamond" w:eastAsia="Times New Roman" w:hAnsi="Garamond" w:cs="Times"/>
                <w:i/>
                <w:iCs/>
                <w:color w:val="000000"/>
                <w:sz w:val="24"/>
                <w:szCs w:val="24"/>
                <w:lang w:eastAsia="hu-HU"/>
              </w:rPr>
              <w:t>)</w:t>
            </w:r>
            <w:r w:rsidRPr="000B50FB">
              <w:rPr>
                <w:rFonts w:ascii="Garamond" w:eastAsia="Times New Roman" w:hAnsi="Garamond" w:cs="Times"/>
                <w:color w:val="000000"/>
                <w:sz w:val="24"/>
                <w:szCs w:val="24"/>
                <w:lang w:eastAsia="hu-HU"/>
              </w:rPr>
              <w:t> nem az Európai Unió, az Európai Gazdasági Térség vagy a Gazdasági Együttműködési és Fejlesztési Szervezet tagállamában, a Kereskedelmi Világszervezet közbeszerzési megállapodásban részes államban vagy az EUMSZ 198. cikkében említett tengerentúli országok és területek bármelyikében vagy nem olyan államban rendelkezik adóilletőséggel, amellyel Magyarországnak kettős adózás elkerüléséről szóló egyezménye van, vagy amellyel az Európai Uniónak kétoldalú megállapodása van a közbeszerzés terén,</w:t>
            </w:r>
          </w:p>
          <w:p w14:paraId="676425DF" w14:textId="77777777" w:rsidR="005C672D" w:rsidRPr="000B50FB" w:rsidRDefault="005C672D" w:rsidP="005C672D">
            <w:pPr>
              <w:spacing w:before="80" w:after="80" w:line="240" w:lineRule="auto"/>
              <w:rPr>
                <w:rFonts w:ascii="Garamond" w:eastAsia="Times New Roman" w:hAnsi="Garamond" w:cs="Times"/>
                <w:color w:val="000000"/>
                <w:sz w:val="24"/>
                <w:szCs w:val="24"/>
                <w:lang w:eastAsia="hu-HU"/>
              </w:rPr>
            </w:pPr>
            <w:proofErr w:type="spellStart"/>
            <w:r w:rsidRPr="000B50FB">
              <w:rPr>
                <w:rFonts w:ascii="Garamond" w:eastAsia="Times New Roman" w:hAnsi="Garamond" w:cs="Times"/>
                <w:i/>
                <w:iCs/>
                <w:color w:val="000000"/>
                <w:sz w:val="24"/>
                <w:szCs w:val="24"/>
                <w:lang w:eastAsia="hu-HU"/>
              </w:rPr>
              <w:t>kb</w:t>
            </w:r>
            <w:proofErr w:type="spellEnd"/>
            <w:r w:rsidRPr="000B50FB">
              <w:rPr>
                <w:rFonts w:ascii="Garamond" w:eastAsia="Times New Roman" w:hAnsi="Garamond" w:cs="Times"/>
                <w:i/>
                <w:iCs/>
                <w:color w:val="000000"/>
                <w:sz w:val="24"/>
                <w:szCs w:val="24"/>
                <w:lang w:eastAsia="hu-HU"/>
              </w:rPr>
              <w:t>)</w:t>
            </w:r>
            <w:r w:rsidRPr="000B50FB">
              <w:rPr>
                <w:rFonts w:ascii="Garamond" w:eastAsia="Times New Roman" w:hAnsi="Garamond" w:cs="Times"/>
                <w:color w:val="000000"/>
                <w:sz w:val="24"/>
                <w:szCs w:val="24"/>
                <w:lang w:eastAsia="hu-HU"/>
              </w:rPr>
              <w:t> olyan szabályozott tőzsdén nem jegyzett társaság, amely a pénzmosás és a terrorizmus finanszírozása megelőzéséről és megakadályozásáról szóló 2007. évi CXXXVI. törvény 3. § </w:t>
            </w:r>
            <w:r w:rsidRPr="000B50FB">
              <w:rPr>
                <w:rFonts w:ascii="Garamond" w:eastAsia="Times New Roman" w:hAnsi="Garamond" w:cs="Times"/>
                <w:i/>
                <w:iCs/>
                <w:color w:val="000000"/>
                <w:sz w:val="24"/>
                <w:szCs w:val="24"/>
                <w:lang w:eastAsia="hu-HU"/>
              </w:rPr>
              <w:t>r)</w:t>
            </w:r>
            <w:r w:rsidRPr="000B50FB">
              <w:rPr>
                <w:rFonts w:ascii="Garamond" w:eastAsia="Times New Roman" w:hAnsi="Garamond" w:cs="Times"/>
                <w:color w:val="000000"/>
                <w:sz w:val="24"/>
                <w:szCs w:val="24"/>
                <w:lang w:eastAsia="hu-HU"/>
              </w:rPr>
              <w:t> pont </w:t>
            </w:r>
            <w:proofErr w:type="spellStart"/>
            <w:r w:rsidRPr="000B50FB">
              <w:rPr>
                <w:rFonts w:ascii="Garamond" w:eastAsia="Times New Roman" w:hAnsi="Garamond" w:cs="Times"/>
                <w:i/>
                <w:iCs/>
                <w:color w:val="000000"/>
                <w:sz w:val="24"/>
                <w:szCs w:val="24"/>
                <w:lang w:eastAsia="hu-HU"/>
              </w:rPr>
              <w:t>ra</w:t>
            </w:r>
            <w:proofErr w:type="spellEnd"/>
            <w:r w:rsidRPr="000B50FB">
              <w:rPr>
                <w:rFonts w:ascii="Garamond" w:eastAsia="Times New Roman" w:hAnsi="Garamond" w:cs="Times"/>
                <w:i/>
                <w:iCs/>
                <w:color w:val="000000"/>
                <w:sz w:val="24"/>
                <w:szCs w:val="24"/>
                <w:lang w:eastAsia="hu-HU"/>
              </w:rPr>
              <w:t>)–</w:t>
            </w:r>
            <w:proofErr w:type="spellStart"/>
            <w:r w:rsidRPr="000B50FB">
              <w:rPr>
                <w:rFonts w:ascii="Garamond" w:eastAsia="Times New Roman" w:hAnsi="Garamond" w:cs="Times"/>
                <w:i/>
                <w:iCs/>
                <w:color w:val="000000"/>
                <w:sz w:val="24"/>
                <w:szCs w:val="24"/>
                <w:lang w:eastAsia="hu-HU"/>
              </w:rPr>
              <w:t>rb</w:t>
            </w:r>
            <w:proofErr w:type="spellEnd"/>
            <w:r w:rsidRPr="000B50FB">
              <w:rPr>
                <w:rFonts w:ascii="Garamond" w:eastAsia="Times New Roman" w:hAnsi="Garamond" w:cs="Times"/>
                <w:i/>
                <w:iCs/>
                <w:color w:val="000000"/>
                <w:sz w:val="24"/>
                <w:szCs w:val="24"/>
                <w:lang w:eastAsia="hu-HU"/>
              </w:rPr>
              <w:t>)</w:t>
            </w:r>
            <w:r w:rsidRPr="000B50FB">
              <w:rPr>
                <w:rFonts w:ascii="Garamond" w:eastAsia="Times New Roman" w:hAnsi="Garamond" w:cs="Times"/>
                <w:color w:val="000000"/>
                <w:sz w:val="24"/>
                <w:szCs w:val="24"/>
                <w:lang w:eastAsia="hu-HU"/>
              </w:rPr>
              <w:t> vagy </w:t>
            </w:r>
            <w:proofErr w:type="spellStart"/>
            <w:r w:rsidRPr="000B50FB">
              <w:rPr>
                <w:rFonts w:ascii="Garamond" w:eastAsia="Times New Roman" w:hAnsi="Garamond" w:cs="Times"/>
                <w:i/>
                <w:iCs/>
                <w:color w:val="000000"/>
                <w:sz w:val="24"/>
                <w:szCs w:val="24"/>
                <w:lang w:eastAsia="hu-HU"/>
              </w:rPr>
              <w:t>rc</w:t>
            </w:r>
            <w:proofErr w:type="spellEnd"/>
            <w:r w:rsidRPr="000B50FB">
              <w:rPr>
                <w:rFonts w:ascii="Garamond" w:eastAsia="Times New Roman" w:hAnsi="Garamond" w:cs="Times"/>
                <w:i/>
                <w:iCs/>
                <w:color w:val="000000"/>
                <w:sz w:val="24"/>
                <w:szCs w:val="24"/>
                <w:lang w:eastAsia="hu-HU"/>
              </w:rPr>
              <w:t>)–</w:t>
            </w:r>
            <w:proofErr w:type="spellStart"/>
            <w:r w:rsidRPr="000B50FB">
              <w:rPr>
                <w:rFonts w:ascii="Garamond" w:eastAsia="Times New Roman" w:hAnsi="Garamond" w:cs="Times"/>
                <w:i/>
                <w:iCs/>
                <w:color w:val="000000"/>
                <w:sz w:val="24"/>
                <w:szCs w:val="24"/>
                <w:lang w:eastAsia="hu-HU"/>
              </w:rPr>
              <w:t>rd</w:t>
            </w:r>
            <w:proofErr w:type="spellEnd"/>
            <w:r w:rsidRPr="000B50FB">
              <w:rPr>
                <w:rFonts w:ascii="Garamond" w:eastAsia="Times New Roman" w:hAnsi="Garamond" w:cs="Times"/>
                <w:i/>
                <w:iCs/>
                <w:color w:val="000000"/>
                <w:sz w:val="24"/>
                <w:szCs w:val="24"/>
                <w:lang w:eastAsia="hu-HU"/>
              </w:rPr>
              <w:t>)</w:t>
            </w:r>
            <w:r w:rsidRPr="000B50FB">
              <w:rPr>
                <w:rFonts w:ascii="Garamond" w:eastAsia="Times New Roman" w:hAnsi="Garamond" w:cs="Times"/>
                <w:color w:val="000000"/>
                <w:sz w:val="24"/>
                <w:szCs w:val="24"/>
                <w:lang w:eastAsia="hu-HU"/>
              </w:rPr>
              <w:t> alpontja szerinti tényleges tulajdonosát nem képes megnevezni, vagy</w:t>
            </w:r>
          </w:p>
          <w:p w14:paraId="080DD147" w14:textId="77777777" w:rsidR="005C672D" w:rsidRPr="000B50FB" w:rsidRDefault="005C672D" w:rsidP="005C672D">
            <w:pPr>
              <w:spacing w:before="80" w:after="80" w:line="240" w:lineRule="auto"/>
              <w:rPr>
                <w:rFonts w:ascii="Garamond" w:eastAsia="Times New Roman" w:hAnsi="Garamond" w:cs="Times"/>
                <w:color w:val="000000"/>
                <w:sz w:val="24"/>
                <w:szCs w:val="24"/>
                <w:lang w:eastAsia="hu-HU"/>
              </w:rPr>
            </w:pPr>
            <w:proofErr w:type="spellStart"/>
            <w:r w:rsidRPr="000B50FB">
              <w:rPr>
                <w:rFonts w:ascii="Garamond" w:eastAsia="Times New Roman" w:hAnsi="Garamond" w:cs="Times"/>
                <w:i/>
                <w:iCs/>
                <w:color w:val="000000"/>
                <w:sz w:val="24"/>
                <w:szCs w:val="24"/>
                <w:lang w:eastAsia="hu-HU"/>
              </w:rPr>
              <w:t>kc</w:t>
            </w:r>
            <w:proofErr w:type="spellEnd"/>
            <w:r w:rsidRPr="000B50FB">
              <w:rPr>
                <w:rFonts w:ascii="Garamond" w:eastAsia="Times New Roman" w:hAnsi="Garamond" w:cs="Times"/>
                <w:i/>
                <w:iCs/>
                <w:color w:val="000000"/>
                <w:sz w:val="24"/>
                <w:szCs w:val="24"/>
                <w:lang w:eastAsia="hu-HU"/>
              </w:rPr>
              <w:t>)</w:t>
            </w:r>
            <w:r w:rsidRPr="000B50FB">
              <w:rPr>
                <w:rFonts w:ascii="Garamond" w:eastAsia="Times New Roman" w:hAnsi="Garamond" w:cs="Times"/>
                <w:color w:val="000000"/>
                <w:sz w:val="24"/>
                <w:szCs w:val="24"/>
                <w:lang w:eastAsia="hu-HU"/>
              </w:rPr>
              <w:t> a gazdasági szereplőben közvetetten vagy közvetlenül több, mint 25%-os tulajdoni résszel vagy szavazati joggal rendelkezik olyan jogi személy vagy személyes joga szerint jogképes szervezet, amelynek tekintetében a </w:t>
            </w:r>
            <w:proofErr w:type="spellStart"/>
            <w:r w:rsidRPr="000B50FB">
              <w:rPr>
                <w:rFonts w:ascii="Garamond" w:eastAsia="Times New Roman" w:hAnsi="Garamond" w:cs="Times"/>
                <w:i/>
                <w:iCs/>
                <w:color w:val="000000"/>
                <w:sz w:val="24"/>
                <w:szCs w:val="24"/>
                <w:lang w:eastAsia="hu-HU"/>
              </w:rPr>
              <w:t>kb</w:t>
            </w:r>
            <w:proofErr w:type="spellEnd"/>
            <w:r w:rsidRPr="000B50FB">
              <w:rPr>
                <w:rFonts w:ascii="Garamond" w:eastAsia="Times New Roman" w:hAnsi="Garamond" w:cs="Times"/>
                <w:i/>
                <w:iCs/>
                <w:color w:val="000000"/>
                <w:sz w:val="24"/>
                <w:szCs w:val="24"/>
                <w:lang w:eastAsia="hu-HU"/>
              </w:rPr>
              <w:t>)</w:t>
            </w:r>
            <w:r w:rsidRPr="000B50FB">
              <w:rPr>
                <w:rFonts w:ascii="Garamond" w:eastAsia="Times New Roman" w:hAnsi="Garamond" w:cs="Times"/>
                <w:color w:val="000000"/>
                <w:sz w:val="24"/>
                <w:szCs w:val="24"/>
                <w:lang w:eastAsia="hu-HU"/>
              </w:rPr>
              <w:t> alpont szerinti feltétel fennáll;</w:t>
            </w:r>
          </w:p>
          <w:p w14:paraId="15224E89" w14:textId="77777777" w:rsidR="005C672D" w:rsidRPr="000B50FB" w:rsidRDefault="005C672D" w:rsidP="005C672D">
            <w:pPr>
              <w:spacing w:before="80" w:after="80" w:line="240" w:lineRule="auto"/>
              <w:rPr>
                <w:rFonts w:ascii="Garamond" w:eastAsia="Times New Roman" w:hAnsi="Garamond" w:cs="Times"/>
                <w:color w:val="000000"/>
                <w:sz w:val="24"/>
                <w:szCs w:val="24"/>
                <w:lang w:eastAsia="hu-HU"/>
              </w:rPr>
            </w:pPr>
            <w:r w:rsidRPr="000B50FB">
              <w:rPr>
                <w:rFonts w:ascii="Garamond" w:eastAsia="Times New Roman" w:hAnsi="Garamond" w:cs="Times"/>
                <w:i/>
                <w:iCs/>
                <w:color w:val="000000"/>
                <w:sz w:val="24"/>
                <w:szCs w:val="24"/>
                <w:lang w:eastAsia="hu-HU"/>
              </w:rPr>
              <w:t>l)</w:t>
            </w:r>
            <w:r w:rsidRPr="000B50FB">
              <w:rPr>
                <w:rFonts w:ascii="Garamond" w:eastAsia="Times New Roman" w:hAnsi="Garamond" w:cs="Times"/>
                <w:color w:val="000000"/>
                <w:sz w:val="24"/>
                <w:szCs w:val="24"/>
                <w:lang w:eastAsia="hu-HU"/>
              </w:rPr>
              <w:t> harmadik országbeli állampolgár Magyarországon engedélyhez kötött foglalkoztatása esetén a munkaügyi hatóság által a munkaügyi ellenőrzésről szóló 1996. évi LXXV. törvény 7/A. §</w:t>
            </w:r>
            <w:proofErr w:type="spellStart"/>
            <w:r w:rsidRPr="000B50FB">
              <w:rPr>
                <w:rFonts w:ascii="Garamond" w:eastAsia="Times New Roman" w:hAnsi="Garamond" w:cs="Times"/>
                <w:color w:val="000000"/>
                <w:sz w:val="24"/>
                <w:szCs w:val="24"/>
                <w:lang w:eastAsia="hu-HU"/>
              </w:rPr>
              <w:t>-</w:t>
            </w:r>
            <w:proofErr w:type="gramStart"/>
            <w:r w:rsidRPr="000B50FB">
              <w:rPr>
                <w:rFonts w:ascii="Garamond" w:eastAsia="Times New Roman" w:hAnsi="Garamond" w:cs="Times"/>
                <w:color w:val="000000"/>
                <w:sz w:val="24"/>
                <w:szCs w:val="24"/>
                <w:lang w:eastAsia="hu-HU"/>
              </w:rPr>
              <w:t>a</w:t>
            </w:r>
            <w:proofErr w:type="spellEnd"/>
            <w:proofErr w:type="gramEnd"/>
            <w:r w:rsidRPr="000B50FB">
              <w:rPr>
                <w:rFonts w:ascii="Garamond" w:eastAsia="Times New Roman" w:hAnsi="Garamond" w:cs="Times"/>
                <w:color w:val="000000"/>
                <w:sz w:val="24"/>
                <w:szCs w:val="24"/>
                <w:lang w:eastAsia="hu-HU"/>
              </w:rPr>
              <w:t xml:space="preserve"> alapján két évnél nem régebben jogerőre emelkedett közigazgatási – vagy annak felülvizsgálata esetén bírósági – határozatban megállapított és a központi költségvetésbe történő befizetésre kötelezéssel vagy az idegenrendészeti hatóság által a harmadik országbeli állampolgárok beutazásáról és tartózkodásáról szóló törvény szerinti közrendvédelmi bírsággal sújtott jogszabálysértést követett el;</w:t>
            </w:r>
          </w:p>
          <w:p w14:paraId="602BAB05" w14:textId="77777777" w:rsidR="005C672D" w:rsidRPr="000B50FB" w:rsidRDefault="005C672D" w:rsidP="005C672D">
            <w:pPr>
              <w:spacing w:before="120" w:after="120" w:line="240" w:lineRule="auto"/>
              <w:jc w:val="both"/>
              <w:rPr>
                <w:rFonts w:ascii="Garamond" w:eastAsia="Times New Roman" w:hAnsi="Garamond" w:cs="Times"/>
                <w:color w:val="000000"/>
                <w:sz w:val="24"/>
                <w:szCs w:val="24"/>
                <w:lang w:eastAsia="hu-HU"/>
              </w:rPr>
            </w:pPr>
            <w:r w:rsidRPr="000B50FB">
              <w:rPr>
                <w:rFonts w:ascii="Garamond" w:eastAsia="Times New Roman" w:hAnsi="Garamond" w:cs="Times"/>
                <w:i/>
                <w:iCs/>
                <w:color w:val="000000"/>
                <w:sz w:val="24"/>
                <w:szCs w:val="24"/>
                <w:lang w:eastAsia="hu-HU"/>
              </w:rPr>
              <w:t>p)</w:t>
            </w:r>
            <w:r w:rsidRPr="000B50FB">
              <w:rPr>
                <w:rFonts w:ascii="Garamond" w:eastAsia="Times New Roman" w:hAnsi="Garamond" w:cs="Times"/>
                <w:color w:val="000000"/>
                <w:sz w:val="24"/>
                <w:szCs w:val="24"/>
                <w:lang w:eastAsia="hu-HU"/>
              </w:rPr>
              <w:t xml:space="preserve"> a 135. § (7)–(9) bekezdése szerinti előleget nem a szerződésnek megfelelően használta fel, és ezt három évnél nem régebben meghozott, jogerős bírósági, közigazgatási (vagy annak </w:t>
            </w:r>
            <w:r w:rsidRPr="000B50FB">
              <w:rPr>
                <w:rFonts w:ascii="Garamond" w:eastAsia="Times New Roman" w:hAnsi="Garamond" w:cs="Times"/>
                <w:color w:val="000000"/>
                <w:sz w:val="24"/>
                <w:szCs w:val="24"/>
                <w:lang w:eastAsia="hu-HU"/>
              </w:rPr>
              <w:lastRenderedPageBreak/>
              <w:t>felülvizsgálata esetén bír</w:t>
            </w:r>
            <w:r w:rsidR="00945187" w:rsidRPr="000B50FB">
              <w:rPr>
                <w:rFonts w:ascii="Garamond" w:eastAsia="Times New Roman" w:hAnsi="Garamond" w:cs="Times"/>
                <w:color w:val="000000"/>
                <w:sz w:val="24"/>
                <w:szCs w:val="24"/>
                <w:lang w:eastAsia="hu-HU"/>
              </w:rPr>
              <w:t>ósági határozat) megállapította;</w:t>
            </w:r>
          </w:p>
          <w:p w14:paraId="064CC313" w14:textId="77777777" w:rsidR="00945187" w:rsidRPr="000B50FB" w:rsidRDefault="00945187" w:rsidP="005C672D">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i/>
                <w:iCs/>
                <w:sz w:val="24"/>
                <w:szCs w:val="24"/>
                <w:lang w:eastAsia="en-GB"/>
              </w:rPr>
              <w:t>q)</w:t>
            </w:r>
            <w:r w:rsidRPr="000B50FB">
              <w:rPr>
                <w:rFonts w:ascii="Garamond" w:eastAsia="Calibri" w:hAnsi="Garamond" w:cs="Times New Roman"/>
                <w:i/>
                <w:iCs/>
                <w:sz w:val="24"/>
                <w:szCs w:val="24"/>
                <w:vertAlign w:val="superscript"/>
                <w:lang w:eastAsia="en-GB"/>
              </w:rPr>
              <w:t xml:space="preserve"> </w:t>
            </w:r>
            <w:r w:rsidRPr="000B50FB">
              <w:rPr>
                <w:rFonts w:ascii="Garamond" w:eastAsia="Calibri" w:hAnsi="Garamond" w:cs="Times New Roman"/>
                <w:sz w:val="24"/>
                <w:szCs w:val="24"/>
                <w:lang w:eastAsia="en-GB"/>
              </w:rPr>
              <w:t>súlyosan megsértette a közbeszerzési eljárás vagy koncessziós beszerzési eljárás eredményeként kötött szerződés teljesítésére e törvényben előírt rendelkezéseket, és ezt a Közbeszerzési Döntőbizottság, vagy a Döntőbizottság határozatának bírósági felülvizsgálata esetén a bíróság 90 napnál nem régebben meghozott, jogerős határozata megállapította.</w:t>
            </w:r>
          </w:p>
        </w:tc>
      </w:tr>
      <w:tr w:rsidR="00FE6123" w:rsidRPr="000B50FB" w14:paraId="65979824" w14:textId="77777777" w:rsidTr="00FE6123">
        <w:tc>
          <w:tcPr>
            <w:tcW w:w="4644" w:type="dxa"/>
            <w:shd w:val="clear" w:color="auto" w:fill="auto"/>
          </w:tcPr>
          <w:p w14:paraId="59F90F95"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lastRenderedPageBreak/>
              <w:t xml:space="preserve">Vonatkoznak-e a gazdasági szereplőre azok a </w:t>
            </w:r>
            <w:r w:rsidRPr="000B50FB">
              <w:rPr>
                <w:rFonts w:ascii="Garamond" w:eastAsia="Calibri" w:hAnsi="Garamond" w:cs="Times New Roman"/>
                <w:b/>
                <w:sz w:val="24"/>
                <w:szCs w:val="24"/>
                <w:lang w:eastAsia="en-GB"/>
              </w:rPr>
              <w:t>tisztán nemzeti kizárási okok</w:t>
            </w:r>
            <w:r w:rsidRPr="000B50FB">
              <w:rPr>
                <w:rFonts w:ascii="Garamond" w:eastAsia="Calibri" w:hAnsi="Garamond" w:cs="Times New Roman"/>
                <w:sz w:val="24"/>
                <w:szCs w:val="24"/>
                <w:lang w:eastAsia="en-GB"/>
              </w:rPr>
              <w:t>, amelyeket a vonatkozó hirdetmény vagy a közbeszerzési dokumentumok meghatároznak?</w:t>
            </w:r>
            <w:r w:rsidRPr="000B50FB">
              <w:rPr>
                <w:rFonts w:ascii="Garamond" w:eastAsia="Calibri" w:hAnsi="Garamond" w:cs="Times New Roman"/>
                <w:sz w:val="24"/>
                <w:szCs w:val="24"/>
                <w:lang w:eastAsia="en-GB"/>
              </w:rPr>
              <w:br/>
              <w:t>Ha a vonatkozó hirdetményben vagy a közbeszerzési dokumentumokban megkívánt dokumentáció elektronikus formában rendelkezésre áll, kérjük, adja meg a következő információkat:</w:t>
            </w:r>
          </w:p>
        </w:tc>
        <w:tc>
          <w:tcPr>
            <w:tcW w:w="4645" w:type="dxa"/>
            <w:shd w:val="clear" w:color="auto" w:fill="auto"/>
          </w:tcPr>
          <w:p w14:paraId="42D7A311"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Igen [] Nem</w:t>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t>(internetcím, a kibocsátó hatóság vagy testület, a dokumentáció pontos hivatkozási adatai):</w:t>
            </w:r>
            <w:r w:rsidRPr="000B50FB">
              <w:rPr>
                <w:rFonts w:ascii="Garamond" w:eastAsia="Calibri" w:hAnsi="Garamond" w:cs="Times New Roman"/>
                <w:sz w:val="24"/>
                <w:szCs w:val="24"/>
                <w:lang w:eastAsia="en-GB"/>
              </w:rPr>
              <w:br/>
              <w:t>[</w:t>
            </w:r>
            <w:proofErr w:type="gramStart"/>
            <w:r w:rsidRPr="000B50FB">
              <w:rPr>
                <w:rFonts w:ascii="Garamond" w:eastAsia="Calibri" w:hAnsi="Garamond" w:cs="Times New Roman"/>
                <w:sz w:val="24"/>
                <w:szCs w:val="24"/>
                <w:lang w:eastAsia="en-GB"/>
              </w:rPr>
              <w:t>……</w:t>
            </w:r>
            <w:proofErr w:type="gramEnd"/>
            <w:r w:rsidRPr="000B50FB">
              <w:rPr>
                <w:rFonts w:ascii="Garamond" w:eastAsia="Calibri" w:hAnsi="Garamond" w:cs="Times New Roman"/>
                <w:sz w:val="24"/>
                <w:szCs w:val="24"/>
                <w:lang w:eastAsia="en-GB"/>
              </w:rPr>
              <w:t>][……][……]</w:t>
            </w:r>
            <w:r w:rsidRPr="000B50FB">
              <w:rPr>
                <w:rFonts w:ascii="Garamond" w:eastAsia="Calibri" w:hAnsi="Garamond" w:cs="Times New Roman"/>
                <w:sz w:val="24"/>
                <w:szCs w:val="24"/>
                <w:vertAlign w:val="superscript"/>
                <w:lang w:eastAsia="en-GB"/>
              </w:rPr>
              <w:footnoteReference w:id="36"/>
            </w:r>
          </w:p>
        </w:tc>
      </w:tr>
      <w:tr w:rsidR="00FE6123" w:rsidRPr="000B50FB" w14:paraId="08BA0F81" w14:textId="77777777" w:rsidTr="00FE6123">
        <w:tc>
          <w:tcPr>
            <w:tcW w:w="4644" w:type="dxa"/>
            <w:shd w:val="clear" w:color="auto" w:fill="auto"/>
          </w:tcPr>
          <w:p w14:paraId="03B49C89"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b/>
                <w:sz w:val="24"/>
                <w:szCs w:val="24"/>
                <w:lang w:eastAsia="hu-HU"/>
              </w:rPr>
              <w:t>Amennyiben a tisztán nemzeti kizárási okok fennállnak</w:t>
            </w:r>
            <w:r w:rsidRPr="000B50FB">
              <w:rPr>
                <w:rFonts w:ascii="Garamond" w:eastAsia="Calibri" w:hAnsi="Garamond" w:cs="Times New Roman"/>
                <w:sz w:val="24"/>
                <w:szCs w:val="24"/>
                <w:lang w:eastAsia="en-GB"/>
              </w:rPr>
              <w:t xml:space="preserve">, tett-e a gazdasági szereplő öntisztázási intézkedéseket? </w:t>
            </w:r>
            <w:r w:rsidRPr="000B50FB">
              <w:rPr>
                <w:rFonts w:ascii="Garamond" w:eastAsia="Calibri" w:hAnsi="Garamond" w:cs="Times New Roman"/>
                <w:sz w:val="24"/>
                <w:szCs w:val="24"/>
                <w:lang w:eastAsia="en-GB"/>
              </w:rPr>
              <w:br/>
            </w:r>
            <w:r w:rsidRPr="000B50FB">
              <w:rPr>
                <w:rFonts w:ascii="Garamond" w:eastAsia="Calibri" w:hAnsi="Garamond" w:cs="Times New Roman"/>
                <w:b/>
                <w:sz w:val="24"/>
                <w:szCs w:val="24"/>
                <w:lang w:eastAsia="en-GB"/>
              </w:rPr>
              <w:t>Amennyiben igen</w:t>
            </w:r>
            <w:r w:rsidRPr="000B50FB">
              <w:rPr>
                <w:rFonts w:ascii="Garamond" w:eastAsia="Calibri" w:hAnsi="Garamond" w:cs="Times New Roman"/>
                <w:sz w:val="24"/>
                <w:szCs w:val="24"/>
                <w:lang w:eastAsia="en-GB"/>
              </w:rPr>
              <w:t xml:space="preserve">, kérjük, ismertesse ezeket az intézkedéseket: </w:t>
            </w:r>
          </w:p>
        </w:tc>
        <w:tc>
          <w:tcPr>
            <w:tcW w:w="4645" w:type="dxa"/>
            <w:shd w:val="clear" w:color="auto" w:fill="auto"/>
          </w:tcPr>
          <w:p w14:paraId="42E5E61F"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Igen [] Nem</w:t>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t>[</w:t>
            </w:r>
            <w:proofErr w:type="gramStart"/>
            <w:r w:rsidRPr="000B50FB">
              <w:rPr>
                <w:rFonts w:ascii="Garamond" w:eastAsia="Calibri" w:hAnsi="Garamond" w:cs="Times New Roman"/>
                <w:sz w:val="24"/>
                <w:szCs w:val="24"/>
                <w:lang w:eastAsia="en-GB"/>
              </w:rPr>
              <w:t>……</w:t>
            </w:r>
            <w:proofErr w:type="gramEnd"/>
            <w:r w:rsidRPr="000B50FB">
              <w:rPr>
                <w:rFonts w:ascii="Garamond" w:eastAsia="Calibri" w:hAnsi="Garamond" w:cs="Times New Roman"/>
                <w:sz w:val="24"/>
                <w:szCs w:val="24"/>
                <w:lang w:eastAsia="en-GB"/>
              </w:rPr>
              <w:t>]</w:t>
            </w:r>
          </w:p>
        </w:tc>
      </w:tr>
    </w:tbl>
    <w:p w14:paraId="64F16BFA" w14:textId="77777777" w:rsidR="00FE6123" w:rsidRPr="000B50FB" w:rsidRDefault="00FE6123" w:rsidP="00FE6123">
      <w:pPr>
        <w:keepNext/>
        <w:spacing w:before="120" w:after="360" w:line="240" w:lineRule="auto"/>
        <w:jc w:val="center"/>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IV. rész: Kiválasztási szempontok</w:t>
      </w:r>
    </w:p>
    <w:p w14:paraId="1CC844CB"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b/>
          <w:sz w:val="24"/>
          <w:szCs w:val="24"/>
          <w:lang w:eastAsia="en-GB"/>
        </w:rPr>
        <w:t>A kiválasztási szempontokat illetően (</w:t>
      </w:r>
      <w:r w:rsidRPr="000B50FB">
        <w:rPr>
          <w:rFonts w:ascii="Garamond" w:eastAsia="Calibri" w:hAnsi="Garamond" w:cs="Times New Roman"/>
          <w:b/>
          <w:sz w:val="24"/>
          <w:szCs w:val="24"/>
          <w:lang w:eastAsia="en-GB"/>
        </w:rPr>
        <w:sym w:font="Symbol" w:char="F061"/>
      </w:r>
      <w:r w:rsidRPr="000B50FB">
        <w:rPr>
          <w:rFonts w:ascii="Garamond" w:eastAsia="Calibri" w:hAnsi="Garamond" w:cs="Times New Roman"/>
          <w:sz w:val="24"/>
          <w:szCs w:val="24"/>
          <w:lang w:eastAsia="en-GB"/>
        </w:rPr>
        <w:t xml:space="preserve"> </w:t>
      </w:r>
      <w:r w:rsidRPr="000B50FB">
        <w:rPr>
          <w:rFonts w:ascii="Garamond" w:eastAsia="Calibri" w:hAnsi="Garamond" w:cs="Times New Roman"/>
          <w:b/>
          <w:sz w:val="24"/>
          <w:szCs w:val="24"/>
          <w:lang w:eastAsia="en-GB"/>
        </w:rPr>
        <w:t>szakasz vagy e rész A–D szakaszai), a gazdasági szereplő kijelenti a következőket:</w:t>
      </w:r>
    </w:p>
    <w:p w14:paraId="4A03D399" w14:textId="77777777" w:rsidR="00FE6123" w:rsidRPr="000B50FB" w:rsidRDefault="00FE6123" w:rsidP="00FE6123">
      <w:pPr>
        <w:keepNext/>
        <w:spacing w:before="120" w:after="360" w:line="240" w:lineRule="auto"/>
        <w:jc w:val="center"/>
        <w:rPr>
          <w:rFonts w:ascii="Garamond" w:eastAsia="Calibri" w:hAnsi="Garamond" w:cs="Times New Roman"/>
          <w:b/>
          <w:smallCaps/>
          <w:sz w:val="24"/>
          <w:szCs w:val="24"/>
          <w:lang w:eastAsia="en-GB"/>
        </w:rPr>
      </w:pPr>
      <w:r w:rsidRPr="000B50FB">
        <w:rPr>
          <w:rFonts w:ascii="Garamond" w:eastAsia="Calibri" w:hAnsi="Garamond" w:cs="Times New Roman"/>
          <w:b/>
          <w:smallCaps/>
          <w:sz w:val="24"/>
          <w:szCs w:val="24"/>
          <w:lang w:eastAsia="en-GB"/>
        </w:rPr>
        <w:sym w:font="Symbol" w:char="F061"/>
      </w:r>
      <w:r w:rsidRPr="000B50FB">
        <w:rPr>
          <w:rFonts w:ascii="Garamond" w:eastAsia="Calibri" w:hAnsi="Garamond" w:cs="Times New Roman"/>
          <w:b/>
          <w:smallCaps/>
          <w:sz w:val="24"/>
          <w:szCs w:val="24"/>
          <w:lang w:eastAsia="en-GB"/>
        </w:rPr>
        <w:t>: Az összes kiválasztási szempont általános jelzése</w:t>
      </w:r>
    </w:p>
    <w:p w14:paraId="0FD962BC" w14:textId="77777777" w:rsidR="00FE6123" w:rsidRPr="000B50FB" w:rsidRDefault="00FE6123" w:rsidP="00FE6123">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A gazdasági szereplőnek csak ezt a mezőt kell kitöltenie abban az esetben, ha az ajánlatkérő szerv vagy a közszolgáltató ajánlatkérő a vonatkozó hirdetményben vagy a hirdetményben hivatkozott közbeszerzési dokumentumokban jelezte, hogy a gazdasági szereplő szorítkozhat a IV. rész</w:t>
      </w:r>
      <w:r w:rsidRPr="000B50FB">
        <w:rPr>
          <w:rFonts w:ascii="Garamond" w:eastAsia="Calibri" w:hAnsi="Garamond" w:cs="Times New Roman"/>
          <w:sz w:val="24"/>
          <w:szCs w:val="24"/>
          <w:lang w:eastAsia="en-GB"/>
        </w:rPr>
        <w:t xml:space="preserve"> </w:t>
      </w:r>
      <w:r w:rsidRPr="000B50FB">
        <w:rPr>
          <w:rFonts w:ascii="Garamond" w:eastAsia="Calibri" w:hAnsi="Garamond" w:cs="Times New Roman"/>
          <w:b/>
          <w:sz w:val="24"/>
          <w:szCs w:val="24"/>
          <w:lang w:eastAsia="en-GB"/>
        </w:rPr>
        <w:sym w:font="Symbol" w:char="F061"/>
      </w:r>
      <w:r w:rsidRPr="000B50FB">
        <w:rPr>
          <w:rFonts w:ascii="Garamond" w:eastAsia="Calibri" w:hAnsi="Garamond" w:cs="Times New Roman"/>
          <w:b/>
          <w:sz w:val="24"/>
          <w:szCs w:val="24"/>
          <w:lang w:eastAsia="en-GB"/>
        </w:rPr>
        <w:t xml:space="preserve"> szakaszának kitöltésére anélkül, hogy a IV. rész bármely további szakaszát ki kellene töltenie: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FE6123" w:rsidRPr="000B50FB" w14:paraId="1433E415" w14:textId="77777777" w:rsidTr="00FE6123">
        <w:tc>
          <w:tcPr>
            <w:tcW w:w="4606" w:type="dxa"/>
            <w:shd w:val="clear" w:color="auto" w:fill="auto"/>
          </w:tcPr>
          <w:p w14:paraId="21AD8B15" w14:textId="77777777" w:rsidR="00FE6123" w:rsidRPr="000B50FB" w:rsidRDefault="00FE6123" w:rsidP="00FE6123">
            <w:pPr>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Minden előírt kiválasztási szempont teljesítése</w:t>
            </w:r>
          </w:p>
        </w:tc>
        <w:tc>
          <w:tcPr>
            <w:tcW w:w="4607" w:type="dxa"/>
            <w:shd w:val="clear" w:color="auto" w:fill="auto"/>
          </w:tcPr>
          <w:p w14:paraId="19BD74BB" w14:textId="77777777" w:rsidR="00FE6123" w:rsidRPr="000B50FB" w:rsidRDefault="00FE6123" w:rsidP="00FE6123">
            <w:pPr>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Válasz:</w:t>
            </w:r>
          </w:p>
        </w:tc>
      </w:tr>
      <w:tr w:rsidR="00FE6123" w:rsidRPr="000B50FB" w14:paraId="4F3D78B2" w14:textId="77777777" w:rsidTr="00FE6123">
        <w:tc>
          <w:tcPr>
            <w:tcW w:w="4606" w:type="dxa"/>
            <w:shd w:val="clear" w:color="auto" w:fill="auto"/>
          </w:tcPr>
          <w:p w14:paraId="25C1AB4F"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Megfelel az előírt kiválasztási szempontoknak:</w:t>
            </w:r>
          </w:p>
        </w:tc>
        <w:tc>
          <w:tcPr>
            <w:tcW w:w="4607" w:type="dxa"/>
            <w:shd w:val="clear" w:color="auto" w:fill="auto"/>
          </w:tcPr>
          <w:p w14:paraId="11D5B996"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Igen [] Nem</w:t>
            </w:r>
          </w:p>
        </w:tc>
      </w:tr>
    </w:tbl>
    <w:p w14:paraId="044C3044" w14:textId="77777777" w:rsidR="00FE6123" w:rsidRPr="000B50FB" w:rsidRDefault="00FE6123" w:rsidP="00FE6123">
      <w:pPr>
        <w:keepNext/>
        <w:spacing w:before="240" w:after="360" w:line="240" w:lineRule="auto"/>
        <w:jc w:val="center"/>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lastRenderedPageBreak/>
        <w:t>V. rész: Az alkalmasnak minősített részvételre jelentkezők számának csökkentése</w:t>
      </w:r>
    </w:p>
    <w:p w14:paraId="79E44DE2" w14:textId="77777777" w:rsidR="00FE6123" w:rsidRPr="000B50FB" w:rsidRDefault="00FE6123" w:rsidP="00FE6123">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A gazdasági szereplőnek</w:t>
      </w:r>
      <w:r w:rsidRPr="000B50FB">
        <w:rPr>
          <w:rFonts w:ascii="Garamond" w:eastAsia="Calibri" w:hAnsi="Garamond" w:cs="Times New Roman"/>
          <w:sz w:val="24"/>
          <w:szCs w:val="24"/>
          <w:lang w:eastAsia="en-GB"/>
        </w:rPr>
        <w:t xml:space="preserve"> </w:t>
      </w:r>
      <w:r w:rsidRPr="000B50FB">
        <w:rPr>
          <w:rFonts w:ascii="Garamond" w:eastAsia="Calibri" w:hAnsi="Garamond" w:cs="Times New Roman"/>
          <w:b/>
          <w:sz w:val="24"/>
          <w:szCs w:val="24"/>
          <w:lang w:eastAsia="en-GB"/>
        </w:rPr>
        <w:t>kizárólag</w:t>
      </w:r>
      <w:r w:rsidRPr="000B50FB">
        <w:rPr>
          <w:rFonts w:ascii="Garamond" w:eastAsia="Calibri" w:hAnsi="Garamond" w:cs="Times New Roman"/>
          <w:sz w:val="24"/>
          <w:szCs w:val="24"/>
          <w:lang w:eastAsia="en-GB"/>
        </w:rPr>
        <w:t xml:space="preserve"> </w:t>
      </w:r>
      <w:r w:rsidRPr="000B50FB">
        <w:rPr>
          <w:rFonts w:ascii="Garamond" w:eastAsia="Calibri" w:hAnsi="Garamond" w:cs="Times New Roman"/>
          <w:b/>
          <w:sz w:val="24"/>
          <w:szCs w:val="24"/>
          <w:lang w:eastAsia="en-GB"/>
        </w:rPr>
        <w:t xml:space="preserve">abban az esetben kell információt megadnia, ha az ajánlatkérő szerv vagy a közszolgáltató ajánlatkérő meghatározta az ajánlattételre vagy a párbeszédben való részvételre felhívandó részvételre jelentkezők számának csökkentésére alkalmazandó objektív és </w:t>
      </w:r>
      <w:proofErr w:type="spellStart"/>
      <w:r w:rsidRPr="000B50FB">
        <w:rPr>
          <w:rFonts w:ascii="Garamond" w:eastAsia="Calibri" w:hAnsi="Garamond" w:cs="Times New Roman"/>
          <w:b/>
          <w:sz w:val="24"/>
          <w:szCs w:val="24"/>
          <w:lang w:eastAsia="en-GB"/>
        </w:rPr>
        <w:t>megkülönböztetésmentes</w:t>
      </w:r>
      <w:proofErr w:type="spellEnd"/>
      <w:r w:rsidRPr="000B50FB">
        <w:rPr>
          <w:rFonts w:ascii="Garamond" w:eastAsia="Calibri" w:hAnsi="Garamond" w:cs="Times New Roman"/>
          <w:b/>
          <w:sz w:val="24"/>
          <w:szCs w:val="24"/>
          <w:lang w:eastAsia="en-GB"/>
        </w:rPr>
        <w:t xml:space="preserve"> szempontokat vagy szabályokat. Ez az információ, amelyhez kapcsolódhatnak a tanúsítványokra és egyéb igazolásokra (és azok típusára) vonatkozó követelmények, ha vannak ilyenek, a vonatkozó hirdetményben vagy a hirdetményben hivatkozott közbeszerzési dokumentumokban található.</w:t>
      </w:r>
      <w:r w:rsidRPr="000B50FB">
        <w:rPr>
          <w:rFonts w:ascii="Garamond" w:eastAsia="Calibri" w:hAnsi="Garamond" w:cs="Times New Roman"/>
          <w:sz w:val="24"/>
          <w:szCs w:val="24"/>
          <w:lang w:eastAsia="en-GB"/>
        </w:rPr>
        <w:br/>
      </w:r>
      <w:r w:rsidRPr="000B50FB">
        <w:rPr>
          <w:rFonts w:ascii="Garamond" w:eastAsia="Calibri" w:hAnsi="Garamond" w:cs="Times New Roman"/>
          <w:b/>
          <w:sz w:val="24"/>
          <w:szCs w:val="24"/>
          <w:lang w:eastAsia="en-GB"/>
        </w:rPr>
        <w:t>Csak meghívásos eljárás, tárgyalásos eljárás, versenypárbeszéd és innovációs partnerség esetében:</w:t>
      </w:r>
    </w:p>
    <w:p w14:paraId="468CC53F" w14:textId="77777777" w:rsidR="00FE6123" w:rsidRPr="000B50FB" w:rsidRDefault="00FE6123" w:rsidP="00FE6123">
      <w:pPr>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A gazdasági szereplő kijelenti a következőket: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FE6123" w:rsidRPr="000B50FB" w14:paraId="1E21B30A" w14:textId="77777777" w:rsidTr="00FE6123">
        <w:tc>
          <w:tcPr>
            <w:tcW w:w="4644" w:type="dxa"/>
            <w:shd w:val="clear" w:color="auto" w:fill="auto"/>
          </w:tcPr>
          <w:p w14:paraId="2177DC54" w14:textId="77777777" w:rsidR="00FE6123" w:rsidRPr="000B50FB" w:rsidRDefault="00FE6123" w:rsidP="00FE6123">
            <w:pPr>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A számok csökkentése</w:t>
            </w:r>
          </w:p>
        </w:tc>
        <w:tc>
          <w:tcPr>
            <w:tcW w:w="4645" w:type="dxa"/>
            <w:shd w:val="clear" w:color="auto" w:fill="auto"/>
          </w:tcPr>
          <w:p w14:paraId="0E4C3F36" w14:textId="77777777" w:rsidR="00FE6123" w:rsidRPr="000B50FB" w:rsidRDefault="00FE6123" w:rsidP="00FE6123">
            <w:pPr>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Válasz:</w:t>
            </w:r>
          </w:p>
        </w:tc>
      </w:tr>
      <w:tr w:rsidR="00FE6123" w:rsidRPr="000B50FB" w14:paraId="0B569EA6" w14:textId="77777777" w:rsidTr="00FE6123">
        <w:tc>
          <w:tcPr>
            <w:tcW w:w="4644" w:type="dxa"/>
            <w:shd w:val="clear" w:color="auto" w:fill="auto"/>
          </w:tcPr>
          <w:p w14:paraId="0DDE57DC" w14:textId="77777777" w:rsidR="00FE6123" w:rsidRPr="000B50FB" w:rsidRDefault="00FE6123" w:rsidP="00FE6123">
            <w:pPr>
              <w:spacing w:before="120" w:after="120" w:line="240" w:lineRule="auto"/>
              <w:jc w:val="both"/>
              <w:rPr>
                <w:rFonts w:ascii="Garamond" w:eastAsia="Calibri" w:hAnsi="Garamond" w:cs="Times New Roman"/>
                <w:b/>
                <w:sz w:val="24"/>
                <w:szCs w:val="24"/>
                <w:lang w:eastAsia="en-GB"/>
              </w:rPr>
            </w:pPr>
            <w:r w:rsidRPr="000B50FB">
              <w:rPr>
                <w:rFonts w:ascii="Garamond" w:eastAsia="Calibri" w:hAnsi="Garamond" w:cs="Times New Roman"/>
                <w:sz w:val="24"/>
                <w:szCs w:val="24"/>
                <w:lang w:eastAsia="en-GB"/>
              </w:rPr>
              <w:t xml:space="preserve">A gazdasági szereplő a következő módon </w:t>
            </w:r>
            <w:r w:rsidRPr="000B50FB">
              <w:rPr>
                <w:rFonts w:ascii="Garamond" w:eastAsia="Calibri" w:hAnsi="Garamond" w:cs="Times New Roman"/>
                <w:b/>
                <w:sz w:val="24"/>
                <w:szCs w:val="24"/>
                <w:lang w:eastAsia="en-GB"/>
              </w:rPr>
              <w:t>felel meg</w:t>
            </w:r>
            <w:r w:rsidRPr="000B50FB">
              <w:rPr>
                <w:rFonts w:ascii="Garamond" w:eastAsia="Calibri" w:hAnsi="Garamond" w:cs="Times New Roman"/>
                <w:sz w:val="24"/>
                <w:szCs w:val="24"/>
                <w:lang w:eastAsia="en-GB"/>
              </w:rPr>
              <w:t xml:space="preserve"> a részvételre jelentkezők számának csökkentésére alkalmazandó objektív és </w:t>
            </w:r>
            <w:proofErr w:type="spellStart"/>
            <w:r w:rsidRPr="000B50FB">
              <w:rPr>
                <w:rFonts w:ascii="Garamond" w:eastAsia="Calibri" w:hAnsi="Garamond" w:cs="Times New Roman"/>
                <w:sz w:val="24"/>
                <w:szCs w:val="24"/>
                <w:lang w:eastAsia="en-GB"/>
              </w:rPr>
              <w:t>megkülönböztetésmentes</w:t>
            </w:r>
            <w:proofErr w:type="spellEnd"/>
            <w:r w:rsidRPr="000B50FB">
              <w:rPr>
                <w:rFonts w:ascii="Garamond" w:eastAsia="Calibri" w:hAnsi="Garamond" w:cs="Times New Roman"/>
                <w:sz w:val="24"/>
                <w:szCs w:val="24"/>
                <w:lang w:eastAsia="en-GB"/>
              </w:rPr>
              <w:t xml:space="preserve"> szempontoknak vagy szabályoknak:</w:t>
            </w:r>
            <w:r w:rsidRPr="000B50FB">
              <w:rPr>
                <w:rFonts w:ascii="Garamond" w:eastAsia="Calibri" w:hAnsi="Garamond" w:cs="Times New Roman"/>
                <w:sz w:val="24"/>
                <w:szCs w:val="24"/>
                <w:lang w:eastAsia="en-GB"/>
              </w:rPr>
              <w:br/>
              <w:t xml:space="preserve">Amennyiben bizonyos tanúsítványok vagy egyéb igazolások szükségesek, kérjük, tüntesse fel </w:t>
            </w:r>
            <w:r w:rsidRPr="000B50FB">
              <w:rPr>
                <w:rFonts w:ascii="Garamond" w:eastAsia="Calibri" w:hAnsi="Garamond" w:cs="Times New Roman"/>
                <w:b/>
                <w:sz w:val="24"/>
                <w:szCs w:val="24"/>
                <w:lang w:eastAsia="en-GB"/>
              </w:rPr>
              <w:t>mindegyikre</w:t>
            </w:r>
            <w:r w:rsidRPr="000B50FB">
              <w:rPr>
                <w:rFonts w:ascii="Garamond" w:eastAsia="Calibri" w:hAnsi="Garamond" w:cs="Times New Roman"/>
                <w:sz w:val="24"/>
                <w:szCs w:val="24"/>
                <w:lang w:eastAsia="en-GB"/>
              </w:rPr>
              <w:t xml:space="preserve"> nézve, hogy a gazdasági szereplő rendelkezik-e a megkívánt dokumentumokkal:</w:t>
            </w:r>
            <w:r w:rsidRPr="000B50FB">
              <w:rPr>
                <w:rFonts w:ascii="Garamond" w:eastAsia="Calibri" w:hAnsi="Garamond" w:cs="Times New Roman"/>
                <w:sz w:val="24"/>
                <w:szCs w:val="24"/>
                <w:lang w:eastAsia="en-GB"/>
              </w:rPr>
              <w:br/>
              <w:t>Ha e tanúsítványok vagy egyéb igazolások valamelyike elektronikus formában rendelkezésre áll</w:t>
            </w:r>
            <w:r w:rsidRPr="000B50FB">
              <w:rPr>
                <w:rFonts w:ascii="Garamond" w:eastAsia="Calibri" w:hAnsi="Garamond" w:cs="Times New Roman"/>
                <w:sz w:val="24"/>
                <w:szCs w:val="24"/>
                <w:vertAlign w:val="superscript"/>
                <w:lang w:eastAsia="en-GB"/>
              </w:rPr>
              <w:footnoteReference w:id="37"/>
            </w:r>
            <w:r w:rsidRPr="000B50FB">
              <w:rPr>
                <w:rFonts w:ascii="Garamond" w:eastAsia="Calibri" w:hAnsi="Garamond" w:cs="Times New Roman"/>
                <w:sz w:val="24"/>
                <w:szCs w:val="24"/>
                <w:lang w:eastAsia="en-GB"/>
              </w:rPr>
              <w:t xml:space="preserve">, kérjük, hogy </w:t>
            </w:r>
            <w:r w:rsidRPr="000B50FB">
              <w:rPr>
                <w:rFonts w:ascii="Garamond" w:eastAsia="Calibri" w:hAnsi="Garamond" w:cs="Times New Roman"/>
                <w:b/>
                <w:sz w:val="24"/>
                <w:szCs w:val="24"/>
                <w:lang w:eastAsia="en-GB"/>
              </w:rPr>
              <w:t>mindegyikre</w:t>
            </w:r>
            <w:r w:rsidRPr="000B50FB">
              <w:rPr>
                <w:rFonts w:ascii="Garamond" w:eastAsia="Calibri" w:hAnsi="Garamond" w:cs="Times New Roman"/>
                <w:sz w:val="24"/>
                <w:szCs w:val="24"/>
                <w:lang w:eastAsia="en-GB"/>
              </w:rPr>
              <w:t xml:space="preserve"> nézve adja meg a következő információkat:</w:t>
            </w:r>
          </w:p>
        </w:tc>
        <w:tc>
          <w:tcPr>
            <w:tcW w:w="4645" w:type="dxa"/>
            <w:shd w:val="clear" w:color="auto" w:fill="auto"/>
          </w:tcPr>
          <w:p w14:paraId="25DD4281" w14:textId="77777777" w:rsidR="00FE6123" w:rsidRPr="000B50FB" w:rsidRDefault="00FE6123" w:rsidP="00FE6123">
            <w:pPr>
              <w:spacing w:before="120" w:after="120" w:line="240" w:lineRule="auto"/>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w:t>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p>
          <w:p w14:paraId="344D0F74" w14:textId="77777777" w:rsidR="00FE6123" w:rsidRPr="000B50FB" w:rsidRDefault="00FE6123" w:rsidP="00FE6123">
            <w:pPr>
              <w:spacing w:before="120" w:after="120" w:line="240" w:lineRule="auto"/>
              <w:rPr>
                <w:rFonts w:ascii="Garamond" w:eastAsia="Calibri" w:hAnsi="Garamond" w:cs="Times New Roman"/>
                <w:b/>
                <w:sz w:val="24"/>
                <w:szCs w:val="24"/>
                <w:lang w:eastAsia="en-GB"/>
              </w:rPr>
            </w:pPr>
            <w:r w:rsidRPr="000B50FB">
              <w:rPr>
                <w:rFonts w:ascii="Garamond" w:eastAsia="Calibri" w:hAnsi="Garamond" w:cs="Times New Roman"/>
                <w:sz w:val="24"/>
                <w:szCs w:val="24"/>
                <w:lang w:eastAsia="en-GB"/>
              </w:rPr>
              <w:br/>
              <w:t>[] Igen [] Nem</w:t>
            </w:r>
            <w:r w:rsidRPr="000B50FB">
              <w:rPr>
                <w:rFonts w:ascii="Garamond" w:eastAsia="Calibri" w:hAnsi="Garamond" w:cs="Times New Roman"/>
                <w:sz w:val="24"/>
                <w:szCs w:val="24"/>
                <w:vertAlign w:val="superscript"/>
                <w:lang w:eastAsia="en-GB"/>
              </w:rPr>
              <w:footnoteReference w:id="38"/>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r>
            <w:r w:rsidRPr="000B50FB">
              <w:rPr>
                <w:rFonts w:ascii="Garamond" w:eastAsia="Calibri" w:hAnsi="Garamond" w:cs="Times New Roman"/>
                <w:sz w:val="24"/>
                <w:szCs w:val="24"/>
                <w:lang w:eastAsia="en-GB"/>
              </w:rPr>
              <w:br/>
              <w:t>(internetcím, a kibocsátó hatóság vagy testület, a dokumentáció pontos hivatkozási adatai): [</w:t>
            </w:r>
            <w:proofErr w:type="gramStart"/>
            <w:r w:rsidRPr="000B50FB">
              <w:rPr>
                <w:rFonts w:ascii="Garamond" w:eastAsia="Calibri" w:hAnsi="Garamond" w:cs="Times New Roman"/>
                <w:sz w:val="24"/>
                <w:szCs w:val="24"/>
                <w:lang w:eastAsia="en-GB"/>
              </w:rPr>
              <w:t>……</w:t>
            </w:r>
            <w:proofErr w:type="gramEnd"/>
            <w:r w:rsidRPr="000B50FB">
              <w:rPr>
                <w:rFonts w:ascii="Garamond" w:eastAsia="Calibri" w:hAnsi="Garamond" w:cs="Times New Roman"/>
                <w:sz w:val="24"/>
                <w:szCs w:val="24"/>
                <w:lang w:eastAsia="en-GB"/>
              </w:rPr>
              <w:t>][……][……]</w:t>
            </w:r>
            <w:r w:rsidRPr="000B50FB">
              <w:rPr>
                <w:rFonts w:ascii="Garamond" w:eastAsia="Calibri" w:hAnsi="Garamond" w:cs="Times New Roman"/>
                <w:sz w:val="24"/>
                <w:szCs w:val="24"/>
                <w:vertAlign w:val="superscript"/>
                <w:lang w:eastAsia="en-GB"/>
              </w:rPr>
              <w:footnoteReference w:id="39"/>
            </w:r>
          </w:p>
        </w:tc>
      </w:tr>
    </w:tbl>
    <w:p w14:paraId="1511010D" w14:textId="77777777" w:rsidR="00FE6123" w:rsidRPr="000B50FB" w:rsidRDefault="00FE6123" w:rsidP="00FE6123">
      <w:pPr>
        <w:keepNext/>
        <w:spacing w:before="120" w:after="360" w:line="240" w:lineRule="auto"/>
        <w:jc w:val="center"/>
        <w:rPr>
          <w:rFonts w:ascii="Garamond" w:eastAsia="Calibri" w:hAnsi="Garamond" w:cs="Times New Roman"/>
          <w:b/>
          <w:sz w:val="24"/>
          <w:szCs w:val="24"/>
          <w:lang w:eastAsia="en-GB"/>
        </w:rPr>
      </w:pPr>
      <w:r w:rsidRPr="000B50FB">
        <w:rPr>
          <w:rFonts w:ascii="Garamond" w:eastAsia="Calibri" w:hAnsi="Garamond" w:cs="Times New Roman"/>
          <w:b/>
          <w:sz w:val="24"/>
          <w:szCs w:val="24"/>
          <w:lang w:eastAsia="en-GB"/>
        </w:rPr>
        <w:t>VI. rész: Záró nyilatkozat</w:t>
      </w:r>
    </w:p>
    <w:p w14:paraId="486212C9" w14:textId="77777777" w:rsidR="00FE6123" w:rsidRPr="000B50FB" w:rsidRDefault="00FE6123" w:rsidP="00FE6123">
      <w:pPr>
        <w:spacing w:before="120" w:after="120" w:line="240" w:lineRule="auto"/>
        <w:jc w:val="both"/>
        <w:rPr>
          <w:rFonts w:ascii="Garamond" w:eastAsia="Calibri" w:hAnsi="Garamond" w:cs="Times New Roman"/>
          <w:i/>
          <w:sz w:val="24"/>
          <w:szCs w:val="24"/>
          <w:lang w:eastAsia="en-GB"/>
        </w:rPr>
      </w:pPr>
      <w:proofErr w:type="gramStart"/>
      <w:r w:rsidRPr="000B50FB">
        <w:rPr>
          <w:rFonts w:ascii="Garamond" w:eastAsia="Calibri" w:hAnsi="Garamond" w:cs="Times New Roman"/>
          <w:i/>
          <w:sz w:val="24"/>
          <w:szCs w:val="24"/>
          <w:lang w:eastAsia="en-GB"/>
        </w:rPr>
        <w:t>Alulírott(</w:t>
      </w:r>
      <w:proofErr w:type="gramEnd"/>
      <w:r w:rsidRPr="000B50FB">
        <w:rPr>
          <w:rFonts w:ascii="Garamond" w:eastAsia="Calibri" w:hAnsi="Garamond" w:cs="Times New Roman"/>
          <w:i/>
          <w:sz w:val="24"/>
          <w:szCs w:val="24"/>
          <w:lang w:eastAsia="en-GB"/>
        </w:rPr>
        <w:t xml:space="preserve">ak) a hamis nyilatkozat következményeinek teljes tudatában kijelenti(k), hogy a fenti II–V. részben megadott információk pontosak és helytállóak. </w:t>
      </w:r>
    </w:p>
    <w:p w14:paraId="7577724C" w14:textId="77777777" w:rsidR="00FE6123" w:rsidRPr="000B50FB" w:rsidRDefault="00FE6123" w:rsidP="00FE6123">
      <w:pPr>
        <w:spacing w:before="120" w:after="120" w:line="240" w:lineRule="auto"/>
        <w:jc w:val="both"/>
        <w:rPr>
          <w:rFonts w:ascii="Garamond" w:eastAsia="Calibri" w:hAnsi="Garamond" w:cs="Times New Roman"/>
          <w:i/>
          <w:sz w:val="24"/>
          <w:szCs w:val="24"/>
          <w:lang w:eastAsia="en-GB"/>
        </w:rPr>
      </w:pPr>
      <w:proofErr w:type="gramStart"/>
      <w:r w:rsidRPr="000B50FB">
        <w:rPr>
          <w:rFonts w:ascii="Garamond" w:eastAsia="Calibri" w:hAnsi="Garamond" w:cs="Times New Roman"/>
          <w:i/>
          <w:sz w:val="24"/>
          <w:szCs w:val="24"/>
          <w:lang w:eastAsia="en-GB"/>
        </w:rPr>
        <w:t>Alulírott(</w:t>
      </w:r>
      <w:proofErr w:type="gramEnd"/>
      <w:r w:rsidRPr="000B50FB">
        <w:rPr>
          <w:rFonts w:ascii="Garamond" w:eastAsia="Calibri" w:hAnsi="Garamond" w:cs="Times New Roman"/>
          <w:i/>
          <w:sz w:val="24"/>
          <w:szCs w:val="24"/>
          <w:lang w:eastAsia="en-GB"/>
        </w:rPr>
        <w:t>ak) kijelenti(k), hogy a hivatkozott tanúsítványokat és egyéb igazolásokat kérésre képes(</w:t>
      </w:r>
      <w:proofErr w:type="spellStart"/>
      <w:r w:rsidRPr="000B50FB">
        <w:rPr>
          <w:rFonts w:ascii="Garamond" w:eastAsia="Calibri" w:hAnsi="Garamond" w:cs="Times New Roman"/>
          <w:i/>
          <w:sz w:val="24"/>
          <w:szCs w:val="24"/>
          <w:lang w:eastAsia="en-GB"/>
        </w:rPr>
        <w:t>ek</w:t>
      </w:r>
      <w:proofErr w:type="spellEnd"/>
      <w:r w:rsidRPr="000B50FB">
        <w:rPr>
          <w:rFonts w:ascii="Garamond" w:eastAsia="Calibri" w:hAnsi="Garamond" w:cs="Times New Roman"/>
          <w:i/>
          <w:sz w:val="24"/>
          <w:szCs w:val="24"/>
          <w:lang w:eastAsia="en-GB"/>
        </w:rPr>
        <w:t>) lesz(</w:t>
      </w:r>
      <w:proofErr w:type="spellStart"/>
      <w:r w:rsidRPr="000B50FB">
        <w:rPr>
          <w:rFonts w:ascii="Garamond" w:eastAsia="Calibri" w:hAnsi="Garamond" w:cs="Times New Roman"/>
          <w:i/>
          <w:sz w:val="24"/>
          <w:szCs w:val="24"/>
          <w:lang w:eastAsia="en-GB"/>
        </w:rPr>
        <w:t>nek</w:t>
      </w:r>
      <w:proofErr w:type="spellEnd"/>
      <w:r w:rsidRPr="000B50FB">
        <w:rPr>
          <w:rFonts w:ascii="Garamond" w:eastAsia="Calibri" w:hAnsi="Garamond" w:cs="Times New Roman"/>
          <w:i/>
          <w:sz w:val="24"/>
          <w:szCs w:val="24"/>
          <w:lang w:eastAsia="en-GB"/>
        </w:rPr>
        <w:t>) késedelem nélkül rendelkezésre bocsátani, kivéve amennyiben:</w:t>
      </w:r>
    </w:p>
    <w:p w14:paraId="0268C02E" w14:textId="77777777" w:rsidR="00FE6123" w:rsidRPr="000B50FB" w:rsidRDefault="00FE6123" w:rsidP="00FE6123">
      <w:pPr>
        <w:spacing w:before="120" w:after="120" w:line="240" w:lineRule="auto"/>
        <w:jc w:val="both"/>
        <w:rPr>
          <w:rFonts w:ascii="Garamond" w:eastAsia="Calibri" w:hAnsi="Garamond" w:cs="Times New Roman"/>
          <w:i/>
          <w:sz w:val="24"/>
          <w:szCs w:val="24"/>
          <w:lang w:eastAsia="en-GB"/>
        </w:rPr>
      </w:pPr>
      <w:proofErr w:type="gramStart"/>
      <w:r w:rsidRPr="000B50FB">
        <w:rPr>
          <w:rFonts w:ascii="Garamond" w:eastAsia="Calibri" w:hAnsi="Garamond" w:cs="Times New Roman"/>
          <w:i/>
          <w:sz w:val="24"/>
          <w:szCs w:val="24"/>
          <w:lang w:eastAsia="en-GB"/>
        </w:rPr>
        <w:t>a</w:t>
      </w:r>
      <w:proofErr w:type="gramEnd"/>
      <w:r w:rsidRPr="000B50FB">
        <w:rPr>
          <w:rFonts w:ascii="Garamond" w:eastAsia="Calibri" w:hAnsi="Garamond" w:cs="Times New Roman"/>
          <w:i/>
          <w:sz w:val="24"/>
          <w:szCs w:val="24"/>
          <w:lang w:eastAsia="en-GB"/>
        </w:rPr>
        <w:t>) Az ajánlatkérő szervnek vagy a közszolgáltató ajánlatkérőnek lehetősége van arra, hogy egy bármely tagállamban lévő, ingyenesen hozzáférhető nemzeti adatbázisba belépve közvetlenül hozzájusson a kiegészítő iratokhoz</w:t>
      </w:r>
      <w:r w:rsidRPr="000B50FB">
        <w:rPr>
          <w:rFonts w:ascii="Garamond" w:eastAsia="Calibri" w:hAnsi="Garamond" w:cs="Times New Roman"/>
          <w:i/>
          <w:sz w:val="24"/>
          <w:szCs w:val="24"/>
          <w:vertAlign w:val="superscript"/>
          <w:lang w:eastAsia="en-GB"/>
        </w:rPr>
        <w:footnoteReference w:id="40"/>
      </w:r>
      <w:r w:rsidRPr="000B50FB">
        <w:rPr>
          <w:rFonts w:ascii="Garamond" w:eastAsia="Calibri" w:hAnsi="Garamond" w:cs="Times New Roman"/>
          <w:i/>
          <w:sz w:val="24"/>
          <w:szCs w:val="24"/>
          <w:lang w:eastAsia="en-GB"/>
        </w:rPr>
        <w:t>, vagy</w:t>
      </w:r>
    </w:p>
    <w:p w14:paraId="07A14DDA" w14:textId="77777777" w:rsidR="00FE6123" w:rsidRPr="000B50FB" w:rsidRDefault="00FE6123" w:rsidP="00FE6123">
      <w:pPr>
        <w:spacing w:before="120" w:after="120" w:line="240" w:lineRule="auto"/>
        <w:jc w:val="both"/>
        <w:rPr>
          <w:rFonts w:ascii="Garamond" w:eastAsia="Calibri" w:hAnsi="Garamond" w:cs="Times New Roman"/>
          <w:i/>
          <w:sz w:val="24"/>
          <w:szCs w:val="24"/>
          <w:lang w:eastAsia="en-GB"/>
        </w:rPr>
      </w:pPr>
      <w:r w:rsidRPr="000B50FB">
        <w:rPr>
          <w:rFonts w:ascii="Garamond" w:eastAsia="Calibri" w:hAnsi="Garamond" w:cs="Times New Roman"/>
          <w:i/>
          <w:sz w:val="24"/>
          <w:szCs w:val="24"/>
          <w:lang w:eastAsia="en-GB"/>
        </w:rPr>
        <w:lastRenderedPageBreak/>
        <w:t>b) Legkésőbb 2018. április 18-án</w:t>
      </w:r>
      <w:r w:rsidRPr="000B50FB">
        <w:rPr>
          <w:rFonts w:ascii="Garamond" w:eastAsia="Calibri" w:hAnsi="Garamond" w:cs="Times New Roman"/>
          <w:i/>
          <w:sz w:val="24"/>
          <w:szCs w:val="24"/>
          <w:vertAlign w:val="superscript"/>
          <w:lang w:eastAsia="en-GB"/>
        </w:rPr>
        <w:footnoteReference w:id="41"/>
      </w:r>
      <w:r w:rsidRPr="000B50FB">
        <w:rPr>
          <w:rFonts w:ascii="Garamond" w:eastAsia="Calibri" w:hAnsi="Garamond" w:cs="Times New Roman"/>
          <w:i/>
          <w:sz w:val="24"/>
          <w:szCs w:val="24"/>
          <w:lang w:eastAsia="en-GB"/>
        </w:rPr>
        <w:t xml:space="preserve"> az ajánlatkérő szervezetnek vagy a közszolgáltató ajánlatkérőnek már birtokában van az érintett dokumentáció.</w:t>
      </w:r>
    </w:p>
    <w:p w14:paraId="52344CF5" w14:textId="3B600616" w:rsidR="00FE6123" w:rsidRPr="000B50FB" w:rsidRDefault="00FE6123" w:rsidP="00FE6123">
      <w:pPr>
        <w:spacing w:before="120" w:after="120" w:line="240" w:lineRule="auto"/>
        <w:jc w:val="both"/>
        <w:rPr>
          <w:rFonts w:ascii="Garamond" w:eastAsia="Calibri" w:hAnsi="Garamond" w:cs="Times New Roman"/>
          <w:i/>
          <w:sz w:val="24"/>
          <w:szCs w:val="24"/>
          <w:lang w:eastAsia="en-GB"/>
        </w:rPr>
      </w:pPr>
      <w:proofErr w:type="gramStart"/>
      <w:r w:rsidRPr="000B50FB">
        <w:rPr>
          <w:rFonts w:ascii="Garamond" w:eastAsia="Calibri" w:hAnsi="Garamond" w:cs="Times New Roman"/>
          <w:i/>
          <w:sz w:val="24"/>
          <w:szCs w:val="24"/>
          <w:lang w:eastAsia="en-GB"/>
        </w:rPr>
        <w:t>Alulírott(</w:t>
      </w:r>
      <w:proofErr w:type="spellStart"/>
      <w:proofErr w:type="gramEnd"/>
      <w:r w:rsidRPr="000B50FB">
        <w:rPr>
          <w:rFonts w:ascii="Garamond" w:eastAsia="Calibri" w:hAnsi="Garamond" w:cs="Times New Roman"/>
          <w:i/>
          <w:sz w:val="24"/>
          <w:szCs w:val="24"/>
          <w:lang w:eastAsia="en-GB"/>
        </w:rPr>
        <w:t>ak</w:t>
      </w:r>
      <w:proofErr w:type="spellEnd"/>
      <w:r w:rsidRPr="000B50FB">
        <w:rPr>
          <w:rFonts w:ascii="Garamond" w:eastAsia="Calibri" w:hAnsi="Garamond" w:cs="Times New Roman"/>
          <w:i/>
          <w:sz w:val="24"/>
          <w:szCs w:val="24"/>
          <w:lang w:eastAsia="en-GB"/>
        </w:rPr>
        <w:t>) hozzájárul(</w:t>
      </w:r>
      <w:proofErr w:type="spellStart"/>
      <w:r w:rsidRPr="000B50FB">
        <w:rPr>
          <w:rFonts w:ascii="Garamond" w:eastAsia="Calibri" w:hAnsi="Garamond" w:cs="Times New Roman"/>
          <w:i/>
          <w:sz w:val="24"/>
          <w:szCs w:val="24"/>
          <w:lang w:eastAsia="en-GB"/>
        </w:rPr>
        <w:t>nak</w:t>
      </w:r>
      <w:proofErr w:type="spellEnd"/>
      <w:r w:rsidRPr="000B50FB">
        <w:rPr>
          <w:rFonts w:ascii="Garamond" w:eastAsia="Calibri" w:hAnsi="Garamond" w:cs="Times New Roman"/>
          <w:i/>
          <w:sz w:val="24"/>
          <w:szCs w:val="24"/>
          <w:lang w:eastAsia="en-GB"/>
        </w:rPr>
        <w:t>) ahhoz, hogy [a</w:t>
      </w:r>
      <w:r w:rsidR="00A62BA8" w:rsidRPr="000B50FB">
        <w:rPr>
          <w:rFonts w:ascii="Garamond" w:eastAsia="Calibri" w:hAnsi="Garamond" w:cs="Times New Roman"/>
          <w:i/>
          <w:sz w:val="24"/>
          <w:szCs w:val="24"/>
          <w:lang w:eastAsia="en-GB"/>
        </w:rPr>
        <w:t xml:space="preserve"> </w:t>
      </w:r>
      <w:r w:rsidR="00A62BA8" w:rsidRPr="000B50FB">
        <w:rPr>
          <w:rFonts w:ascii="Garamond" w:eastAsia="Calibri" w:hAnsi="Garamond" w:cs="Times New Roman"/>
          <w:b/>
          <w:i/>
          <w:sz w:val="24"/>
          <w:szCs w:val="24"/>
          <w:lang w:eastAsia="en-GB"/>
        </w:rPr>
        <w:t>Testnevelési Egyetem</w:t>
      </w:r>
      <w:r w:rsidR="00A62BA8" w:rsidRPr="000B50FB">
        <w:rPr>
          <w:rFonts w:ascii="Garamond" w:eastAsia="Calibri" w:hAnsi="Garamond" w:cs="Times New Roman"/>
          <w:i/>
          <w:sz w:val="24"/>
          <w:szCs w:val="24"/>
          <w:lang w:eastAsia="en-GB"/>
        </w:rPr>
        <w:t xml:space="preserve"> A</w:t>
      </w:r>
      <w:r w:rsidRPr="000B50FB">
        <w:rPr>
          <w:rFonts w:ascii="Garamond" w:eastAsia="Calibri" w:hAnsi="Garamond" w:cs="Times New Roman"/>
          <w:i/>
          <w:sz w:val="24"/>
          <w:szCs w:val="24"/>
          <w:lang w:eastAsia="en-GB"/>
        </w:rPr>
        <w:t>jánlatkérő] hozzáférjen a jelen egységes európai közbeszerzési dokumentum [</w:t>
      </w:r>
      <w:r w:rsidRPr="009954FE">
        <w:rPr>
          <w:rFonts w:ascii="Garamond" w:eastAsia="Calibri" w:hAnsi="Garamond" w:cs="Times New Roman"/>
          <w:i/>
          <w:sz w:val="24"/>
          <w:szCs w:val="24"/>
          <w:highlight w:val="yellow"/>
          <w:lang w:eastAsia="en-GB"/>
        </w:rPr>
        <w:t>a megfelelő rész/szakasz/pont azonosítása</w:t>
      </w:r>
      <w:r w:rsidRPr="000B50FB">
        <w:rPr>
          <w:rFonts w:ascii="Garamond" w:eastAsia="Calibri" w:hAnsi="Garamond" w:cs="Times New Roman"/>
          <w:i/>
          <w:sz w:val="24"/>
          <w:szCs w:val="24"/>
          <w:lang w:eastAsia="en-GB"/>
        </w:rPr>
        <w:t xml:space="preserve">] alatt </w:t>
      </w:r>
      <w:r w:rsidRPr="000B50FB">
        <w:rPr>
          <w:rFonts w:ascii="Garamond" w:eastAsia="Calibri" w:hAnsi="Garamond" w:cs="Times New Roman"/>
          <w:sz w:val="24"/>
          <w:szCs w:val="24"/>
          <w:lang w:eastAsia="en-GB"/>
        </w:rPr>
        <w:t>[a közbeszerzési eljárás azonosítása: (</w:t>
      </w:r>
      <w:r w:rsidR="00FF2727" w:rsidRPr="000B50FB">
        <w:rPr>
          <w:rFonts w:ascii="Garamond" w:eastAsia="Times New Roman" w:hAnsi="Garamond" w:cs="Arial"/>
          <w:b/>
          <w:bCs/>
          <w:i/>
          <w:sz w:val="24"/>
          <w:szCs w:val="24"/>
          <w:lang w:eastAsia="hu-HU"/>
        </w:rPr>
        <w:t>„</w:t>
      </w:r>
      <w:r w:rsidR="00FF2727" w:rsidRPr="000B50FB">
        <w:rPr>
          <w:rFonts w:ascii="Garamond" w:eastAsia="Calibri" w:hAnsi="Garamond" w:cs="Times New Roman"/>
          <w:b/>
          <w:bCs/>
          <w:i/>
          <w:sz w:val="24"/>
          <w:szCs w:val="24"/>
          <w:lang w:eastAsia="en-GB"/>
        </w:rPr>
        <w:t xml:space="preserve">Vállalkozási szerződés az 1527/2016. (IX. 29.) Korm. határozat szerinti infrastruktúra-fejlesztés tervezési és kivitelezési munkáira - Testnevelési Egyetem Továbbképző központ, Velence.” – </w:t>
      </w:r>
      <w:r w:rsidR="00FF2727" w:rsidRPr="004E3DB2">
        <w:rPr>
          <w:rFonts w:ascii="Garamond" w:eastAsia="Calibri" w:hAnsi="Garamond" w:cs="Times New Roman"/>
          <w:b/>
          <w:bCs/>
          <w:i/>
          <w:sz w:val="24"/>
          <w:szCs w:val="24"/>
          <w:lang w:eastAsia="en-GB"/>
        </w:rPr>
        <w:t xml:space="preserve">TED </w:t>
      </w:r>
      <w:r w:rsidR="004E3DB2" w:rsidRPr="004E3DB2">
        <w:rPr>
          <w:rFonts w:ascii="Garamond" w:eastAsia="Calibri" w:hAnsi="Garamond" w:cs="Times New Roman"/>
          <w:b/>
          <w:bCs/>
          <w:i/>
          <w:sz w:val="24"/>
          <w:szCs w:val="24"/>
          <w:lang w:eastAsia="en-GB"/>
        </w:rPr>
        <w:t>2017/S 173-353739</w:t>
      </w:r>
      <w:bookmarkStart w:id="5" w:name="_GoBack"/>
      <w:bookmarkEnd w:id="5"/>
      <w:r w:rsidRPr="000B50FB">
        <w:rPr>
          <w:rFonts w:ascii="Garamond" w:eastAsia="Calibri" w:hAnsi="Garamond" w:cs="Times New Roman"/>
          <w:sz w:val="24"/>
          <w:szCs w:val="24"/>
          <w:lang w:eastAsia="en-GB"/>
        </w:rPr>
        <w:t>)] céljára megadott információkat igazoló dokumentumokhoz.</w:t>
      </w:r>
      <w:r w:rsidRPr="000B50FB">
        <w:rPr>
          <w:rFonts w:ascii="Garamond" w:eastAsia="Calibri" w:hAnsi="Garamond" w:cs="Times New Roman"/>
          <w:i/>
          <w:sz w:val="24"/>
          <w:szCs w:val="24"/>
          <w:lang w:eastAsia="en-GB"/>
        </w:rPr>
        <w:t xml:space="preserve"> </w:t>
      </w:r>
    </w:p>
    <w:p w14:paraId="3B793CA5"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p>
    <w:p w14:paraId="351854D8" w14:textId="77777777" w:rsidR="00FE6123" w:rsidRPr="000B50FB" w:rsidRDefault="00FE6123" w:rsidP="00FE6123">
      <w:pPr>
        <w:spacing w:before="120" w:after="120" w:line="240" w:lineRule="auto"/>
        <w:jc w:val="both"/>
        <w:rPr>
          <w:rFonts w:ascii="Garamond" w:eastAsia="Calibri" w:hAnsi="Garamond" w:cs="Times New Roman"/>
          <w:sz w:val="24"/>
          <w:szCs w:val="24"/>
          <w:lang w:eastAsia="en-GB"/>
        </w:rPr>
      </w:pPr>
      <w:r w:rsidRPr="000B50FB">
        <w:rPr>
          <w:rFonts w:ascii="Garamond" w:eastAsia="Calibri" w:hAnsi="Garamond" w:cs="Times New Roman"/>
          <w:sz w:val="24"/>
          <w:szCs w:val="24"/>
          <w:lang w:eastAsia="en-GB"/>
        </w:rPr>
        <w:t xml:space="preserve">Keltezés, hely, és – ahol megkívánt vagy szükséges – </w:t>
      </w:r>
      <w:proofErr w:type="gramStart"/>
      <w:r w:rsidRPr="000B50FB">
        <w:rPr>
          <w:rFonts w:ascii="Garamond" w:eastAsia="Calibri" w:hAnsi="Garamond" w:cs="Times New Roman"/>
          <w:sz w:val="24"/>
          <w:szCs w:val="24"/>
          <w:lang w:eastAsia="en-GB"/>
        </w:rPr>
        <w:t>aláírás(</w:t>
      </w:r>
      <w:proofErr w:type="gramEnd"/>
      <w:r w:rsidRPr="000B50FB">
        <w:rPr>
          <w:rFonts w:ascii="Garamond" w:eastAsia="Calibri" w:hAnsi="Garamond" w:cs="Times New Roman"/>
          <w:sz w:val="24"/>
          <w:szCs w:val="24"/>
          <w:lang w:eastAsia="en-GB"/>
        </w:rPr>
        <w:t>ok): [……]</w:t>
      </w:r>
    </w:p>
    <w:p w14:paraId="017BA037" w14:textId="77777777" w:rsidR="000D629D" w:rsidRPr="000B50FB" w:rsidRDefault="000D629D">
      <w:pPr>
        <w:rPr>
          <w:rFonts w:ascii="Garamond" w:eastAsia="Times New Roman" w:hAnsi="Garamond" w:cs="Arial"/>
          <w:sz w:val="24"/>
          <w:szCs w:val="24"/>
          <w:lang w:eastAsia="hu-HU"/>
        </w:rPr>
      </w:pPr>
      <w:r w:rsidRPr="000B50FB">
        <w:rPr>
          <w:rFonts w:ascii="Garamond" w:hAnsi="Garamond" w:cs="Arial"/>
        </w:rPr>
        <w:br w:type="page"/>
      </w:r>
    </w:p>
    <w:p w14:paraId="7EBE04DD" w14:textId="77777777" w:rsidR="00676AD2" w:rsidRPr="000B50FB" w:rsidRDefault="003032F7" w:rsidP="00676AD2">
      <w:pPr>
        <w:widowControl w:val="0"/>
        <w:autoSpaceDE w:val="0"/>
        <w:autoSpaceDN w:val="0"/>
        <w:spacing w:after="0" w:line="360" w:lineRule="auto"/>
        <w:ind w:right="-567"/>
        <w:jc w:val="right"/>
        <w:rPr>
          <w:rFonts w:ascii="Garamond" w:eastAsia="Times New Roman" w:hAnsi="Garamond" w:cs="Arial"/>
          <w:sz w:val="24"/>
          <w:szCs w:val="20"/>
          <w:lang w:eastAsia="hu-HU"/>
        </w:rPr>
      </w:pPr>
      <w:r w:rsidRPr="000B50FB">
        <w:rPr>
          <w:rFonts w:ascii="Garamond" w:eastAsia="Times New Roman" w:hAnsi="Garamond" w:cs="Times New Roman"/>
          <w:bCs/>
          <w:i/>
          <w:sz w:val="24"/>
          <w:szCs w:val="24"/>
          <w:lang w:eastAsia="hu-HU"/>
        </w:rPr>
        <w:lastRenderedPageBreak/>
        <w:t>5</w:t>
      </w:r>
      <w:r w:rsidR="00676AD2" w:rsidRPr="000B50FB">
        <w:rPr>
          <w:rFonts w:ascii="Garamond" w:eastAsia="Times New Roman" w:hAnsi="Garamond" w:cs="Times New Roman"/>
          <w:bCs/>
          <w:i/>
          <w:sz w:val="24"/>
          <w:szCs w:val="24"/>
          <w:lang w:eastAsia="hu-HU"/>
        </w:rPr>
        <w:t>. számú melléklet</w:t>
      </w:r>
    </w:p>
    <w:p w14:paraId="5ACD9CE7" w14:textId="77777777" w:rsidR="00040C21" w:rsidRPr="000B50FB" w:rsidRDefault="00040C21" w:rsidP="00676AD2">
      <w:pPr>
        <w:widowControl w:val="0"/>
        <w:autoSpaceDE w:val="0"/>
        <w:autoSpaceDN w:val="0"/>
        <w:spacing w:after="0" w:line="240" w:lineRule="auto"/>
        <w:jc w:val="center"/>
        <w:rPr>
          <w:rFonts w:ascii="Garamond" w:eastAsia="Times New Roman" w:hAnsi="Garamond" w:cs="Arial"/>
          <w:b/>
          <w:smallCaps/>
          <w:sz w:val="24"/>
          <w:szCs w:val="24"/>
          <w:lang w:eastAsia="hu-HU"/>
        </w:rPr>
      </w:pPr>
    </w:p>
    <w:p w14:paraId="1D0930A6"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smallCaps/>
          <w:sz w:val="24"/>
          <w:szCs w:val="24"/>
          <w:lang w:eastAsia="hu-HU"/>
        </w:rPr>
      </w:pPr>
      <w:r w:rsidRPr="000B50FB">
        <w:rPr>
          <w:rFonts w:ascii="Garamond" w:eastAsia="Times New Roman" w:hAnsi="Garamond" w:cs="Arial"/>
          <w:b/>
          <w:smallCaps/>
          <w:sz w:val="24"/>
          <w:szCs w:val="24"/>
          <w:lang w:eastAsia="hu-HU"/>
        </w:rPr>
        <w:t>Ajánlati Nyilatkozat</w:t>
      </w:r>
      <w:r w:rsidRPr="000B50FB">
        <w:rPr>
          <w:rFonts w:ascii="Garamond" w:eastAsia="Times New Roman" w:hAnsi="Garamond" w:cs="Arial"/>
          <w:b/>
          <w:smallCaps/>
          <w:sz w:val="24"/>
          <w:szCs w:val="24"/>
          <w:vertAlign w:val="superscript"/>
          <w:lang w:eastAsia="hu-HU"/>
        </w:rPr>
        <w:footnoteReference w:id="42"/>
      </w:r>
    </w:p>
    <w:p w14:paraId="049C04E9"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smallCaps/>
          <w:sz w:val="24"/>
          <w:szCs w:val="24"/>
          <w:lang w:eastAsia="hu-HU"/>
        </w:rPr>
      </w:pPr>
    </w:p>
    <w:p w14:paraId="7074FF63"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spacing w:val="40"/>
          <w:sz w:val="24"/>
          <w:szCs w:val="24"/>
          <w:lang w:eastAsia="hu-HU"/>
        </w:rPr>
      </w:pPr>
      <w:proofErr w:type="gramStart"/>
      <w:r w:rsidRPr="000B50FB">
        <w:rPr>
          <w:rFonts w:ascii="Garamond" w:eastAsia="Times New Roman" w:hAnsi="Garamond" w:cs="Arial"/>
          <w:b/>
          <w:spacing w:val="40"/>
          <w:sz w:val="24"/>
          <w:szCs w:val="24"/>
          <w:lang w:eastAsia="hu-HU"/>
        </w:rPr>
        <w:t>a</w:t>
      </w:r>
      <w:proofErr w:type="gramEnd"/>
      <w:r w:rsidRPr="000B50FB">
        <w:rPr>
          <w:rFonts w:ascii="Garamond" w:eastAsia="Times New Roman" w:hAnsi="Garamond" w:cs="Arial"/>
          <w:b/>
          <w:spacing w:val="40"/>
          <w:sz w:val="24"/>
          <w:szCs w:val="24"/>
          <w:lang w:eastAsia="hu-HU"/>
        </w:rPr>
        <w:t xml:space="preserve"> Kbt. 66. § (2) bekezdése alapján</w:t>
      </w:r>
      <w:r w:rsidRPr="000B50FB">
        <w:rPr>
          <w:rFonts w:ascii="Garamond" w:eastAsia="Times New Roman" w:hAnsi="Garamond" w:cs="Arial"/>
          <w:b/>
          <w:caps/>
          <w:sz w:val="24"/>
          <w:szCs w:val="20"/>
          <w:vertAlign w:val="superscript"/>
          <w:lang w:eastAsia="hu-HU"/>
        </w:rPr>
        <w:footnoteReference w:id="43"/>
      </w:r>
    </w:p>
    <w:p w14:paraId="53766144" w14:textId="77777777" w:rsidR="00676AD2" w:rsidRPr="000B50FB" w:rsidRDefault="00676AD2" w:rsidP="00676AD2">
      <w:pPr>
        <w:widowControl w:val="0"/>
        <w:autoSpaceDE w:val="0"/>
        <w:autoSpaceDN w:val="0"/>
        <w:spacing w:after="0" w:line="240" w:lineRule="auto"/>
        <w:rPr>
          <w:rFonts w:ascii="Garamond" w:eastAsia="Times New Roman" w:hAnsi="Garamond" w:cs="Arial"/>
          <w:sz w:val="24"/>
          <w:szCs w:val="24"/>
          <w:lang w:eastAsia="hu-HU"/>
        </w:rPr>
      </w:pPr>
    </w:p>
    <w:p w14:paraId="7F7E418B" w14:textId="77777777" w:rsidR="00676AD2" w:rsidRPr="000B50FB" w:rsidRDefault="00676AD2" w:rsidP="00676AD2">
      <w:pPr>
        <w:widowControl w:val="0"/>
        <w:tabs>
          <w:tab w:val="center" w:pos="7088"/>
        </w:tabs>
        <w:autoSpaceDE w:val="0"/>
        <w:autoSpaceDN w:val="0"/>
        <w:spacing w:after="0" w:line="240" w:lineRule="auto"/>
        <w:jc w:val="center"/>
        <w:rPr>
          <w:rFonts w:ascii="Garamond" w:eastAsia="Times New Roman" w:hAnsi="Garamond" w:cs="Times New Roman"/>
          <w:b/>
          <w:bCs/>
          <w:sz w:val="24"/>
          <w:szCs w:val="24"/>
          <w:lang w:eastAsia="hu-HU"/>
        </w:rPr>
      </w:pPr>
    </w:p>
    <w:p w14:paraId="29A57B84"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sz w:val="24"/>
          <w:szCs w:val="24"/>
          <w:lang w:eastAsia="hu-HU"/>
        </w:rPr>
      </w:pPr>
      <w:r w:rsidRPr="000B50FB">
        <w:rPr>
          <w:rFonts w:ascii="Garamond" w:eastAsia="Times New Roman" w:hAnsi="Garamond" w:cs="Arial"/>
          <w:b/>
          <w:sz w:val="24"/>
          <w:szCs w:val="24"/>
          <w:lang w:eastAsia="hu-HU"/>
        </w:rPr>
        <w:t>„</w:t>
      </w:r>
      <w:r w:rsidR="00040C21" w:rsidRPr="000B50FB">
        <w:rPr>
          <w:rFonts w:ascii="Garamond" w:eastAsia="Times New Roman" w:hAnsi="Garamond" w:cs="Arial"/>
          <w:b/>
          <w:bCs/>
          <w:sz w:val="24"/>
          <w:szCs w:val="24"/>
          <w:lang w:eastAsia="hu-HU"/>
        </w:rPr>
        <w:t>Vállalkozási szerződés az 1527/2016. (IX. 29.) Korm. határozat szerinti infrastruktúra-fejlesztés tervezési és kivitelezési munkáira - Testnevelési Egyetem Továbbképző központ, Velence.</w:t>
      </w:r>
      <w:r w:rsidRPr="000B50FB">
        <w:rPr>
          <w:rFonts w:ascii="Garamond" w:eastAsia="Times New Roman" w:hAnsi="Garamond" w:cs="Arial"/>
          <w:b/>
          <w:sz w:val="24"/>
          <w:szCs w:val="24"/>
          <w:lang w:eastAsia="hu-HU"/>
        </w:rPr>
        <w:t>”</w:t>
      </w:r>
    </w:p>
    <w:p w14:paraId="4C8040E8" w14:textId="77777777" w:rsidR="00676AD2" w:rsidRPr="000B50FB" w:rsidRDefault="00676AD2" w:rsidP="00676AD2">
      <w:pPr>
        <w:widowControl w:val="0"/>
        <w:tabs>
          <w:tab w:val="center" w:pos="7088"/>
        </w:tabs>
        <w:autoSpaceDE w:val="0"/>
        <w:autoSpaceDN w:val="0"/>
        <w:spacing w:after="0" w:line="240" w:lineRule="auto"/>
        <w:jc w:val="center"/>
        <w:rPr>
          <w:rFonts w:ascii="Garamond" w:eastAsia="Times New Roman" w:hAnsi="Garamond" w:cs="Times New Roman"/>
          <w:b/>
          <w:color w:val="000000"/>
          <w:sz w:val="24"/>
          <w:szCs w:val="24"/>
          <w:lang w:eastAsia="hu-HU"/>
        </w:rPr>
      </w:pPr>
    </w:p>
    <w:p w14:paraId="6F46E8D5" w14:textId="77777777" w:rsidR="00676AD2" w:rsidRPr="000B50FB" w:rsidRDefault="00676AD2" w:rsidP="00676AD2">
      <w:pPr>
        <w:widowControl w:val="0"/>
        <w:tabs>
          <w:tab w:val="center" w:pos="7088"/>
        </w:tabs>
        <w:autoSpaceDE w:val="0"/>
        <w:autoSpaceDN w:val="0"/>
        <w:spacing w:after="0" w:line="240" w:lineRule="auto"/>
        <w:jc w:val="both"/>
        <w:rPr>
          <w:rFonts w:ascii="Garamond" w:eastAsia="Times New Roman" w:hAnsi="Garamond" w:cs="Arial"/>
          <w:sz w:val="24"/>
          <w:szCs w:val="24"/>
          <w:lang w:eastAsia="hu-HU"/>
        </w:rPr>
      </w:pPr>
    </w:p>
    <w:p w14:paraId="0E5F2A71"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sz w:val="24"/>
          <w:szCs w:val="24"/>
          <w:lang w:eastAsia="hu-HU"/>
        </w:rPr>
      </w:pPr>
      <w:r w:rsidRPr="000B50FB">
        <w:rPr>
          <w:rFonts w:ascii="Garamond" w:eastAsia="Times New Roman" w:hAnsi="Garamond" w:cs="Arial"/>
          <w:sz w:val="24"/>
          <w:szCs w:val="24"/>
          <w:lang w:eastAsia="hu-HU"/>
        </w:rPr>
        <w:t>Alulírott __________________ társaság (ajánlattevő), melyet képvisel: __________________</w:t>
      </w:r>
    </w:p>
    <w:p w14:paraId="73EBFCA7"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sz w:val="24"/>
          <w:szCs w:val="24"/>
          <w:lang w:eastAsia="hu-HU"/>
        </w:rPr>
      </w:pPr>
    </w:p>
    <w:p w14:paraId="3F487712"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sz w:val="24"/>
          <w:szCs w:val="24"/>
          <w:lang w:eastAsia="hu-HU"/>
        </w:rPr>
      </w:pPr>
    </w:p>
    <w:p w14:paraId="5A0CD6AA"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sz w:val="24"/>
          <w:szCs w:val="24"/>
          <w:lang w:eastAsia="hu-HU"/>
        </w:rPr>
      </w:pPr>
      <w:proofErr w:type="gramStart"/>
      <w:r w:rsidRPr="000B50FB">
        <w:rPr>
          <w:rFonts w:ascii="Garamond" w:eastAsia="Times New Roman" w:hAnsi="Garamond" w:cs="Arial"/>
          <w:b/>
          <w:spacing w:val="40"/>
          <w:sz w:val="24"/>
          <w:szCs w:val="24"/>
          <w:lang w:eastAsia="hu-HU"/>
        </w:rPr>
        <w:t>az</w:t>
      </w:r>
      <w:proofErr w:type="gramEnd"/>
      <w:r w:rsidRPr="000B50FB">
        <w:rPr>
          <w:rFonts w:ascii="Garamond" w:eastAsia="Times New Roman" w:hAnsi="Garamond" w:cs="Arial"/>
          <w:b/>
          <w:spacing w:val="40"/>
          <w:sz w:val="24"/>
          <w:szCs w:val="24"/>
          <w:lang w:eastAsia="hu-HU"/>
        </w:rPr>
        <w:t xml:space="preserve"> alábbi nyilatkozatot tesszük</w:t>
      </w:r>
      <w:r w:rsidRPr="000B50FB">
        <w:rPr>
          <w:rFonts w:ascii="Garamond" w:eastAsia="Times New Roman" w:hAnsi="Garamond" w:cs="Arial"/>
          <w:b/>
          <w:sz w:val="24"/>
          <w:szCs w:val="24"/>
          <w:lang w:eastAsia="hu-HU"/>
        </w:rPr>
        <w:t>:</w:t>
      </w:r>
    </w:p>
    <w:p w14:paraId="39940B87" w14:textId="77777777" w:rsidR="00676AD2" w:rsidRPr="000B50FB" w:rsidRDefault="00676AD2" w:rsidP="005E2ACD">
      <w:pPr>
        <w:widowControl w:val="0"/>
        <w:tabs>
          <w:tab w:val="left" w:pos="360"/>
        </w:tabs>
        <w:autoSpaceDE w:val="0"/>
        <w:autoSpaceDN w:val="0"/>
        <w:spacing w:before="120" w:after="0" w:line="240" w:lineRule="auto"/>
        <w:rPr>
          <w:rFonts w:ascii="Garamond" w:eastAsia="Times New Roman" w:hAnsi="Garamond" w:cs="Arial"/>
          <w:b/>
          <w:sz w:val="24"/>
          <w:szCs w:val="24"/>
          <w:lang w:eastAsia="hu-HU"/>
        </w:rPr>
      </w:pPr>
    </w:p>
    <w:p w14:paraId="7F8B16BA" w14:textId="77777777" w:rsidR="00676AD2" w:rsidRPr="000B50FB" w:rsidRDefault="00676AD2" w:rsidP="005E2ACD">
      <w:pPr>
        <w:widowControl w:val="0"/>
        <w:numPr>
          <w:ilvl w:val="0"/>
          <w:numId w:val="21"/>
        </w:numPr>
        <w:tabs>
          <w:tab w:val="left" w:pos="360"/>
          <w:tab w:val="left" w:pos="426"/>
        </w:tabs>
        <w:suppressAutoHyphens/>
        <w:autoSpaceDE w:val="0"/>
        <w:autoSpaceDN w:val="0"/>
        <w:spacing w:after="0" w:line="240" w:lineRule="auto"/>
        <w:ind w:left="357" w:hanging="357"/>
        <w:jc w:val="both"/>
        <w:rPr>
          <w:rFonts w:ascii="Garamond" w:eastAsia="Times New Roman" w:hAnsi="Garamond" w:cs="Arial"/>
          <w:sz w:val="24"/>
          <w:szCs w:val="24"/>
          <w:lang w:eastAsia="hu-HU"/>
        </w:rPr>
      </w:pPr>
      <w:r w:rsidRPr="000B50FB">
        <w:rPr>
          <w:rFonts w:ascii="Garamond" w:eastAsia="Times New Roman" w:hAnsi="Garamond" w:cs="Arial"/>
          <w:sz w:val="24"/>
          <w:szCs w:val="24"/>
          <w:lang w:eastAsia="hu-HU"/>
        </w:rPr>
        <w:t xml:space="preserve">Megvizsgáltuk és fenntartás vagy korlátozás nélkül elfogadjuk a fent hivatkozott közbeszerzési eljárás ajánlati felhívásának és dokumentációjának feltételeit. Kijelentjük, hogy amennyiben, mint nyertes ajánlattevő kiválasztásra kerülünk, az ajánlati felhívásban és dokumentációban foglalt feladatokat az ajánlatunkban meghatározott díjért szerződésszerűen teljesítjük. </w:t>
      </w:r>
    </w:p>
    <w:p w14:paraId="15F3D1DD" w14:textId="77777777" w:rsidR="00676AD2" w:rsidRPr="000B50FB" w:rsidRDefault="00676AD2" w:rsidP="005E2ACD">
      <w:pPr>
        <w:tabs>
          <w:tab w:val="left" w:pos="360"/>
          <w:tab w:val="left" w:pos="426"/>
        </w:tabs>
        <w:suppressAutoHyphens/>
        <w:autoSpaceDN w:val="0"/>
        <w:spacing w:after="0" w:line="240" w:lineRule="auto"/>
        <w:ind w:left="357"/>
        <w:jc w:val="both"/>
        <w:rPr>
          <w:rFonts w:ascii="Garamond" w:eastAsia="Times New Roman" w:hAnsi="Garamond" w:cs="Arial"/>
          <w:sz w:val="24"/>
          <w:szCs w:val="24"/>
          <w:lang w:eastAsia="hu-HU"/>
        </w:rPr>
      </w:pPr>
    </w:p>
    <w:p w14:paraId="45C6BB2A" w14:textId="77777777" w:rsidR="00676AD2" w:rsidRPr="000B50FB" w:rsidRDefault="00676AD2" w:rsidP="005E2ACD">
      <w:pPr>
        <w:widowControl w:val="0"/>
        <w:numPr>
          <w:ilvl w:val="0"/>
          <w:numId w:val="21"/>
        </w:numPr>
        <w:tabs>
          <w:tab w:val="left" w:pos="360"/>
          <w:tab w:val="left" w:pos="426"/>
        </w:tabs>
        <w:suppressAutoHyphens/>
        <w:autoSpaceDE w:val="0"/>
        <w:autoSpaceDN w:val="0"/>
        <w:spacing w:after="0" w:line="240" w:lineRule="auto"/>
        <w:ind w:left="357" w:hanging="357"/>
        <w:jc w:val="both"/>
        <w:rPr>
          <w:rFonts w:ascii="Garamond" w:eastAsia="Times New Roman" w:hAnsi="Garamond" w:cs="Arial"/>
          <w:sz w:val="24"/>
          <w:szCs w:val="24"/>
          <w:lang w:eastAsia="hu-HU"/>
        </w:rPr>
      </w:pPr>
      <w:r w:rsidRPr="000B50FB">
        <w:rPr>
          <w:rFonts w:ascii="Garamond" w:eastAsia="Times New Roman" w:hAnsi="Garamond" w:cs="Arial"/>
          <w:sz w:val="24"/>
          <w:szCs w:val="24"/>
          <w:lang w:eastAsia="hu-HU"/>
        </w:rPr>
        <w:t>Elfogadjuk, hogy amennyiben olyan kitételt tettünk ajánlatunkban, ami ellentétben van az ajánlati felhívással vagy dokumentációval, vagy azok bármely feltételével, akkor az ajánlatunk érvénytelen.</w:t>
      </w:r>
    </w:p>
    <w:p w14:paraId="740716B7" w14:textId="77777777" w:rsidR="00676AD2" w:rsidRPr="000B50FB" w:rsidRDefault="00676AD2" w:rsidP="005E2ACD">
      <w:pPr>
        <w:tabs>
          <w:tab w:val="left" w:pos="360"/>
          <w:tab w:val="left" w:pos="426"/>
        </w:tabs>
        <w:suppressAutoHyphens/>
        <w:autoSpaceDN w:val="0"/>
        <w:spacing w:after="0" w:line="240" w:lineRule="auto"/>
        <w:ind w:left="357"/>
        <w:jc w:val="both"/>
        <w:rPr>
          <w:rFonts w:ascii="Garamond" w:eastAsia="Times New Roman" w:hAnsi="Garamond" w:cs="Arial"/>
          <w:sz w:val="24"/>
          <w:szCs w:val="24"/>
          <w:lang w:eastAsia="hu-HU"/>
        </w:rPr>
      </w:pPr>
    </w:p>
    <w:p w14:paraId="4EFF703A" w14:textId="77777777" w:rsidR="00676AD2" w:rsidRPr="000B50FB" w:rsidRDefault="00676AD2" w:rsidP="005E2ACD">
      <w:pPr>
        <w:widowControl w:val="0"/>
        <w:numPr>
          <w:ilvl w:val="0"/>
          <w:numId w:val="21"/>
        </w:numPr>
        <w:tabs>
          <w:tab w:val="left" w:pos="360"/>
          <w:tab w:val="left" w:pos="426"/>
        </w:tabs>
        <w:suppressAutoHyphens/>
        <w:autoSpaceDE w:val="0"/>
        <w:autoSpaceDN w:val="0"/>
        <w:spacing w:after="0" w:line="240" w:lineRule="auto"/>
        <w:ind w:left="357" w:hanging="357"/>
        <w:jc w:val="both"/>
        <w:rPr>
          <w:rFonts w:ascii="Garamond" w:eastAsia="Times New Roman" w:hAnsi="Garamond" w:cs="Arial"/>
          <w:sz w:val="24"/>
          <w:szCs w:val="24"/>
          <w:lang w:eastAsia="hu-HU"/>
        </w:rPr>
      </w:pPr>
      <w:r w:rsidRPr="000B50FB">
        <w:rPr>
          <w:rFonts w:ascii="Garamond" w:eastAsia="Times New Roman" w:hAnsi="Garamond" w:cs="Arial"/>
          <w:sz w:val="24"/>
          <w:szCs w:val="24"/>
          <w:lang w:eastAsia="hu-HU"/>
        </w:rPr>
        <w:t>Az ajánlat benyújtásával kijelentjük, hogy amennyiben nyertes ajánlattevőnek nyilvánítanak bennünket, akkor a szerződést megkötjük, és a szerződést teljesítjük az ajánlati felhívásban és dokumentációban, valamint az ajánlatunkban lefektetettek szerint.</w:t>
      </w:r>
    </w:p>
    <w:p w14:paraId="388143C0" w14:textId="77777777" w:rsidR="00676AD2" w:rsidRPr="000B50FB" w:rsidRDefault="00676AD2" w:rsidP="005E2ACD">
      <w:pPr>
        <w:tabs>
          <w:tab w:val="left" w:pos="360"/>
          <w:tab w:val="left" w:pos="426"/>
        </w:tabs>
        <w:suppressAutoHyphens/>
        <w:autoSpaceDN w:val="0"/>
        <w:spacing w:after="0" w:line="240" w:lineRule="auto"/>
        <w:ind w:left="357"/>
        <w:jc w:val="both"/>
        <w:rPr>
          <w:rFonts w:ascii="Garamond" w:eastAsia="Times New Roman" w:hAnsi="Garamond" w:cs="Arial"/>
          <w:sz w:val="24"/>
          <w:szCs w:val="24"/>
          <w:lang w:eastAsia="hu-HU"/>
        </w:rPr>
      </w:pPr>
    </w:p>
    <w:p w14:paraId="5210FF0E" w14:textId="77777777" w:rsidR="00676AD2" w:rsidRPr="000B50FB" w:rsidRDefault="00676AD2" w:rsidP="005E2ACD">
      <w:pPr>
        <w:widowControl w:val="0"/>
        <w:numPr>
          <w:ilvl w:val="0"/>
          <w:numId w:val="21"/>
        </w:numPr>
        <w:tabs>
          <w:tab w:val="left" w:pos="360"/>
          <w:tab w:val="left" w:pos="426"/>
        </w:tabs>
        <w:suppressAutoHyphens/>
        <w:autoSpaceDE w:val="0"/>
        <w:autoSpaceDN w:val="0"/>
        <w:spacing w:after="0" w:line="240" w:lineRule="auto"/>
        <w:ind w:left="357" w:hanging="357"/>
        <w:jc w:val="both"/>
        <w:rPr>
          <w:rFonts w:ascii="Garamond" w:eastAsia="Times New Roman" w:hAnsi="Garamond" w:cs="Arial"/>
          <w:sz w:val="24"/>
          <w:szCs w:val="24"/>
          <w:lang w:eastAsia="hu-HU"/>
        </w:rPr>
      </w:pPr>
      <w:r w:rsidRPr="000B50FB">
        <w:rPr>
          <w:rFonts w:ascii="Garamond" w:eastAsia="Times New Roman" w:hAnsi="Garamond" w:cs="Arial"/>
          <w:sz w:val="24"/>
          <w:szCs w:val="24"/>
          <w:lang w:eastAsia="hu-HU"/>
        </w:rPr>
        <w:t>Tudatában vagyunk annak, hogy közös ajánlat esetén a közösen ajánlatot tevők személye nem változhat sem a közbeszerzési eljárás, sem az annak alapján megkötött szerződés teljesítése során. Annak is tudatában vagyunk, hogy a közös ajánlattevők egyetemlegesen felelősek mind a közbeszerzési eljárás, mind az annak eredményeként megkötött szerződés teljesítése során.</w:t>
      </w:r>
    </w:p>
    <w:p w14:paraId="7115A1E9" w14:textId="77777777" w:rsidR="00041E1A" w:rsidRPr="000B50FB" w:rsidRDefault="00041E1A" w:rsidP="00041E1A">
      <w:pPr>
        <w:pStyle w:val="Listaszerbekezds"/>
        <w:rPr>
          <w:rFonts w:ascii="Garamond" w:hAnsi="Garamond"/>
          <w:sz w:val="24"/>
          <w:szCs w:val="24"/>
        </w:rPr>
      </w:pPr>
    </w:p>
    <w:p w14:paraId="65F16213" w14:textId="77777777" w:rsidR="00676AD2" w:rsidRPr="000B50FB" w:rsidRDefault="00041E1A" w:rsidP="00041E1A">
      <w:pPr>
        <w:widowControl w:val="0"/>
        <w:numPr>
          <w:ilvl w:val="0"/>
          <w:numId w:val="21"/>
        </w:numPr>
        <w:tabs>
          <w:tab w:val="left" w:pos="360"/>
          <w:tab w:val="left" w:pos="426"/>
        </w:tabs>
        <w:suppressAutoHyphens/>
        <w:autoSpaceDE w:val="0"/>
        <w:autoSpaceDN w:val="0"/>
        <w:spacing w:after="0" w:line="240" w:lineRule="auto"/>
        <w:ind w:left="357" w:hanging="357"/>
        <w:jc w:val="both"/>
        <w:rPr>
          <w:rFonts w:ascii="Garamond" w:eastAsia="Times New Roman" w:hAnsi="Garamond" w:cs="Arial"/>
          <w:sz w:val="24"/>
          <w:szCs w:val="24"/>
          <w:lang w:eastAsia="hu-HU"/>
        </w:rPr>
      </w:pPr>
      <w:r w:rsidRPr="000B50FB">
        <w:rPr>
          <w:rFonts w:ascii="Garamond" w:eastAsia="Times New Roman" w:hAnsi="Garamond" w:cs="Arial"/>
          <w:sz w:val="24"/>
          <w:szCs w:val="24"/>
          <w:lang w:eastAsia="hu-HU"/>
        </w:rPr>
        <w:t>Tudomásul vesszük, hogy amennyiben, mint nyertes ajánlattevők szerződést kötünk, kötelesek vagyunk az alkalmasság igazolásához bemutatott szakembereket a teljesítésbe bevonni, figyelemmel a Kbt. 138. § (2) bekezdésére.</w:t>
      </w:r>
    </w:p>
    <w:p w14:paraId="784C6B9C" w14:textId="77777777" w:rsidR="00041E1A" w:rsidRPr="000B50FB" w:rsidRDefault="00041E1A" w:rsidP="00041E1A">
      <w:pPr>
        <w:widowControl w:val="0"/>
        <w:tabs>
          <w:tab w:val="left" w:pos="360"/>
          <w:tab w:val="left" w:pos="426"/>
        </w:tabs>
        <w:suppressAutoHyphens/>
        <w:autoSpaceDE w:val="0"/>
        <w:autoSpaceDN w:val="0"/>
        <w:spacing w:after="0" w:line="240" w:lineRule="auto"/>
        <w:ind w:left="357"/>
        <w:jc w:val="both"/>
        <w:rPr>
          <w:rFonts w:ascii="Garamond" w:eastAsia="Times New Roman" w:hAnsi="Garamond" w:cs="Arial"/>
          <w:sz w:val="24"/>
          <w:szCs w:val="24"/>
          <w:lang w:eastAsia="hu-HU"/>
        </w:rPr>
      </w:pPr>
    </w:p>
    <w:p w14:paraId="26C9316A" w14:textId="77777777" w:rsidR="00676AD2" w:rsidRPr="000B50FB" w:rsidRDefault="00676AD2" w:rsidP="00676AD2">
      <w:pPr>
        <w:widowControl w:val="0"/>
        <w:autoSpaceDE w:val="0"/>
        <w:autoSpaceDN w:val="0"/>
        <w:spacing w:after="0" w:line="240" w:lineRule="auto"/>
        <w:rPr>
          <w:rFonts w:ascii="Garamond" w:eastAsia="Times New Roman" w:hAnsi="Garamond" w:cs="Arial"/>
          <w:sz w:val="24"/>
          <w:szCs w:val="24"/>
          <w:lang w:eastAsia="hu-HU"/>
        </w:rPr>
      </w:pPr>
      <w:r w:rsidRPr="000B50FB">
        <w:rPr>
          <w:rFonts w:ascii="Garamond" w:eastAsia="Times New Roman" w:hAnsi="Garamond" w:cs="Arial"/>
          <w:sz w:val="24"/>
          <w:szCs w:val="24"/>
          <w:lang w:eastAsia="hu-HU"/>
        </w:rPr>
        <w:t>Kelt:</w:t>
      </w:r>
    </w:p>
    <w:p w14:paraId="0F797F29" w14:textId="77777777" w:rsidR="00676AD2" w:rsidRPr="000B50FB" w:rsidRDefault="00676AD2" w:rsidP="00676AD2">
      <w:pPr>
        <w:widowControl w:val="0"/>
        <w:autoSpaceDE w:val="0"/>
        <w:autoSpaceDN w:val="0"/>
        <w:spacing w:after="0" w:line="240" w:lineRule="auto"/>
        <w:rPr>
          <w:rFonts w:ascii="Garamond" w:eastAsia="Times New Roman" w:hAnsi="Garamond" w:cs="Arial"/>
          <w:sz w:val="24"/>
          <w:szCs w:val="24"/>
          <w:lang w:eastAsia="hu-HU"/>
        </w:rPr>
      </w:pPr>
    </w:p>
    <w:p w14:paraId="430FFE98" w14:textId="77777777" w:rsidR="00676AD2" w:rsidRPr="000B50FB" w:rsidRDefault="00676AD2" w:rsidP="00676AD2">
      <w:pPr>
        <w:tabs>
          <w:tab w:val="center" w:pos="7371"/>
        </w:tabs>
        <w:spacing w:after="0" w:line="240" w:lineRule="auto"/>
        <w:jc w:val="both"/>
        <w:rPr>
          <w:rFonts w:ascii="Garamond" w:eastAsia="Times New Roman" w:hAnsi="Garamond" w:cs="Times New Roman"/>
          <w:sz w:val="24"/>
          <w:szCs w:val="24"/>
          <w:lang w:eastAsia="hu-HU"/>
        </w:rPr>
      </w:pPr>
      <w:r w:rsidRPr="000B50FB">
        <w:rPr>
          <w:rFonts w:ascii="Garamond" w:eastAsia="Times New Roman" w:hAnsi="Garamond" w:cs="Times New Roman"/>
          <w:sz w:val="24"/>
          <w:szCs w:val="24"/>
          <w:lang w:eastAsia="hu-HU"/>
        </w:rPr>
        <w:tab/>
        <w:t>……………………………….</w:t>
      </w:r>
    </w:p>
    <w:p w14:paraId="57A6D79F" w14:textId="77777777" w:rsidR="00676AD2" w:rsidRPr="000B50FB" w:rsidRDefault="00676AD2" w:rsidP="00676AD2">
      <w:pPr>
        <w:tabs>
          <w:tab w:val="center" w:pos="7371"/>
        </w:tabs>
        <w:spacing w:after="0" w:line="240" w:lineRule="auto"/>
        <w:jc w:val="both"/>
        <w:rPr>
          <w:rFonts w:ascii="Garamond" w:eastAsia="Times New Roman" w:hAnsi="Garamond" w:cs="Times New Roman"/>
          <w:bCs/>
          <w:sz w:val="24"/>
          <w:szCs w:val="24"/>
          <w:lang w:eastAsia="hu-HU"/>
        </w:rPr>
      </w:pPr>
      <w:r w:rsidRPr="000B50FB">
        <w:rPr>
          <w:rFonts w:ascii="Garamond" w:eastAsia="Times New Roman" w:hAnsi="Garamond" w:cs="Times New Roman"/>
          <w:b/>
          <w:bCs/>
          <w:sz w:val="24"/>
          <w:szCs w:val="24"/>
          <w:lang w:eastAsia="hu-HU"/>
        </w:rPr>
        <w:tab/>
      </w:r>
      <w:proofErr w:type="gramStart"/>
      <w:r w:rsidRPr="000B50FB">
        <w:rPr>
          <w:rFonts w:ascii="Garamond" w:eastAsia="Times New Roman" w:hAnsi="Garamond" w:cs="Times New Roman"/>
          <w:bCs/>
          <w:sz w:val="24"/>
          <w:szCs w:val="24"/>
          <w:lang w:eastAsia="hu-HU"/>
        </w:rPr>
        <w:t>cégszerű</w:t>
      </w:r>
      <w:proofErr w:type="gramEnd"/>
      <w:r w:rsidRPr="000B50FB">
        <w:rPr>
          <w:rFonts w:ascii="Garamond" w:eastAsia="Times New Roman" w:hAnsi="Garamond" w:cs="Times New Roman"/>
          <w:bCs/>
          <w:sz w:val="24"/>
          <w:szCs w:val="24"/>
          <w:lang w:eastAsia="hu-HU"/>
        </w:rPr>
        <w:t xml:space="preserve"> aláírás</w:t>
      </w:r>
    </w:p>
    <w:p w14:paraId="36AAD6C3" w14:textId="77777777" w:rsidR="005E2ACD" w:rsidRPr="000B50FB" w:rsidRDefault="005E2ACD">
      <w:pPr>
        <w:rPr>
          <w:rFonts w:ascii="Garamond" w:eastAsia="Times New Roman" w:hAnsi="Garamond" w:cs="Times New Roman"/>
          <w:bCs/>
          <w:sz w:val="24"/>
          <w:szCs w:val="24"/>
          <w:lang w:eastAsia="hu-HU"/>
        </w:rPr>
      </w:pPr>
      <w:r w:rsidRPr="000B50FB">
        <w:rPr>
          <w:rFonts w:ascii="Garamond" w:eastAsia="Times New Roman" w:hAnsi="Garamond" w:cs="Times New Roman"/>
          <w:bCs/>
          <w:sz w:val="24"/>
          <w:szCs w:val="24"/>
          <w:lang w:eastAsia="hu-HU"/>
        </w:rPr>
        <w:br w:type="page"/>
      </w:r>
    </w:p>
    <w:p w14:paraId="52FDD52C" w14:textId="77777777" w:rsidR="00676AD2" w:rsidRPr="000B50FB" w:rsidRDefault="00624A20" w:rsidP="00676AD2">
      <w:pPr>
        <w:autoSpaceDN w:val="0"/>
        <w:spacing w:after="0" w:line="240" w:lineRule="auto"/>
        <w:jc w:val="right"/>
        <w:rPr>
          <w:rFonts w:ascii="Garamond" w:eastAsia="Times New Roman" w:hAnsi="Garamond" w:cs="Times New Roman"/>
          <w:bCs/>
          <w:i/>
          <w:sz w:val="24"/>
          <w:szCs w:val="24"/>
          <w:lang w:eastAsia="hu-HU"/>
        </w:rPr>
      </w:pPr>
      <w:r w:rsidRPr="000B50FB">
        <w:rPr>
          <w:rFonts w:ascii="Garamond" w:eastAsia="Times New Roman" w:hAnsi="Garamond" w:cs="Times New Roman"/>
          <w:bCs/>
          <w:i/>
          <w:sz w:val="24"/>
          <w:szCs w:val="24"/>
          <w:lang w:eastAsia="hu-HU"/>
        </w:rPr>
        <w:lastRenderedPageBreak/>
        <w:t>6</w:t>
      </w:r>
      <w:r w:rsidR="00676AD2" w:rsidRPr="000B50FB">
        <w:rPr>
          <w:rFonts w:ascii="Garamond" w:eastAsia="Times New Roman" w:hAnsi="Garamond" w:cs="Times New Roman"/>
          <w:bCs/>
          <w:i/>
          <w:sz w:val="24"/>
          <w:szCs w:val="24"/>
          <w:lang w:eastAsia="hu-HU"/>
        </w:rPr>
        <w:t>. számú melléklet</w:t>
      </w:r>
    </w:p>
    <w:p w14:paraId="6EE7ED1F" w14:textId="77777777" w:rsidR="00040C21" w:rsidRPr="000B50FB" w:rsidRDefault="00040C21" w:rsidP="00676AD2">
      <w:pPr>
        <w:widowControl w:val="0"/>
        <w:autoSpaceDE w:val="0"/>
        <w:autoSpaceDN w:val="0"/>
        <w:spacing w:after="0" w:line="240" w:lineRule="auto"/>
        <w:jc w:val="center"/>
        <w:rPr>
          <w:rFonts w:ascii="Garamond" w:eastAsia="Times New Roman" w:hAnsi="Garamond" w:cs="Arial"/>
          <w:b/>
          <w:smallCaps/>
          <w:sz w:val="24"/>
          <w:szCs w:val="24"/>
          <w:lang w:eastAsia="hu-HU"/>
        </w:rPr>
      </w:pPr>
    </w:p>
    <w:p w14:paraId="5280ACEE"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smallCaps/>
          <w:sz w:val="24"/>
          <w:szCs w:val="24"/>
          <w:lang w:eastAsia="hu-HU"/>
        </w:rPr>
      </w:pPr>
      <w:r w:rsidRPr="000B50FB">
        <w:rPr>
          <w:rFonts w:ascii="Garamond" w:eastAsia="Times New Roman" w:hAnsi="Garamond" w:cs="Arial"/>
          <w:b/>
          <w:smallCaps/>
          <w:sz w:val="24"/>
          <w:szCs w:val="24"/>
          <w:lang w:eastAsia="hu-HU"/>
        </w:rPr>
        <w:t>Nyilatkozat</w:t>
      </w:r>
      <w:r w:rsidR="00A37B2C" w:rsidRPr="000B50FB">
        <w:rPr>
          <w:rStyle w:val="Lbjegyzet-hivatkozs"/>
          <w:rFonts w:ascii="Garamond" w:eastAsia="Times New Roman" w:hAnsi="Garamond" w:cs="Arial"/>
          <w:b/>
          <w:smallCaps/>
          <w:sz w:val="24"/>
          <w:szCs w:val="24"/>
          <w:lang w:eastAsia="hu-HU"/>
        </w:rPr>
        <w:footnoteReference w:id="44"/>
      </w:r>
    </w:p>
    <w:p w14:paraId="2D770B3E"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smallCaps/>
          <w:sz w:val="24"/>
          <w:szCs w:val="24"/>
          <w:lang w:eastAsia="hu-HU"/>
        </w:rPr>
      </w:pPr>
    </w:p>
    <w:p w14:paraId="4AF708C3"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spacing w:val="40"/>
          <w:sz w:val="24"/>
          <w:szCs w:val="24"/>
          <w:lang w:eastAsia="hu-HU"/>
        </w:rPr>
      </w:pPr>
      <w:proofErr w:type="gramStart"/>
      <w:r w:rsidRPr="000B50FB">
        <w:rPr>
          <w:rFonts w:ascii="Garamond" w:eastAsia="Times New Roman" w:hAnsi="Garamond" w:cs="Arial"/>
          <w:b/>
          <w:spacing w:val="40"/>
          <w:sz w:val="24"/>
          <w:szCs w:val="24"/>
          <w:lang w:eastAsia="hu-HU"/>
        </w:rPr>
        <w:t>a</w:t>
      </w:r>
      <w:proofErr w:type="gramEnd"/>
      <w:r w:rsidRPr="000B50FB">
        <w:rPr>
          <w:rFonts w:ascii="Garamond" w:eastAsia="Times New Roman" w:hAnsi="Garamond" w:cs="Arial"/>
          <w:b/>
          <w:spacing w:val="40"/>
          <w:sz w:val="24"/>
          <w:szCs w:val="24"/>
          <w:lang w:eastAsia="hu-HU"/>
        </w:rPr>
        <w:t xml:space="preserve"> Kbt. </w:t>
      </w:r>
      <w:r w:rsidR="009069BA" w:rsidRPr="000B50FB">
        <w:rPr>
          <w:rFonts w:ascii="Garamond" w:eastAsia="Times New Roman" w:hAnsi="Garamond" w:cs="Arial"/>
          <w:b/>
          <w:spacing w:val="40"/>
          <w:sz w:val="24"/>
          <w:szCs w:val="24"/>
          <w:lang w:eastAsia="hu-HU"/>
        </w:rPr>
        <w:t>62</w:t>
      </w:r>
      <w:r w:rsidR="00925B61" w:rsidRPr="000B50FB">
        <w:rPr>
          <w:rFonts w:ascii="Garamond" w:eastAsia="Times New Roman" w:hAnsi="Garamond" w:cs="Arial"/>
          <w:b/>
          <w:spacing w:val="40"/>
          <w:sz w:val="24"/>
          <w:szCs w:val="24"/>
          <w:lang w:eastAsia="hu-HU"/>
        </w:rPr>
        <w:t>. § (1) bekezdésének a), d), e), f</w:t>
      </w:r>
      <w:r w:rsidR="00AC63C1" w:rsidRPr="000B50FB">
        <w:rPr>
          <w:rFonts w:ascii="Garamond" w:eastAsia="Times New Roman" w:hAnsi="Garamond" w:cs="Arial"/>
          <w:b/>
          <w:spacing w:val="40"/>
          <w:sz w:val="24"/>
          <w:szCs w:val="24"/>
          <w:lang w:eastAsia="hu-HU"/>
        </w:rPr>
        <w:t xml:space="preserve">) pontjai és </w:t>
      </w:r>
      <w:r w:rsidRPr="000B50FB">
        <w:rPr>
          <w:rFonts w:ascii="Garamond" w:eastAsia="Times New Roman" w:hAnsi="Garamond" w:cs="Arial"/>
          <w:b/>
          <w:spacing w:val="40"/>
          <w:sz w:val="24"/>
          <w:szCs w:val="24"/>
          <w:lang w:eastAsia="hu-HU"/>
        </w:rPr>
        <w:t xml:space="preserve">a Kbt. </w:t>
      </w:r>
      <w:r w:rsidR="009069BA" w:rsidRPr="000B50FB">
        <w:rPr>
          <w:rFonts w:ascii="Garamond" w:eastAsia="Times New Roman" w:hAnsi="Garamond" w:cs="Arial"/>
          <w:b/>
          <w:spacing w:val="40"/>
          <w:sz w:val="24"/>
          <w:szCs w:val="24"/>
          <w:lang w:eastAsia="hu-HU"/>
        </w:rPr>
        <w:t>62</w:t>
      </w:r>
      <w:r w:rsidRPr="000B50FB">
        <w:rPr>
          <w:rFonts w:ascii="Garamond" w:eastAsia="Times New Roman" w:hAnsi="Garamond" w:cs="Arial"/>
          <w:b/>
          <w:spacing w:val="40"/>
          <w:sz w:val="24"/>
          <w:szCs w:val="24"/>
          <w:lang w:eastAsia="hu-HU"/>
        </w:rPr>
        <w:t>. § (2) bekezdése tekintetében</w:t>
      </w:r>
    </w:p>
    <w:p w14:paraId="0218065F" w14:textId="77777777" w:rsidR="00676AD2" w:rsidRPr="000B50FB" w:rsidRDefault="00676AD2" w:rsidP="00676AD2">
      <w:pPr>
        <w:widowControl w:val="0"/>
        <w:autoSpaceDE w:val="0"/>
        <w:autoSpaceDN w:val="0"/>
        <w:spacing w:after="0" w:line="240" w:lineRule="auto"/>
        <w:rPr>
          <w:rFonts w:ascii="Garamond" w:eastAsia="Times New Roman" w:hAnsi="Garamond" w:cs="Arial"/>
          <w:sz w:val="24"/>
          <w:szCs w:val="24"/>
          <w:lang w:eastAsia="hu-HU"/>
        </w:rPr>
      </w:pPr>
    </w:p>
    <w:p w14:paraId="6EB922B5"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sz w:val="24"/>
          <w:szCs w:val="24"/>
          <w:lang w:eastAsia="hu-HU"/>
        </w:rPr>
      </w:pPr>
      <w:r w:rsidRPr="000B50FB">
        <w:rPr>
          <w:rFonts w:ascii="Garamond" w:eastAsia="Times New Roman" w:hAnsi="Garamond" w:cs="Arial"/>
          <w:b/>
          <w:sz w:val="24"/>
          <w:szCs w:val="24"/>
          <w:lang w:eastAsia="hu-HU"/>
        </w:rPr>
        <w:t>„</w:t>
      </w:r>
      <w:r w:rsidR="00040C21" w:rsidRPr="000B50FB">
        <w:rPr>
          <w:rFonts w:ascii="Garamond" w:eastAsia="Times New Roman" w:hAnsi="Garamond" w:cs="Arial"/>
          <w:b/>
          <w:bCs/>
          <w:sz w:val="24"/>
          <w:szCs w:val="24"/>
          <w:lang w:eastAsia="hu-HU"/>
        </w:rPr>
        <w:t>Vállalkozási szerződés az 1527/2016. (IX. 29.) Korm. határozat szerinti infrastruktúra-fejlesztés tervezési és kivitelezési munkáira - Testnevelési Egyetem Továbbképző központ, Velence.</w:t>
      </w:r>
      <w:r w:rsidRPr="000B50FB">
        <w:rPr>
          <w:rFonts w:ascii="Garamond" w:eastAsia="Times New Roman" w:hAnsi="Garamond" w:cs="Arial"/>
          <w:b/>
          <w:sz w:val="24"/>
          <w:szCs w:val="24"/>
          <w:lang w:eastAsia="hu-HU"/>
        </w:rPr>
        <w:t>”</w:t>
      </w:r>
    </w:p>
    <w:p w14:paraId="4F755C70" w14:textId="77777777" w:rsidR="00676AD2" w:rsidRPr="000B50FB" w:rsidRDefault="00676AD2" w:rsidP="00676AD2">
      <w:pPr>
        <w:widowControl w:val="0"/>
        <w:autoSpaceDE w:val="0"/>
        <w:autoSpaceDN w:val="0"/>
        <w:spacing w:after="0" w:line="240" w:lineRule="auto"/>
        <w:jc w:val="center"/>
        <w:rPr>
          <w:rFonts w:ascii="Garamond" w:eastAsia="Times New Roman" w:hAnsi="Garamond" w:cs="Times New Roman"/>
          <w:b/>
          <w:color w:val="000000"/>
          <w:sz w:val="24"/>
          <w:szCs w:val="24"/>
          <w:lang w:eastAsia="hu-HU"/>
        </w:rPr>
      </w:pPr>
    </w:p>
    <w:p w14:paraId="646807A2"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sz w:val="24"/>
          <w:szCs w:val="24"/>
          <w:lang w:eastAsia="hu-HU"/>
        </w:rPr>
      </w:pPr>
    </w:p>
    <w:p w14:paraId="05F9AE9E"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sz w:val="24"/>
          <w:szCs w:val="24"/>
          <w:lang w:eastAsia="hu-HU"/>
        </w:rPr>
      </w:pPr>
      <w:proofErr w:type="gramStart"/>
      <w:r w:rsidRPr="000B50FB">
        <w:rPr>
          <w:rFonts w:ascii="Garamond" w:eastAsia="Times New Roman" w:hAnsi="Garamond" w:cs="Arial"/>
          <w:sz w:val="24"/>
          <w:szCs w:val="24"/>
          <w:lang w:eastAsia="hu-HU"/>
        </w:rPr>
        <w:t>Alulírott …</w:t>
      </w:r>
      <w:proofErr w:type="gramEnd"/>
      <w:r w:rsidRPr="000B50FB">
        <w:rPr>
          <w:rFonts w:ascii="Garamond" w:eastAsia="Times New Roman" w:hAnsi="Garamond" w:cs="Arial"/>
          <w:sz w:val="24"/>
          <w:szCs w:val="24"/>
          <w:lang w:eastAsia="hu-HU"/>
        </w:rPr>
        <w:t>………………….. társaság (ajánlattevő), melyet képvisel: ……………………………</w:t>
      </w:r>
    </w:p>
    <w:p w14:paraId="56AC91EE"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sz w:val="24"/>
          <w:szCs w:val="24"/>
          <w:lang w:eastAsia="hu-HU"/>
        </w:rPr>
      </w:pPr>
    </w:p>
    <w:p w14:paraId="35672995"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sz w:val="24"/>
          <w:szCs w:val="24"/>
          <w:lang w:eastAsia="hu-HU"/>
        </w:rPr>
      </w:pPr>
      <w:proofErr w:type="gramStart"/>
      <w:r w:rsidRPr="000B50FB">
        <w:rPr>
          <w:rFonts w:ascii="Garamond" w:eastAsia="Times New Roman" w:hAnsi="Garamond" w:cs="Arial"/>
          <w:b/>
          <w:spacing w:val="40"/>
          <w:sz w:val="24"/>
          <w:szCs w:val="24"/>
          <w:lang w:eastAsia="hu-HU"/>
        </w:rPr>
        <w:t>az</w:t>
      </w:r>
      <w:proofErr w:type="gramEnd"/>
      <w:r w:rsidRPr="000B50FB">
        <w:rPr>
          <w:rFonts w:ascii="Garamond" w:eastAsia="Times New Roman" w:hAnsi="Garamond" w:cs="Arial"/>
          <w:b/>
          <w:spacing w:val="40"/>
          <w:sz w:val="24"/>
          <w:szCs w:val="24"/>
          <w:lang w:eastAsia="hu-HU"/>
        </w:rPr>
        <w:t xml:space="preserve"> alábbi nyilatkozatot tesszük</w:t>
      </w:r>
      <w:r w:rsidRPr="000B50FB">
        <w:rPr>
          <w:rFonts w:ascii="Garamond" w:eastAsia="Times New Roman" w:hAnsi="Garamond" w:cs="Arial"/>
          <w:b/>
          <w:sz w:val="24"/>
          <w:szCs w:val="24"/>
          <w:lang w:eastAsia="hu-HU"/>
        </w:rPr>
        <w:t>:</w:t>
      </w:r>
    </w:p>
    <w:p w14:paraId="51B315F7" w14:textId="77777777" w:rsidR="00676AD2" w:rsidRPr="000B50FB" w:rsidRDefault="00676AD2" w:rsidP="00676AD2">
      <w:pPr>
        <w:widowControl w:val="0"/>
        <w:autoSpaceDE w:val="0"/>
        <w:autoSpaceDN w:val="0"/>
        <w:spacing w:after="0" w:line="240" w:lineRule="auto"/>
        <w:rPr>
          <w:rFonts w:ascii="Garamond" w:eastAsia="Times New Roman" w:hAnsi="Garamond" w:cs="Arial"/>
          <w:sz w:val="24"/>
          <w:szCs w:val="24"/>
          <w:lang w:eastAsia="hu-HU"/>
        </w:rPr>
      </w:pPr>
    </w:p>
    <w:p w14:paraId="5E5E8097" w14:textId="77777777" w:rsidR="00676AD2" w:rsidRPr="000B50FB" w:rsidRDefault="00676AD2" w:rsidP="00676AD2">
      <w:pPr>
        <w:widowControl w:val="0"/>
        <w:autoSpaceDE w:val="0"/>
        <w:autoSpaceDN w:val="0"/>
        <w:spacing w:after="0" w:line="240" w:lineRule="auto"/>
        <w:jc w:val="both"/>
        <w:rPr>
          <w:rFonts w:ascii="Garamond" w:eastAsia="Times New Roman" w:hAnsi="Garamond" w:cs="Arial"/>
          <w:sz w:val="24"/>
          <w:szCs w:val="24"/>
          <w:lang w:eastAsia="hu-HU"/>
        </w:rPr>
      </w:pPr>
      <w:r w:rsidRPr="000B50FB">
        <w:rPr>
          <w:rFonts w:ascii="Garamond" w:eastAsia="Times New Roman" w:hAnsi="Garamond" w:cs="Arial"/>
          <w:sz w:val="24"/>
          <w:szCs w:val="24"/>
          <w:lang w:eastAsia="hu-HU"/>
        </w:rPr>
        <w:t xml:space="preserve">Nem állnak fenn velünk szemben </w:t>
      </w:r>
      <w:r w:rsidR="005C0CC2" w:rsidRPr="000B50FB">
        <w:rPr>
          <w:rFonts w:ascii="Garamond" w:eastAsia="Times New Roman" w:hAnsi="Garamond" w:cs="Arial"/>
          <w:sz w:val="24"/>
          <w:szCs w:val="24"/>
          <w:lang w:eastAsia="hu-HU"/>
        </w:rPr>
        <w:t>a Kbt. 62. § (1)</w:t>
      </w:r>
      <w:r w:rsidR="004E6DD6" w:rsidRPr="000B50FB">
        <w:rPr>
          <w:rFonts w:ascii="Garamond" w:eastAsia="Times New Roman" w:hAnsi="Garamond" w:cs="Arial"/>
          <w:sz w:val="24"/>
          <w:szCs w:val="24"/>
          <w:lang w:eastAsia="hu-HU"/>
        </w:rPr>
        <w:t xml:space="preserve"> bekezdés a)</w:t>
      </w:r>
      <w:r w:rsidR="004E6DD6" w:rsidRPr="000B50FB">
        <w:rPr>
          <w:rStyle w:val="Lbjegyzet-hivatkozs"/>
          <w:rFonts w:ascii="Garamond" w:eastAsia="Times New Roman" w:hAnsi="Garamond" w:cs="Arial"/>
          <w:sz w:val="24"/>
          <w:szCs w:val="24"/>
          <w:lang w:eastAsia="hu-HU"/>
        </w:rPr>
        <w:footnoteReference w:id="45"/>
      </w:r>
      <w:r w:rsidR="004E6DD6" w:rsidRPr="000B50FB">
        <w:rPr>
          <w:rFonts w:ascii="Garamond" w:eastAsia="Times New Roman" w:hAnsi="Garamond" w:cs="Arial"/>
          <w:sz w:val="24"/>
          <w:szCs w:val="24"/>
          <w:lang w:eastAsia="hu-HU"/>
        </w:rPr>
        <w:t>, d)</w:t>
      </w:r>
      <w:r w:rsidR="00BF4F23" w:rsidRPr="000B50FB">
        <w:rPr>
          <w:rStyle w:val="Lbjegyzet-hivatkozs"/>
          <w:rFonts w:ascii="Garamond" w:eastAsia="Times New Roman" w:hAnsi="Garamond" w:cs="Arial"/>
          <w:sz w:val="24"/>
          <w:szCs w:val="24"/>
          <w:lang w:eastAsia="hu-HU"/>
        </w:rPr>
        <w:footnoteReference w:id="46"/>
      </w:r>
      <w:r w:rsidR="004E6DD6" w:rsidRPr="000B50FB">
        <w:rPr>
          <w:rFonts w:ascii="Garamond" w:eastAsia="Times New Roman" w:hAnsi="Garamond" w:cs="Arial"/>
          <w:sz w:val="24"/>
          <w:szCs w:val="24"/>
          <w:lang w:eastAsia="hu-HU"/>
        </w:rPr>
        <w:t>, e)</w:t>
      </w:r>
      <w:r w:rsidR="004E6DD6" w:rsidRPr="000B50FB">
        <w:rPr>
          <w:rStyle w:val="Lbjegyzet-hivatkozs"/>
          <w:rFonts w:ascii="Garamond" w:eastAsia="Times New Roman" w:hAnsi="Garamond" w:cs="Arial"/>
          <w:sz w:val="24"/>
          <w:szCs w:val="24"/>
          <w:lang w:eastAsia="hu-HU"/>
        </w:rPr>
        <w:footnoteReference w:id="47"/>
      </w:r>
      <w:r w:rsidR="004E6DD6" w:rsidRPr="000B50FB">
        <w:rPr>
          <w:rFonts w:ascii="Garamond" w:eastAsia="Times New Roman" w:hAnsi="Garamond" w:cs="Arial"/>
          <w:sz w:val="24"/>
          <w:szCs w:val="24"/>
          <w:lang w:eastAsia="hu-HU"/>
        </w:rPr>
        <w:t>, f)</w:t>
      </w:r>
      <w:r w:rsidR="00AA1F54" w:rsidRPr="000B50FB">
        <w:rPr>
          <w:rStyle w:val="Lbjegyzet-hivatkozs"/>
          <w:rFonts w:ascii="Garamond" w:eastAsia="Times New Roman" w:hAnsi="Garamond" w:cs="Arial"/>
          <w:sz w:val="24"/>
          <w:szCs w:val="24"/>
          <w:lang w:eastAsia="hu-HU"/>
        </w:rPr>
        <w:footnoteReference w:id="48"/>
      </w:r>
      <w:r w:rsidR="004E6DD6" w:rsidRPr="000B50FB">
        <w:rPr>
          <w:rFonts w:ascii="Garamond" w:eastAsia="Times New Roman" w:hAnsi="Garamond" w:cs="Arial"/>
          <w:sz w:val="24"/>
          <w:szCs w:val="24"/>
          <w:lang w:eastAsia="hu-HU"/>
        </w:rPr>
        <w:t xml:space="preserve"> </w:t>
      </w:r>
      <w:r w:rsidR="00925B61" w:rsidRPr="000B50FB">
        <w:rPr>
          <w:rFonts w:ascii="Garamond" w:eastAsia="Times New Roman" w:hAnsi="Garamond" w:cs="Arial"/>
          <w:sz w:val="24"/>
          <w:szCs w:val="24"/>
          <w:lang w:eastAsia="hu-HU"/>
        </w:rPr>
        <w:t xml:space="preserve">pontjaiban </w:t>
      </w:r>
      <w:r w:rsidR="004E6DD6" w:rsidRPr="000B50FB">
        <w:rPr>
          <w:rFonts w:ascii="Garamond" w:eastAsia="Times New Roman" w:hAnsi="Garamond" w:cs="Arial"/>
          <w:sz w:val="24"/>
          <w:szCs w:val="24"/>
          <w:lang w:eastAsia="hu-HU"/>
        </w:rPr>
        <w:t xml:space="preserve">és </w:t>
      </w:r>
      <w:r w:rsidR="005C0CC2" w:rsidRPr="000B50FB">
        <w:rPr>
          <w:rFonts w:ascii="Garamond" w:eastAsia="Times New Roman" w:hAnsi="Garamond" w:cs="Arial"/>
          <w:sz w:val="24"/>
          <w:szCs w:val="24"/>
          <w:lang w:eastAsia="hu-HU"/>
        </w:rPr>
        <w:t>(2)</w:t>
      </w:r>
      <w:r w:rsidR="00BB43DA" w:rsidRPr="000B50FB">
        <w:rPr>
          <w:rStyle w:val="Lbjegyzet-hivatkozs"/>
          <w:rFonts w:ascii="Garamond" w:eastAsia="Times New Roman" w:hAnsi="Garamond" w:cs="Arial"/>
          <w:sz w:val="24"/>
          <w:szCs w:val="24"/>
          <w:lang w:eastAsia="hu-HU"/>
        </w:rPr>
        <w:footnoteReference w:id="49"/>
      </w:r>
      <w:r w:rsidR="005C0CC2" w:rsidRPr="000B50FB">
        <w:rPr>
          <w:rFonts w:ascii="Garamond" w:eastAsia="Times New Roman" w:hAnsi="Garamond" w:cs="Arial"/>
          <w:sz w:val="24"/>
          <w:szCs w:val="24"/>
          <w:lang w:eastAsia="hu-HU"/>
        </w:rPr>
        <w:t xml:space="preserve"> bekezdés</w:t>
      </w:r>
      <w:r w:rsidR="00925B61" w:rsidRPr="000B50FB">
        <w:rPr>
          <w:rFonts w:ascii="Garamond" w:eastAsia="Times New Roman" w:hAnsi="Garamond" w:cs="Arial"/>
          <w:sz w:val="24"/>
          <w:szCs w:val="24"/>
          <w:lang w:eastAsia="hu-HU"/>
        </w:rPr>
        <w:t>é</w:t>
      </w:r>
      <w:r w:rsidR="005C0CC2" w:rsidRPr="000B50FB">
        <w:rPr>
          <w:rFonts w:ascii="Garamond" w:eastAsia="Times New Roman" w:hAnsi="Garamond" w:cs="Arial"/>
          <w:sz w:val="24"/>
          <w:szCs w:val="24"/>
          <w:lang w:eastAsia="hu-HU"/>
        </w:rPr>
        <w:t>ben foglalt kizáró okok.</w:t>
      </w:r>
    </w:p>
    <w:p w14:paraId="6A781538" w14:textId="77777777" w:rsidR="006D4C8B" w:rsidRPr="000B50FB" w:rsidRDefault="006D4C8B" w:rsidP="00676AD2">
      <w:pPr>
        <w:widowControl w:val="0"/>
        <w:autoSpaceDE w:val="0"/>
        <w:autoSpaceDN w:val="0"/>
        <w:spacing w:after="0" w:line="240" w:lineRule="auto"/>
        <w:rPr>
          <w:rFonts w:ascii="Garamond" w:eastAsia="Times New Roman" w:hAnsi="Garamond" w:cs="Arial"/>
          <w:sz w:val="24"/>
          <w:szCs w:val="24"/>
          <w:lang w:eastAsia="hu-HU"/>
        </w:rPr>
      </w:pPr>
    </w:p>
    <w:p w14:paraId="1BD2E28F" w14:textId="77777777" w:rsidR="00676AD2" w:rsidRPr="000B50FB" w:rsidRDefault="00676AD2" w:rsidP="00676AD2">
      <w:pPr>
        <w:widowControl w:val="0"/>
        <w:autoSpaceDE w:val="0"/>
        <w:autoSpaceDN w:val="0"/>
        <w:spacing w:after="0" w:line="240" w:lineRule="auto"/>
        <w:rPr>
          <w:rFonts w:ascii="Garamond" w:eastAsia="Times New Roman" w:hAnsi="Garamond" w:cs="Arial"/>
          <w:sz w:val="24"/>
          <w:szCs w:val="24"/>
          <w:lang w:eastAsia="hu-HU"/>
        </w:rPr>
      </w:pPr>
      <w:r w:rsidRPr="000B50FB">
        <w:rPr>
          <w:rFonts w:ascii="Garamond" w:eastAsia="Times New Roman" w:hAnsi="Garamond" w:cs="Arial"/>
          <w:sz w:val="24"/>
          <w:szCs w:val="24"/>
          <w:lang w:eastAsia="hu-HU"/>
        </w:rPr>
        <w:t>Kelt:</w:t>
      </w:r>
    </w:p>
    <w:p w14:paraId="044A39EE" w14:textId="77777777" w:rsidR="00676AD2" w:rsidRPr="000B50FB" w:rsidRDefault="00676AD2" w:rsidP="00676AD2">
      <w:pPr>
        <w:widowControl w:val="0"/>
        <w:autoSpaceDE w:val="0"/>
        <w:autoSpaceDN w:val="0"/>
        <w:spacing w:after="0" w:line="240" w:lineRule="auto"/>
        <w:rPr>
          <w:rFonts w:ascii="Garamond" w:eastAsia="Times New Roman" w:hAnsi="Garamond" w:cs="Arial"/>
          <w:sz w:val="24"/>
          <w:szCs w:val="24"/>
          <w:lang w:eastAsia="hu-HU"/>
        </w:rPr>
      </w:pPr>
    </w:p>
    <w:p w14:paraId="2E9D18DB" w14:textId="77777777" w:rsidR="00676AD2" w:rsidRPr="000B50FB" w:rsidRDefault="00676AD2" w:rsidP="00676AD2">
      <w:pPr>
        <w:widowControl w:val="0"/>
        <w:autoSpaceDE w:val="0"/>
        <w:autoSpaceDN w:val="0"/>
        <w:spacing w:after="0" w:line="240" w:lineRule="auto"/>
        <w:rPr>
          <w:rFonts w:ascii="Garamond" w:eastAsia="Times New Roman" w:hAnsi="Garamond" w:cs="Arial"/>
          <w:sz w:val="24"/>
          <w:szCs w:val="24"/>
          <w:lang w:eastAsia="hu-HU"/>
        </w:rPr>
      </w:pPr>
    </w:p>
    <w:p w14:paraId="5BCF68A4" w14:textId="77777777" w:rsidR="00676AD2" w:rsidRPr="000B50FB" w:rsidRDefault="00676AD2" w:rsidP="00676AD2">
      <w:pPr>
        <w:tabs>
          <w:tab w:val="center" w:pos="7371"/>
        </w:tabs>
        <w:autoSpaceDN w:val="0"/>
        <w:spacing w:after="0" w:line="240" w:lineRule="auto"/>
        <w:jc w:val="both"/>
        <w:rPr>
          <w:rFonts w:ascii="Garamond" w:eastAsia="Times New Roman" w:hAnsi="Garamond" w:cs="Times New Roman"/>
          <w:sz w:val="24"/>
          <w:szCs w:val="24"/>
          <w:lang w:eastAsia="hu-HU"/>
        </w:rPr>
      </w:pPr>
      <w:r w:rsidRPr="000B50FB">
        <w:rPr>
          <w:rFonts w:ascii="Garamond" w:eastAsia="Times New Roman" w:hAnsi="Garamond" w:cs="Times New Roman"/>
          <w:sz w:val="24"/>
          <w:szCs w:val="24"/>
          <w:lang w:eastAsia="hu-HU"/>
        </w:rPr>
        <w:tab/>
        <w:t>……………………………….</w:t>
      </w:r>
    </w:p>
    <w:p w14:paraId="3EEE48AD" w14:textId="77777777" w:rsidR="00676AD2" w:rsidRPr="000B50FB" w:rsidRDefault="00676AD2" w:rsidP="00676AD2">
      <w:pPr>
        <w:tabs>
          <w:tab w:val="center" w:pos="7371"/>
        </w:tabs>
        <w:autoSpaceDN w:val="0"/>
        <w:spacing w:after="0" w:line="240" w:lineRule="auto"/>
        <w:jc w:val="both"/>
        <w:rPr>
          <w:rFonts w:ascii="Garamond" w:eastAsia="Times New Roman" w:hAnsi="Garamond" w:cs="Times New Roman"/>
          <w:bCs/>
          <w:sz w:val="24"/>
          <w:szCs w:val="24"/>
          <w:lang w:eastAsia="hu-HU"/>
        </w:rPr>
      </w:pPr>
      <w:r w:rsidRPr="000B50FB">
        <w:rPr>
          <w:rFonts w:ascii="Garamond" w:eastAsia="Times New Roman" w:hAnsi="Garamond" w:cs="Times New Roman"/>
          <w:b/>
          <w:bCs/>
          <w:sz w:val="24"/>
          <w:szCs w:val="24"/>
          <w:lang w:eastAsia="hu-HU"/>
        </w:rPr>
        <w:tab/>
      </w:r>
      <w:proofErr w:type="gramStart"/>
      <w:r w:rsidRPr="000B50FB">
        <w:rPr>
          <w:rFonts w:ascii="Garamond" w:eastAsia="Times New Roman" w:hAnsi="Garamond" w:cs="Times New Roman"/>
          <w:bCs/>
          <w:sz w:val="24"/>
          <w:szCs w:val="24"/>
          <w:lang w:eastAsia="hu-HU"/>
        </w:rPr>
        <w:t>cégszerű</w:t>
      </w:r>
      <w:proofErr w:type="gramEnd"/>
      <w:r w:rsidRPr="000B50FB">
        <w:rPr>
          <w:rFonts w:ascii="Garamond" w:eastAsia="Times New Roman" w:hAnsi="Garamond" w:cs="Times New Roman"/>
          <w:bCs/>
          <w:sz w:val="24"/>
          <w:szCs w:val="24"/>
          <w:lang w:eastAsia="hu-HU"/>
        </w:rPr>
        <w:t xml:space="preserve"> aláírás</w:t>
      </w:r>
    </w:p>
    <w:p w14:paraId="5666DA4E" w14:textId="77777777" w:rsidR="00676AD2" w:rsidRPr="000B50FB" w:rsidRDefault="00676AD2" w:rsidP="00040C21">
      <w:pPr>
        <w:autoSpaceDN w:val="0"/>
        <w:spacing w:after="0" w:line="240" w:lineRule="auto"/>
        <w:rPr>
          <w:rFonts w:ascii="Garamond" w:eastAsia="Times New Roman" w:hAnsi="Garamond" w:cs="Times New Roman"/>
          <w:bCs/>
          <w:sz w:val="24"/>
          <w:szCs w:val="24"/>
          <w:lang w:eastAsia="hu-HU"/>
        </w:rPr>
      </w:pPr>
      <w:r w:rsidRPr="000B50FB">
        <w:rPr>
          <w:rFonts w:ascii="Garamond" w:eastAsia="Times New Roman" w:hAnsi="Garamond" w:cs="Times New Roman"/>
          <w:b/>
          <w:bCs/>
          <w:sz w:val="24"/>
          <w:szCs w:val="24"/>
          <w:lang w:eastAsia="hu-HU"/>
        </w:rPr>
        <w:br w:type="page"/>
      </w:r>
    </w:p>
    <w:p w14:paraId="42D1CAC9" w14:textId="77777777" w:rsidR="00676AD2" w:rsidRPr="000B50FB" w:rsidRDefault="00624A20" w:rsidP="00A37B2C">
      <w:pPr>
        <w:widowControl w:val="0"/>
        <w:tabs>
          <w:tab w:val="left" w:pos="751"/>
        </w:tabs>
        <w:autoSpaceDE w:val="0"/>
        <w:autoSpaceDN w:val="0"/>
        <w:spacing w:after="0" w:line="240" w:lineRule="auto"/>
        <w:jc w:val="right"/>
        <w:rPr>
          <w:rFonts w:ascii="Garamond" w:eastAsia="Times New Roman" w:hAnsi="Garamond" w:cs="Arial"/>
          <w:smallCaps/>
          <w:sz w:val="24"/>
          <w:szCs w:val="24"/>
          <w:lang w:eastAsia="hu-HU"/>
        </w:rPr>
      </w:pPr>
      <w:r w:rsidRPr="000B50FB">
        <w:rPr>
          <w:rFonts w:ascii="Garamond" w:eastAsia="Times New Roman" w:hAnsi="Garamond" w:cs="Arial"/>
          <w:i/>
          <w:sz w:val="24"/>
          <w:szCs w:val="24"/>
          <w:lang w:eastAsia="hu-HU"/>
        </w:rPr>
        <w:lastRenderedPageBreak/>
        <w:t>7</w:t>
      </w:r>
      <w:r w:rsidR="00676AD2" w:rsidRPr="000B50FB">
        <w:rPr>
          <w:rFonts w:ascii="Garamond" w:eastAsia="Times New Roman" w:hAnsi="Garamond" w:cs="Arial"/>
          <w:i/>
          <w:sz w:val="24"/>
          <w:szCs w:val="24"/>
          <w:lang w:eastAsia="hu-HU"/>
        </w:rPr>
        <w:t>. számú melléklet</w:t>
      </w:r>
    </w:p>
    <w:p w14:paraId="055D62CE" w14:textId="77777777" w:rsidR="00040C21" w:rsidRPr="000B50FB" w:rsidRDefault="00040C21" w:rsidP="00676AD2">
      <w:pPr>
        <w:widowControl w:val="0"/>
        <w:autoSpaceDE w:val="0"/>
        <w:autoSpaceDN w:val="0"/>
        <w:spacing w:after="0" w:line="240" w:lineRule="auto"/>
        <w:jc w:val="center"/>
        <w:rPr>
          <w:rFonts w:ascii="Garamond" w:eastAsia="Times New Roman" w:hAnsi="Garamond" w:cs="Arial"/>
          <w:b/>
          <w:smallCaps/>
          <w:sz w:val="24"/>
          <w:szCs w:val="24"/>
          <w:lang w:eastAsia="hu-HU"/>
        </w:rPr>
      </w:pPr>
    </w:p>
    <w:p w14:paraId="6AA42DE2"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smallCaps/>
          <w:sz w:val="24"/>
          <w:szCs w:val="24"/>
          <w:lang w:eastAsia="hu-HU"/>
        </w:rPr>
      </w:pPr>
      <w:r w:rsidRPr="000B50FB">
        <w:rPr>
          <w:rFonts w:ascii="Garamond" w:eastAsia="Times New Roman" w:hAnsi="Garamond" w:cs="Arial"/>
          <w:b/>
          <w:smallCaps/>
          <w:sz w:val="24"/>
          <w:szCs w:val="24"/>
          <w:lang w:eastAsia="hu-HU"/>
        </w:rPr>
        <w:t>Nyilatkozat</w:t>
      </w:r>
      <w:r w:rsidRPr="000B50FB">
        <w:rPr>
          <w:rFonts w:ascii="Garamond" w:eastAsia="Times New Roman" w:hAnsi="Garamond" w:cs="Times New Roman"/>
          <w:i/>
          <w:color w:val="000000"/>
          <w:sz w:val="24"/>
          <w:szCs w:val="24"/>
          <w:vertAlign w:val="superscript"/>
          <w:lang w:eastAsia="hu-HU"/>
        </w:rPr>
        <w:footnoteReference w:id="50"/>
      </w:r>
    </w:p>
    <w:p w14:paraId="37812805"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smallCaps/>
          <w:sz w:val="24"/>
          <w:szCs w:val="24"/>
          <w:lang w:eastAsia="hu-HU"/>
        </w:rPr>
      </w:pPr>
    </w:p>
    <w:p w14:paraId="70E91763"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spacing w:val="40"/>
          <w:sz w:val="24"/>
          <w:szCs w:val="24"/>
          <w:lang w:eastAsia="hu-HU"/>
        </w:rPr>
      </w:pPr>
      <w:proofErr w:type="gramStart"/>
      <w:r w:rsidRPr="000B50FB">
        <w:rPr>
          <w:rFonts w:ascii="Garamond" w:eastAsia="Times New Roman" w:hAnsi="Garamond" w:cs="Arial"/>
          <w:b/>
          <w:spacing w:val="40"/>
          <w:sz w:val="24"/>
          <w:szCs w:val="24"/>
          <w:lang w:eastAsia="hu-HU"/>
        </w:rPr>
        <w:t>a</w:t>
      </w:r>
      <w:proofErr w:type="gramEnd"/>
      <w:r w:rsidRPr="000B50FB">
        <w:rPr>
          <w:rFonts w:ascii="Garamond" w:eastAsia="Times New Roman" w:hAnsi="Garamond" w:cs="Arial"/>
          <w:b/>
          <w:spacing w:val="40"/>
          <w:sz w:val="24"/>
          <w:szCs w:val="24"/>
          <w:lang w:eastAsia="hu-HU"/>
        </w:rPr>
        <w:t xml:space="preserve"> Kbt. </w:t>
      </w:r>
      <w:r w:rsidR="005D1A68" w:rsidRPr="000B50FB">
        <w:rPr>
          <w:rFonts w:ascii="Garamond" w:eastAsia="Times New Roman" w:hAnsi="Garamond" w:cs="Arial"/>
          <w:b/>
          <w:spacing w:val="40"/>
          <w:sz w:val="24"/>
          <w:szCs w:val="24"/>
          <w:lang w:eastAsia="hu-HU"/>
        </w:rPr>
        <w:t>62</w:t>
      </w:r>
      <w:r w:rsidRPr="000B50FB">
        <w:rPr>
          <w:rFonts w:ascii="Garamond" w:eastAsia="Times New Roman" w:hAnsi="Garamond" w:cs="Arial"/>
          <w:b/>
          <w:spacing w:val="40"/>
          <w:sz w:val="24"/>
          <w:szCs w:val="24"/>
          <w:lang w:eastAsia="hu-HU"/>
        </w:rPr>
        <w:t xml:space="preserve">. § (1) bekezdésének </w:t>
      </w:r>
      <w:proofErr w:type="spellStart"/>
      <w:r w:rsidRPr="000B50FB">
        <w:rPr>
          <w:rFonts w:ascii="Garamond" w:eastAsia="Times New Roman" w:hAnsi="Garamond" w:cs="Arial"/>
          <w:b/>
          <w:spacing w:val="40"/>
          <w:sz w:val="24"/>
          <w:szCs w:val="24"/>
          <w:lang w:eastAsia="hu-HU"/>
        </w:rPr>
        <w:t>k</w:t>
      </w:r>
      <w:r w:rsidR="005D1A68" w:rsidRPr="000B50FB">
        <w:rPr>
          <w:rFonts w:ascii="Garamond" w:eastAsia="Times New Roman" w:hAnsi="Garamond" w:cs="Arial"/>
          <w:b/>
          <w:spacing w:val="40"/>
          <w:sz w:val="24"/>
          <w:szCs w:val="24"/>
          <w:lang w:eastAsia="hu-HU"/>
        </w:rPr>
        <w:t>b</w:t>
      </w:r>
      <w:proofErr w:type="spellEnd"/>
      <w:r w:rsidRPr="000B50FB">
        <w:rPr>
          <w:rFonts w:ascii="Garamond" w:eastAsia="Times New Roman" w:hAnsi="Garamond" w:cs="Arial"/>
          <w:b/>
          <w:spacing w:val="40"/>
          <w:sz w:val="24"/>
          <w:szCs w:val="24"/>
          <w:lang w:eastAsia="hu-HU"/>
        </w:rPr>
        <w:t>) pontja tekintetében</w:t>
      </w:r>
    </w:p>
    <w:p w14:paraId="39332D6C" w14:textId="77777777" w:rsidR="00676AD2" w:rsidRPr="000B50FB" w:rsidRDefault="00676AD2" w:rsidP="00676AD2">
      <w:pPr>
        <w:widowControl w:val="0"/>
        <w:autoSpaceDE w:val="0"/>
        <w:autoSpaceDN w:val="0"/>
        <w:spacing w:after="0" w:line="240" w:lineRule="auto"/>
        <w:rPr>
          <w:rFonts w:ascii="Garamond" w:eastAsia="Times New Roman" w:hAnsi="Garamond" w:cs="Arial"/>
          <w:sz w:val="24"/>
          <w:szCs w:val="24"/>
          <w:lang w:eastAsia="hu-HU"/>
        </w:rPr>
      </w:pPr>
    </w:p>
    <w:p w14:paraId="7B6256D5"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sz w:val="24"/>
          <w:szCs w:val="24"/>
          <w:lang w:eastAsia="hu-HU"/>
        </w:rPr>
      </w:pPr>
      <w:r w:rsidRPr="000B50FB">
        <w:rPr>
          <w:rFonts w:ascii="Garamond" w:eastAsia="Times New Roman" w:hAnsi="Garamond" w:cs="Arial"/>
          <w:b/>
          <w:sz w:val="24"/>
          <w:szCs w:val="24"/>
          <w:lang w:eastAsia="hu-HU"/>
        </w:rPr>
        <w:t>„</w:t>
      </w:r>
      <w:r w:rsidR="00040C21" w:rsidRPr="000B50FB">
        <w:rPr>
          <w:rFonts w:ascii="Garamond" w:eastAsia="Times New Roman" w:hAnsi="Garamond" w:cs="Arial"/>
          <w:b/>
          <w:bCs/>
          <w:sz w:val="24"/>
          <w:szCs w:val="24"/>
          <w:lang w:eastAsia="hu-HU"/>
        </w:rPr>
        <w:t>Vállalkozási szerződés az 1527/2016. (IX. 29.) Korm. határozat szerinti infrastruktúra-fejlesztés tervezési és kivitelezési munkáira - Testnevelési Egyetem Továbbképző központ, Velence.</w:t>
      </w:r>
      <w:r w:rsidRPr="000B50FB">
        <w:rPr>
          <w:rFonts w:ascii="Garamond" w:eastAsia="Times New Roman" w:hAnsi="Garamond" w:cs="Arial"/>
          <w:b/>
          <w:sz w:val="24"/>
          <w:szCs w:val="24"/>
          <w:lang w:eastAsia="hu-HU"/>
        </w:rPr>
        <w:t>”</w:t>
      </w:r>
    </w:p>
    <w:p w14:paraId="06AA17FA" w14:textId="77777777" w:rsidR="00676AD2" w:rsidRPr="000B50FB" w:rsidRDefault="00676AD2" w:rsidP="00676AD2">
      <w:pPr>
        <w:widowControl w:val="0"/>
        <w:autoSpaceDE w:val="0"/>
        <w:autoSpaceDN w:val="0"/>
        <w:spacing w:after="0" w:line="240" w:lineRule="auto"/>
        <w:jc w:val="center"/>
        <w:rPr>
          <w:rFonts w:ascii="Garamond" w:eastAsia="Times New Roman" w:hAnsi="Garamond" w:cs="Times New Roman"/>
          <w:b/>
          <w:color w:val="000000"/>
          <w:sz w:val="24"/>
          <w:szCs w:val="24"/>
          <w:lang w:eastAsia="hu-HU"/>
        </w:rPr>
      </w:pPr>
    </w:p>
    <w:p w14:paraId="46668931"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sz w:val="24"/>
          <w:szCs w:val="24"/>
          <w:lang w:eastAsia="hu-HU"/>
        </w:rPr>
      </w:pPr>
    </w:p>
    <w:p w14:paraId="66A9FF8E"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sz w:val="24"/>
          <w:szCs w:val="24"/>
          <w:lang w:eastAsia="hu-HU"/>
        </w:rPr>
      </w:pPr>
      <w:proofErr w:type="gramStart"/>
      <w:r w:rsidRPr="000B50FB">
        <w:rPr>
          <w:rFonts w:ascii="Garamond" w:eastAsia="Times New Roman" w:hAnsi="Garamond" w:cs="Arial"/>
          <w:sz w:val="24"/>
          <w:szCs w:val="24"/>
          <w:lang w:eastAsia="hu-HU"/>
        </w:rPr>
        <w:t>Alulírott …</w:t>
      </w:r>
      <w:proofErr w:type="gramEnd"/>
      <w:r w:rsidRPr="000B50FB">
        <w:rPr>
          <w:rFonts w:ascii="Garamond" w:eastAsia="Times New Roman" w:hAnsi="Garamond" w:cs="Arial"/>
          <w:sz w:val="24"/>
          <w:szCs w:val="24"/>
          <w:lang w:eastAsia="hu-HU"/>
        </w:rPr>
        <w:t>………………….. társaság (ajánlattevő), melyet képvisel: ……………………………</w:t>
      </w:r>
    </w:p>
    <w:p w14:paraId="22BDD3DD"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sz w:val="24"/>
          <w:szCs w:val="24"/>
          <w:lang w:eastAsia="hu-HU"/>
        </w:rPr>
      </w:pPr>
    </w:p>
    <w:p w14:paraId="677580A0"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sz w:val="24"/>
          <w:szCs w:val="24"/>
          <w:lang w:eastAsia="hu-HU"/>
        </w:rPr>
      </w:pPr>
      <w:proofErr w:type="gramStart"/>
      <w:r w:rsidRPr="000B50FB">
        <w:rPr>
          <w:rFonts w:ascii="Garamond" w:eastAsia="Times New Roman" w:hAnsi="Garamond" w:cs="Arial"/>
          <w:b/>
          <w:spacing w:val="40"/>
          <w:sz w:val="24"/>
          <w:szCs w:val="24"/>
          <w:lang w:eastAsia="hu-HU"/>
        </w:rPr>
        <w:t>az</w:t>
      </w:r>
      <w:proofErr w:type="gramEnd"/>
      <w:r w:rsidRPr="000B50FB">
        <w:rPr>
          <w:rFonts w:ascii="Garamond" w:eastAsia="Times New Roman" w:hAnsi="Garamond" w:cs="Arial"/>
          <w:b/>
          <w:spacing w:val="40"/>
          <w:sz w:val="24"/>
          <w:szCs w:val="24"/>
          <w:lang w:eastAsia="hu-HU"/>
        </w:rPr>
        <w:t xml:space="preserve"> alábbi nyilatkozatot tesszük</w:t>
      </w:r>
      <w:r w:rsidRPr="000B50FB">
        <w:rPr>
          <w:rFonts w:ascii="Garamond" w:eastAsia="Times New Roman" w:hAnsi="Garamond" w:cs="Arial"/>
          <w:b/>
          <w:sz w:val="24"/>
          <w:szCs w:val="24"/>
          <w:lang w:eastAsia="hu-HU"/>
        </w:rPr>
        <w:t>:</w:t>
      </w:r>
    </w:p>
    <w:p w14:paraId="21D474EF" w14:textId="77777777" w:rsidR="00676AD2" w:rsidRPr="000B50FB" w:rsidRDefault="00676AD2" w:rsidP="00676AD2">
      <w:pPr>
        <w:widowControl w:val="0"/>
        <w:autoSpaceDE w:val="0"/>
        <w:autoSpaceDN w:val="0"/>
        <w:spacing w:after="0" w:line="240" w:lineRule="auto"/>
        <w:rPr>
          <w:rFonts w:ascii="Garamond" w:eastAsia="Times New Roman" w:hAnsi="Garamond" w:cs="Arial"/>
          <w:sz w:val="24"/>
          <w:szCs w:val="24"/>
          <w:lang w:eastAsia="hu-HU"/>
        </w:rPr>
      </w:pPr>
    </w:p>
    <w:p w14:paraId="6E96C37F" w14:textId="77777777" w:rsidR="00676AD2" w:rsidRPr="000B50FB" w:rsidRDefault="00676AD2" w:rsidP="00676AD2">
      <w:pPr>
        <w:widowControl w:val="0"/>
        <w:autoSpaceDE w:val="0"/>
        <w:autoSpaceDN w:val="0"/>
        <w:spacing w:after="0" w:line="240" w:lineRule="auto"/>
        <w:rPr>
          <w:rFonts w:ascii="Garamond" w:eastAsia="Times New Roman" w:hAnsi="Garamond" w:cs="Arial"/>
          <w:sz w:val="24"/>
          <w:szCs w:val="24"/>
          <w:lang w:eastAsia="hu-HU"/>
        </w:rPr>
      </w:pPr>
    </w:p>
    <w:p w14:paraId="28D6D4B3" w14:textId="77777777" w:rsidR="00676AD2" w:rsidRPr="000B50FB" w:rsidRDefault="005D1A68" w:rsidP="005D1A68">
      <w:pPr>
        <w:widowControl w:val="0"/>
        <w:autoSpaceDN w:val="0"/>
        <w:spacing w:after="0" w:line="240" w:lineRule="auto"/>
        <w:jc w:val="both"/>
        <w:rPr>
          <w:rFonts w:ascii="Garamond" w:eastAsia="Times New Roman" w:hAnsi="Garamond" w:cs="Arial"/>
          <w:bCs/>
          <w:color w:val="000000"/>
          <w:sz w:val="24"/>
          <w:szCs w:val="24"/>
          <w:lang w:eastAsia="hu-HU"/>
        </w:rPr>
      </w:pPr>
      <w:r w:rsidRPr="000B50FB">
        <w:rPr>
          <w:rFonts w:ascii="Garamond" w:eastAsia="Times New Roman" w:hAnsi="Garamond" w:cs="Arial"/>
          <w:bCs/>
          <w:color w:val="000000"/>
          <w:sz w:val="24"/>
          <w:szCs w:val="24"/>
          <w:lang w:eastAsia="hu-HU"/>
        </w:rPr>
        <w:t>A közbeszerzési eljárásokban az alkalmasság és a kizáró okok igazolásának</w:t>
      </w:r>
      <w:proofErr w:type="gramStart"/>
      <w:r w:rsidRPr="000B50FB">
        <w:rPr>
          <w:rFonts w:ascii="Garamond" w:eastAsia="Times New Roman" w:hAnsi="Garamond" w:cs="Arial"/>
          <w:bCs/>
          <w:color w:val="000000"/>
          <w:sz w:val="24"/>
          <w:szCs w:val="24"/>
          <w:lang w:eastAsia="hu-HU"/>
        </w:rPr>
        <w:t>,valamint</w:t>
      </w:r>
      <w:proofErr w:type="gramEnd"/>
      <w:r w:rsidRPr="000B50FB">
        <w:rPr>
          <w:rFonts w:ascii="Garamond" w:eastAsia="Times New Roman" w:hAnsi="Garamond" w:cs="Arial"/>
          <w:bCs/>
          <w:color w:val="000000"/>
          <w:sz w:val="24"/>
          <w:szCs w:val="24"/>
          <w:lang w:eastAsia="hu-HU"/>
        </w:rPr>
        <w:t xml:space="preserve"> a közbeszerzési műszaki leírás meghatározásának módjáról</w:t>
      </w:r>
      <w:r w:rsidR="00676AD2" w:rsidRPr="000B50FB">
        <w:rPr>
          <w:rFonts w:ascii="Garamond" w:eastAsia="Times New Roman" w:hAnsi="Garamond" w:cs="Arial"/>
          <w:bCs/>
          <w:color w:val="000000"/>
          <w:sz w:val="24"/>
          <w:szCs w:val="24"/>
          <w:lang w:eastAsia="hu-HU"/>
        </w:rPr>
        <w:t xml:space="preserve"> szóló </w:t>
      </w:r>
      <w:r w:rsidR="00E34DD0" w:rsidRPr="000B50FB">
        <w:rPr>
          <w:rFonts w:ascii="Garamond" w:eastAsia="Times New Roman" w:hAnsi="Garamond" w:cs="Arial"/>
          <w:bCs/>
          <w:color w:val="000000"/>
          <w:sz w:val="24"/>
          <w:szCs w:val="24"/>
          <w:lang w:eastAsia="hu-HU"/>
        </w:rPr>
        <w:t>321/2015. (X. 30.) Korm. rendelet</w:t>
      </w:r>
      <w:r w:rsidR="00676AD2" w:rsidRPr="000B50FB">
        <w:rPr>
          <w:rFonts w:ascii="Garamond" w:eastAsia="Times New Roman" w:hAnsi="Garamond" w:cs="Arial"/>
          <w:bCs/>
          <w:color w:val="000000"/>
          <w:sz w:val="24"/>
          <w:szCs w:val="24"/>
          <w:lang w:eastAsia="hu-HU"/>
        </w:rPr>
        <w:t xml:space="preserve"> </w:t>
      </w:r>
      <w:r w:rsidRPr="000B50FB">
        <w:rPr>
          <w:rFonts w:ascii="Garamond" w:eastAsia="Times New Roman" w:hAnsi="Garamond" w:cs="Arial"/>
          <w:bCs/>
          <w:color w:val="000000"/>
          <w:sz w:val="24"/>
          <w:szCs w:val="24"/>
          <w:lang w:eastAsia="hu-HU"/>
        </w:rPr>
        <w:t>8</w:t>
      </w:r>
      <w:r w:rsidR="00676AD2" w:rsidRPr="000B50FB">
        <w:rPr>
          <w:rFonts w:ascii="Garamond" w:eastAsia="Times New Roman" w:hAnsi="Garamond" w:cs="Arial"/>
          <w:bCs/>
          <w:color w:val="000000"/>
          <w:sz w:val="24"/>
          <w:szCs w:val="24"/>
          <w:lang w:eastAsia="hu-HU"/>
        </w:rPr>
        <w:t xml:space="preserve">. § i) pontjának </w:t>
      </w:r>
      <w:proofErr w:type="spellStart"/>
      <w:r w:rsidR="00676AD2" w:rsidRPr="000B50FB">
        <w:rPr>
          <w:rFonts w:ascii="Garamond" w:eastAsia="Times New Roman" w:hAnsi="Garamond" w:cs="Arial"/>
          <w:bCs/>
          <w:color w:val="000000"/>
          <w:sz w:val="24"/>
          <w:szCs w:val="24"/>
          <w:lang w:eastAsia="hu-HU"/>
        </w:rPr>
        <w:t>ib</w:t>
      </w:r>
      <w:proofErr w:type="spellEnd"/>
      <w:r w:rsidR="00676AD2" w:rsidRPr="000B50FB">
        <w:rPr>
          <w:rFonts w:ascii="Garamond" w:eastAsia="Times New Roman" w:hAnsi="Garamond" w:cs="Arial"/>
          <w:bCs/>
          <w:color w:val="000000"/>
          <w:sz w:val="24"/>
          <w:szCs w:val="24"/>
          <w:lang w:eastAsia="hu-HU"/>
        </w:rPr>
        <w:t>) alpontjában</w:t>
      </w:r>
      <w:r w:rsidR="00676AD2" w:rsidRPr="000B50FB">
        <w:rPr>
          <w:rFonts w:ascii="Garamond" w:eastAsia="Times New Roman" w:hAnsi="Garamond" w:cs="Arial"/>
          <w:bCs/>
          <w:color w:val="000000"/>
          <w:sz w:val="24"/>
          <w:szCs w:val="24"/>
          <w:vertAlign w:val="superscript"/>
          <w:lang w:eastAsia="hu-HU"/>
        </w:rPr>
        <w:footnoteReference w:id="51"/>
      </w:r>
      <w:r w:rsidR="00676AD2" w:rsidRPr="000B50FB">
        <w:rPr>
          <w:rFonts w:ascii="Garamond" w:eastAsia="Times New Roman" w:hAnsi="Garamond" w:cs="Arial"/>
          <w:bCs/>
          <w:color w:val="000000"/>
          <w:sz w:val="24"/>
          <w:szCs w:val="24"/>
          <w:lang w:eastAsia="hu-HU"/>
        </w:rPr>
        <w:t xml:space="preserve"> / </w:t>
      </w:r>
      <w:r w:rsidRPr="000B50FB">
        <w:rPr>
          <w:rFonts w:ascii="Garamond" w:eastAsia="Times New Roman" w:hAnsi="Garamond" w:cs="Arial"/>
          <w:bCs/>
          <w:color w:val="000000"/>
          <w:sz w:val="24"/>
          <w:szCs w:val="24"/>
          <w:lang w:eastAsia="hu-HU"/>
        </w:rPr>
        <w:t>10</w:t>
      </w:r>
      <w:r w:rsidR="00676AD2" w:rsidRPr="000B50FB">
        <w:rPr>
          <w:rFonts w:ascii="Garamond" w:eastAsia="Times New Roman" w:hAnsi="Garamond" w:cs="Arial"/>
          <w:bCs/>
          <w:color w:val="000000"/>
          <w:sz w:val="24"/>
          <w:szCs w:val="24"/>
          <w:lang w:eastAsia="hu-HU"/>
        </w:rPr>
        <w:t xml:space="preserve">. § </w:t>
      </w:r>
      <w:r w:rsidRPr="000B50FB">
        <w:rPr>
          <w:rFonts w:ascii="Garamond" w:eastAsia="Times New Roman" w:hAnsi="Garamond" w:cs="Arial"/>
          <w:bCs/>
          <w:color w:val="000000"/>
          <w:sz w:val="24"/>
          <w:szCs w:val="24"/>
          <w:lang w:eastAsia="hu-HU"/>
        </w:rPr>
        <w:t>g</w:t>
      </w:r>
      <w:r w:rsidR="00676AD2" w:rsidRPr="000B50FB">
        <w:rPr>
          <w:rFonts w:ascii="Garamond" w:eastAsia="Times New Roman" w:hAnsi="Garamond" w:cs="Arial"/>
          <w:bCs/>
          <w:color w:val="000000"/>
          <w:sz w:val="24"/>
          <w:szCs w:val="24"/>
          <w:lang w:eastAsia="hu-HU"/>
        </w:rPr>
        <w:t xml:space="preserve"> pontjának </w:t>
      </w:r>
      <w:proofErr w:type="spellStart"/>
      <w:r w:rsidRPr="000B50FB">
        <w:rPr>
          <w:rFonts w:ascii="Garamond" w:eastAsia="Times New Roman" w:hAnsi="Garamond" w:cs="Arial"/>
          <w:bCs/>
          <w:color w:val="000000"/>
          <w:sz w:val="24"/>
          <w:szCs w:val="24"/>
          <w:lang w:eastAsia="hu-HU"/>
        </w:rPr>
        <w:t>gb</w:t>
      </w:r>
      <w:proofErr w:type="spellEnd"/>
      <w:r w:rsidR="00676AD2" w:rsidRPr="000B50FB">
        <w:rPr>
          <w:rFonts w:ascii="Garamond" w:eastAsia="Times New Roman" w:hAnsi="Garamond" w:cs="Arial"/>
          <w:bCs/>
          <w:color w:val="000000"/>
          <w:sz w:val="24"/>
          <w:szCs w:val="24"/>
          <w:lang w:eastAsia="hu-HU"/>
        </w:rPr>
        <w:t>) alpontjában</w:t>
      </w:r>
      <w:r w:rsidR="00676AD2" w:rsidRPr="000B50FB">
        <w:rPr>
          <w:rFonts w:ascii="Garamond" w:eastAsia="Times New Roman" w:hAnsi="Garamond" w:cs="Arial"/>
          <w:bCs/>
          <w:color w:val="000000"/>
          <w:sz w:val="24"/>
          <w:szCs w:val="24"/>
          <w:vertAlign w:val="superscript"/>
          <w:lang w:eastAsia="hu-HU"/>
        </w:rPr>
        <w:footnoteReference w:id="52"/>
      </w:r>
      <w:r w:rsidR="00676AD2" w:rsidRPr="000B50FB">
        <w:rPr>
          <w:rFonts w:ascii="Garamond" w:eastAsia="Times New Roman" w:hAnsi="Garamond" w:cs="Arial"/>
          <w:bCs/>
          <w:color w:val="000000"/>
          <w:sz w:val="24"/>
          <w:szCs w:val="24"/>
          <w:lang w:eastAsia="hu-HU"/>
        </w:rPr>
        <w:t xml:space="preserve"> foglalt előírásaira való tekintettel</w:t>
      </w:r>
    </w:p>
    <w:p w14:paraId="54AAB0B7" w14:textId="77777777" w:rsidR="00676AD2" w:rsidRPr="000B50FB" w:rsidRDefault="00676AD2" w:rsidP="00676AD2">
      <w:pPr>
        <w:widowControl w:val="0"/>
        <w:autoSpaceDN w:val="0"/>
        <w:spacing w:after="0" w:line="240" w:lineRule="auto"/>
        <w:jc w:val="both"/>
        <w:rPr>
          <w:rFonts w:ascii="Garamond" w:eastAsia="Times New Roman" w:hAnsi="Garamond" w:cs="Arial"/>
          <w:color w:val="000000"/>
          <w:sz w:val="24"/>
          <w:szCs w:val="24"/>
          <w:lang w:eastAsia="hu-HU"/>
        </w:rPr>
      </w:pPr>
    </w:p>
    <w:p w14:paraId="334A4694" w14:textId="77777777" w:rsidR="00676AD2" w:rsidRPr="000B50FB" w:rsidRDefault="00676AD2" w:rsidP="00676AD2">
      <w:pPr>
        <w:widowControl w:val="0"/>
        <w:autoSpaceDN w:val="0"/>
        <w:spacing w:after="0" w:line="280" w:lineRule="exact"/>
        <w:jc w:val="center"/>
        <w:rPr>
          <w:rFonts w:ascii="Garamond" w:eastAsia="Times New Roman" w:hAnsi="Garamond" w:cs="Arial"/>
          <w:b/>
          <w:spacing w:val="40"/>
          <w:sz w:val="24"/>
          <w:szCs w:val="24"/>
          <w:lang w:eastAsia="hu-HU"/>
        </w:rPr>
      </w:pPr>
      <w:proofErr w:type="gramStart"/>
      <w:r w:rsidRPr="000B50FB">
        <w:rPr>
          <w:rFonts w:ascii="Garamond" w:eastAsia="Times New Roman" w:hAnsi="Garamond" w:cs="Arial"/>
          <w:b/>
          <w:spacing w:val="40"/>
          <w:sz w:val="24"/>
          <w:szCs w:val="24"/>
          <w:lang w:eastAsia="hu-HU"/>
        </w:rPr>
        <w:t>kijelentjük</w:t>
      </w:r>
      <w:proofErr w:type="gramEnd"/>
      <w:r w:rsidRPr="000B50FB">
        <w:rPr>
          <w:rFonts w:ascii="Garamond" w:eastAsia="Times New Roman" w:hAnsi="Garamond" w:cs="Arial"/>
          <w:b/>
          <w:spacing w:val="40"/>
          <w:sz w:val="24"/>
          <w:szCs w:val="24"/>
          <w:lang w:eastAsia="hu-HU"/>
        </w:rPr>
        <w:t>,</w:t>
      </w:r>
    </w:p>
    <w:p w14:paraId="43827D66" w14:textId="77777777" w:rsidR="00676AD2" w:rsidRPr="000B50FB" w:rsidRDefault="00676AD2" w:rsidP="00676AD2">
      <w:pPr>
        <w:widowControl w:val="0"/>
        <w:suppressAutoHyphens/>
        <w:autoSpaceDE w:val="0"/>
        <w:autoSpaceDN w:val="0"/>
        <w:spacing w:after="0" w:line="240" w:lineRule="auto"/>
        <w:textAlignment w:val="baseline"/>
        <w:rPr>
          <w:rFonts w:ascii="Garamond" w:eastAsia="Times New Roman" w:hAnsi="Garamond" w:cs="Garamond"/>
          <w:color w:val="000000"/>
          <w:kern w:val="3"/>
          <w:sz w:val="24"/>
          <w:szCs w:val="24"/>
          <w:lang w:eastAsia="zh-CN"/>
        </w:rPr>
      </w:pPr>
    </w:p>
    <w:p w14:paraId="00117F89" w14:textId="77777777" w:rsidR="00676AD2" w:rsidRPr="000B50FB" w:rsidRDefault="00676AD2" w:rsidP="00676AD2">
      <w:pPr>
        <w:widowControl w:val="0"/>
        <w:suppressAutoHyphens/>
        <w:autoSpaceDE w:val="0"/>
        <w:autoSpaceDN w:val="0"/>
        <w:spacing w:after="0" w:line="240" w:lineRule="auto"/>
        <w:jc w:val="both"/>
        <w:textAlignment w:val="baseline"/>
        <w:rPr>
          <w:rFonts w:ascii="Garamond" w:eastAsia="Times New Roman" w:hAnsi="Garamond" w:cs="Garamond"/>
          <w:color w:val="000000"/>
          <w:kern w:val="3"/>
          <w:sz w:val="24"/>
          <w:szCs w:val="24"/>
          <w:lang w:eastAsia="zh-CN"/>
        </w:rPr>
      </w:pPr>
      <w:r w:rsidRPr="000B50FB">
        <w:rPr>
          <w:rFonts w:ascii="Garamond" w:eastAsia="Times New Roman" w:hAnsi="Garamond" w:cs="Garamond"/>
          <w:color w:val="000000"/>
          <w:kern w:val="3"/>
          <w:sz w:val="24"/>
          <w:szCs w:val="24"/>
          <w:lang w:eastAsia="zh-CN"/>
        </w:rPr>
        <w:t>1. hogy Társaságunk olyan társaságnak minősül, amelyet szabályozott tőzsdén jegyeznek.</w:t>
      </w:r>
    </w:p>
    <w:p w14:paraId="3A565734" w14:textId="77777777" w:rsidR="00676AD2" w:rsidRPr="000B50FB" w:rsidRDefault="00676AD2" w:rsidP="00676AD2">
      <w:pPr>
        <w:widowControl w:val="0"/>
        <w:suppressAutoHyphens/>
        <w:autoSpaceDE w:val="0"/>
        <w:autoSpaceDN w:val="0"/>
        <w:spacing w:after="0" w:line="240" w:lineRule="auto"/>
        <w:jc w:val="both"/>
        <w:textAlignment w:val="baseline"/>
        <w:rPr>
          <w:rFonts w:ascii="Garamond" w:eastAsia="Times New Roman" w:hAnsi="Garamond" w:cs="Garamond"/>
          <w:color w:val="000000"/>
          <w:kern w:val="3"/>
          <w:sz w:val="24"/>
          <w:szCs w:val="24"/>
          <w:lang w:eastAsia="zh-CN"/>
        </w:rPr>
      </w:pPr>
    </w:p>
    <w:p w14:paraId="1D5C34B8" w14:textId="77777777" w:rsidR="00676AD2" w:rsidRPr="000B50FB" w:rsidRDefault="00676AD2" w:rsidP="00676AD2">
      <w:pPr>
        <w:widowControl w:val="0"/>
        <w:suppressAutoHyphens/>
        <w:autoSpaceDE w:val="0"/>
        <w:autoSpaceDN w:val="0"/>
        <w:spacing w:after="0" w:line="240" w:lineRule="auto"/>
        <w:jc w:val="center"/>
        <w:textAlignment w:val="baseline"/>
        <w:rPr>
          <w:rFonts w:ascii="Garamond" w:eastAsia="Times New Roman" w:hAnsi="Garamond" w:cs="Garamond"/>
          <w:i/>
          <w:color w:val="000000"/>
          <w:kern w:val="3"/>
          <w:sz w:val="24"/>
          <w:szCs w:val="24"/>
          <w:u w:val="single"/>
          <w:lang w:eastAsia="zh-CN"/>
        </w:rPr>
      </w:pPr>
      <w:proofErr w:type="gramStart"/>
      <w:r w:rsidRPr="000B50FB">
        <w:rPr>
          <w:rFonts w:ascii="Garamond" w:eastAsia="Times New Roman" w:hAnsi="Garamond" w:cs="Garamond"/>
          <w:i/>
          <w:color w:val="000000"/>
          <w:kern w:val="3"/>
          <w:sz w:val="24"/>
          <w:szCs w:val="24"/>
          <w:u w:val="single"/>
          <w:lang w:eastAsia="zh-CN"/>
        </w:rPr>
        <w:t>vagy</w:t>
      </w:r>
      <w:proofErr w:type="gramEnd"/>
      <w:r w:rsidRPr="000B50FB">
        <w:rPr>
          <w:rFonts w:ascii="Garamond" w:eastAsia="Times New Roman" w:hAnsi="Garamond" w:cs="Times New Roman"/>
          <w:color w:val="000000"/>
          <w:kern w:val="3"/>
          <w:sz w:val="24"/>
          <w:szCs w:val="24"/>
          <w:vertAlign w:val="superscript"/>
          <w:lang w:eastAsia="zh-CN"/>
        </w:rPr>
        <w:footnoteReference w:id="53"/>
      </w:r>
    </w:p>
    <w:p w14:paraId="755F3B40" w14:textId="77777777" w:rsidR="00676AD2" w:rsidRPr="000B50FB" w:rsidRDefault="00676AD2" w:rsidP="00676AD2">
      <w:pPr>
        <w:widowControl w:val="0"/>
        <w:suppressAutoHyphens/>
        <w:autoSpaceDE w:val="0"/>
        <w:autoSpaceDN w:val="0"/>
        <w:spacing w:after="0" w:line="240" w:lineRule="auto"/>
        <w:textAlignment w:val="baseline"/>
        <w:rPr>
          <w:rFonts w:ascii="Garamond" w:eastAsia="Times New Roman" w:hAnsi="Garamond" w:cs="Garamond"/>
          <w:color w:val="000000"/>
          <w:kern w:val="3"/>
          <w:sz w:val="24"/>
          <w:szCs w:val="24"/>
          <w:lang w:eastAsia="zh-CN"/>
        </w:rPr>
      </w:pPr>
    </w:p>
    <w:p w14:paraId="6171003B" w14:textId="77777777" w:rsidR="00676AD2" w:rsidRPr="000B50FB" w:rsidRDefault="00676AD2" w:rsidP="00676AD2">
      <w:pPr>
        <w:widowControl w:val="0"/>
        <w:suppressAutoHyphens/>
        <w:autoSpaceDE w:val="0"/>
        <w:autoSpaceDN w:val="0"/>
        <w:spacing w:after="0" w:line="240" w:lineRule="auto"/>
        <w:jc w:val="both"/>
        <w:textAlignment w:val="baseline"/>
        <w:rPr>
          <w:rFonts w:ascii="Garamond" w:eastAsia="Times New Roman" w:hAnsi="Garamond" w:cs="Garamond"/>
          <w:color w:val="000000"/>
          <w:kern w:val="3"/>
          <w:sz w:val="24"/>
          <w:szCs w:val="24"/>
          <w:lang w:eastAsia="zh-CN"/>
        </w:rPr>
      </w:pPr>
      <w:r w:rsidRPr="000B50FB">
        <w:rPr>
          <w:rFonts w:ascii="Garamond" w:eastAsia="Times New Roman" w:hAnsi="Garamond" w:cs="Garamond"/>
          <w:color w:val="000000"/>
          <w:kern w:val="3"/>
          <w:sz w:val="24"/>
          <w:szCs w:val="24"/>
          <w:lang w:eastAsia="zh-CN"/>
        </w:rPr>
        <w:t>2. hogy Társaságunk olyan társaságnak minősül, melyet nem jegyeznek szabályozott tőzsdén.</w:t>
      </w:r>
    </w:p>
    <w:p w14:paraId="4722CC8C" w14:textId="77777777" w:rsidR="00676AD2" w:rsidRPr="000B50FB" w:rsidRDefault="00676AD2" w:rsidP="00676AD2">
      <w:pPr>
        <w:widowControl w:val="0"/>
        <w:suppressAutoHyphens/>
        <w:autoSpaceDE w:val="0"/>
        <w:autoSpaceDN w:val="0"/>
        <w:spacing w:after="0" w:line="240" w:lineRule="auto"/>
        <w:jc w:val="both"/>
        <w:textAlignment w:val="baseline"/>
        <w:rPr>
          <w:rFonts w:ascii="Garamond" w:eastAsia="Times New Roman" w:hAnsi="Garamond" w:cs="Garamond"/>
          <w:color w:val="000000"/>
          <w:kern w:val="3"/>
          <w:sz w:val="24"/>
          <w:szCs w:val="24"/>
          <w:lang w:eastAsia="zh-CN"/>
        </w:rPr>
      </w:pPr>
    </w:p>
    <w:p w14:paraId="1D0DED08" w14:textId="77777777" w:rsidR="00676AD2" w:rsidRPr="000B50FB" w:rsidRDefault="00676AD2" w:rsidP="00676AD2">
      <w:pPr>
        <w:widowControl w:val="0"/>
        <w:suppressAutoHyphens/>
        <w:autoSpaceDE w:val="0"/>
        <w:autoSpaceDN w:val="0"/>
        <w:spacing w:after="0" w:line="240" w:lineRule="auto"/>
        <w:jc w:val="center"/>
        <w:textAlignment w:val="baseline"/>
        <w:rPr>
          <w:rFonts w:ascii="Garamond" w:eastAsia="Times New Roman" w:hAnsi="Garamond" w:cs="Garamond"/>
          <w:color w:val="000000"/>
          <w:kern w:val="3"/>
          <w:sz w:val="24"/>
          <w:szCs w:val="24"/>
          <w:lang w:eastAsia="zh-CN"/>
        </w:rPr>
      </w:pPr>
      <w:r w:rsidRPr="000B50FB">
        <w:rPr>
          <w:rFonts w:ascii="Garamond" w:eastAsia="Times New Roman" w:hAnsi="Garamond" w:cs="Garamond"/>
          <w:color w:val="000000"/>
          <w:kern w:val="3"/>
          <w:sz w:val="24"/>
          <w:szCs w:val="24"/>
          <w:lang w:eastAsia="zh-CN"/>
        </w:rPr>
        <w:t>*</w:t>
      </w:r>
    </w:p>
    <w:p w14:paraId="3A4AFB09" w14:textId="77777777" w:rsidR="00676AD2" w:rsidRPr="000B50FB" w:rsidRDefault="00676AD2" w:rsidP="00676AD2">
      <w:pPr>
        <w:widowControl w:val="0"/>
        <w:suppressAutoHyphens/>
        <w:autoSpaceDE w:val="0"/>
        <w:autoSpaceDN w:val="0"/>
        <w:spacing w:after="0" w:line="240" w:lineRule="auto"/>
        <w:jc w:val="both"/>
        <w:textAlignment w:val="baseline"/>
        <w:rPr>
          <w:rFonts w:ascii="Garamond" w:eastAsia="Times New Roman" w:hAnsi="Garamond" w:cs="Garamond"/>
          <w:color w:val="000000"/>
          <w:kern w:val="3"/>
          <w:sz w:val="24"/>
          <w:szCs w:val="24"/>
          <w:lang w:eastAsia="zh-CN"/>
        </w:rPr>
      </w:pPr>
    </w:p>
    <w:p w14:paraId="698D6BC6" w14:textId="77777777" w:rsidR="00676AD2" w:rsidRPr="000B50FB" w:rsidRDefault="00676AD2" w:rsidP="00676AD2">
      <w:pPr>
        <w:widowControl w:val="0"/>
        <w:suppressAutoHyphens/>
        <w:autoSpaceDE w:val="0"/>
        <w:autoSpaceDN w:val="0"/>
        <w:spacing w:after="0" w:line="240" w:lineRule="auto"/>
        <w:jc w:val="both"/>
        <w:textAlignment w:val="baseline"/>
        <w:rPr>
          <w:rFonts w:ascii="Garamond" w:eastAsia="Times New Roman" w:hAnsi="Garamond" w:cs="Garamond"/>
          <w:color w:val="000000"/>
          <w:kern w:val="3"/>
          <w:sz w:val="24"/>
          <w:szCs w:val="24"/>
          <w:vertAlign w:val="superscript"/>
          <w:lang w:eastAsia="zh-CN"/>
        </w:rPr>
      </w:pPr>
      <w:r w:rsidRPr="000B50FB">
        <w:rPr>
          <w:rFonts w:ascii="Garamond" w:eastAsia="Times New Roman" w:hAnsi="Garamond" w:cs="Garamond"/>
          <w:color w:val="000000"/>
          <w:kern w:val="3"/>
          <w:sz w:val="24"/>
          <w:szCs w:val="24"/>
          <w:lang w:eastAsia="zh-CN"/>
        </w:rPr>
        <w:t xml:space="preserve">3. Fentiekre tekintettel nyilatkozunk, hogy Társaságunk </w:t>
      </w:r>
      <w:r w:rsidRPr="000B50FB">
        <w:rPr>
          <w:rFonts w:ascii="Garamond" w:eastAsia="Times New Roman" w:hAnsi="Garamond" w:cs="Garamond"/>
          <w:bCs/>
          <w:color w:val="000000"/>
          <w:kern w:val="3"/>
          <w:sz w:val="24"/>
          <w:szCs w:val="24"/>
          <w:lang w:eastAsia="zh-CN"/>
        </w:rPr>
        <w:t xml:space="preserve">a pénzmosás és a terrorizmus finanszírozása megelőzéséről és megakadályozásáról szóló 2007. évi CXXXVI. törvény 3. § </w:t>
      </w:r>
      <w:proofErr w:type="spellStart"/>
      <w:r w:rsidRPr="000B50FB">
        <w:rPr>
          <w:rFonts w:ascii="Garamond" w:eastAsia="Times New Roman" w:hAnsi="Garamond" w:cs="Garamond"/>
          <w:b/>
          <w:bCs/>
          <w:color w:val="000000"/>
          <w:kern w:val="3"/>
          <w:sz w:val="24"/>
          <w:szCs w:val="24"/>
          <w:lang w:eastAsia="zh-CN"/>
        </w:rPr>
        <w:t>ra-r</w:t>
      </w:r>
      <w:r w:rsidR="00123A4C" w:rsidRPr="000B50FB">
        <w:rPr>
          <w:rFonts w:ascii="Garamond" w:eastAsia="Times New Roman" w:hAnsi="Garamond" w:cs="Garamond"/>
          <w:b/>
          <w:bCs/>
          <w:color w:val="000000"/>
          <w:kern w:val="3"/>
          <w:sz w:val="24"/>
          <w:szCs w:val="24"/>
          <w:lang w:eastAsia="zh-CN"/>
        </w:rPr>
        <w:t>b</w:t>
      </w:r>
      <w:proofErr w:type="spellEnd"/>
      <w:r w:rsidRPr="000B50FB">
        <w:rPr>
          <w:rFonts w:ascii="Garamond" w:eastAsia="Times New Roman" w:hAnsi="Garamond" w:cs="Garamond"/>
          <w:b/>
          <w:bCs/>
          <w:color w:val="000000"/>
          <w:kern w:val="3"/>
          <w:sz w:val="24"/>
          <w:szCs w:val="24"/>
          <w:lang w:eastAsia="zh-CN"/>
        </w:rPr>
        <w:t>)</w:t>
      </w:r>
      <w:r w:rsidRPr="000B50FB">
        <w:rPr>
          <w:rFonts w:ascii="Garamond" w:eastAsia="Times New Roman" w:hAnsi="Garamond" w:cs="Garamond"/>
          <w:bCs/>
          <w:color w:val="000000"/>
          <w:kern w:val="3"/>
          <w:sz w:val="24"/>
          <w:szCs w:val="24"/>
          <w:lang w:eastAsia="zh-CN"/>
        </w:rPr>
        <w:t xml:space="preserve"> pontja szerint definiált </w:t>
      </w:r>
      <w:r w:rsidRPr="000B50FB">
        <w:rPr>
          <w:rFonts w:ascii="Garamond" w:eastAsia="Times New Roman" w:hAnsi="Garamond" w:cs="Garamond"/>
          <w:b/>
          <w:bCs/>
          <w:color w:val="000000"/>
          <w:kern w:val="3"/>
          <w:sz w:val="24"/>
          <w:szCs w:val="24"/>
          <w:lang w:eastAsia="zh-CN"/>
        </w:rPr>
        <w:t>tényleges tulajdonossal rendelkezik</w:t>
      </w:r>
      <w:r w:rsidRPr="000B50FB">
        <w:rPr>
          <w:rFonts w:ascii="Garamond" w:eastAsia="Times New Roman" w:hAnsi="Garamond" w:cs="Garamond"/>
          <w:bCs/>
          <w:color w:val="000000"/>
          <w:kern w:val="3"/>
          <w:sz w:val="24"/>
          <w:szCs w:val="24"/>
          <w:lang w:eastAsia="zh-CN"/>
        </w:rPr>
        <w:t>. Valamennyi tényleges tulajdonos nevét és állandó lakóhelyét az alábbiakban mutatjuk be</w:t>
      </w:r>
      <w:r w:rsidRPr="000B50FB">
        <w:rPr>
          <w:rFonts w:ascii="Garamond" w:eastAsia="Times New Roman" w:hAnsi="Garamond" w:cs="Garamond"/>
          <w:bCs/>
          <w:color w:val="000000"/>
          <w:kern w:val="3"/>
          <w:sz w:val="24"/>
          <w:szCs w:val="24"/>
          <w:vertAlign w:val="superscript"/>
          <w:lang w:eastAsia="zh-CN"/>
        </w:rPr>
        <w:footnoteReference w:id="54"/>
      </w:r>
      <w:r w:rsidRPr="000B50FB">
        <w:rPr>
          <w:rFonts w:ascii="Garamond" w:eastAsia="Times New Roman" w:hAnsi="Garamond" w:cs="Garamond"/>
          <w:bCs/>
          <w:color w:val="000000"/>
          <w:kern w:val="3"/>
          <w:sz w:val="24"/>
          <w:szCs w:val="24"/>
          <w:lang w:eastAsia="zh-CN"/>
        </w:rPr>
        <w:t>:</w:t>
      </w:r>
      <w:r w:rsidRPr="000B50FB">
        <w:rPr>
          <w:rFonts w:ascii="Garamond" w:eastAsia="Times New Roman" w:hAnsi="Garamond" w:cs="Garamond"/>
          <w:color w:val="000000"/>
          <w:kern w:val="3"/>
          <w:sz w:val="24"/>
          <w:szCs w:val="24"/>
          <w:vertAlign w:val="superscript"/>
          <w:lang w:eastAsia="zh-CN"/>
        </w:rPr>
        <w:t xml:space="preserve"> </w:t>
      </w:r>
    </w:p>
    <w:p w14:paraId="716C6D28" w14:textId="77777777" w:rsidR="00676AD2" w:rsidRPr="000B50FB" w:rsidRDefault="00676AD2" w:rsidP="00676AD2">
      <w:pPr>
        <w:widowControl w:val="0"/>
        <w:autoSpaceDE w:val="0"/>
        <w:autoSpaceDN w:val="0"/>
        <w:adjustRightInd w:val="0"/>
        <w:spacing w:after="0" w:line="240" w:lineRule="auto"/>
        <w:jc w:val="both"/>
        <w:rPr>
          <w:rFonts w:ascii="Garamond" w:eastAsia="Times New Roman" w:hAnsi="Garamond" w:cs="Arial"/>
          <w:bCs/>
          <w:color w:val="000000"/>
          <w:sz w:val="24"/>
          <w:szCs w:val="24"/>
          <w:lang w:eastAsia="hu-HU"/>
        </w:rPr>
      </w:pPr>
    </w:p>
    <w:p w14:paraId="67A49CC0" w14:textId="77777777" w:rsidR="00676AD2" w:rsidRPr="000B50FB" w:rsidRDefault="00676AD2" w:rsidP="00676AD2">
      <w:pPr>
        <w:widowControl w:val="0"/>
        <w:autoSpaceDE w:val="0"/>
        <w:autoSpaceDN w:val="0"/>
        <w:adjustRightInd w:val="0"/>
        <w:spacing w:after="0" w:line="240" w:lineRule="auto"/>
        <w:ind w:left="2127" w:hanging="2127"/>
        <w:jc w:val="both"/>
        <w:rPr>
          <w:rFonts w:ascii="Garamond" w:eastAsia="Times New Roman" w:hAnsi="Garamond" w:cs="Arial"/>
          <w:bCs/>
          <w:color w:val="000000"/>
          <w:sz w:val="24"/>
          <w:szCs w:val="24"/>
          <w:lang w:eastAsia="hu-HU"/>
        </w:rPr>
      </w:pPr>
      <w:r w:rsidRPr="000B50FB">
        <w:rPr>
          <w:rFonts w:ascii="Garamond" w:eastAsia="Times New Roman" w:hAnsi="Garamond" w:cs="Arial"/>
          <w:bCs/>
          <w:color w:val="000000"/>
          <w:sz w:val="24"/>
          <w:szCs w:val="24"/>
          <w:lang w:eastAsia="hu-HU"/>
        </w:rPr>
        <w:t>Név:</w:t>
      </w:r>
      <w:r w:rsidRPr="000B50FB">
        <w:rPr>
          <w:rFonts w:ascii="Garamond" w:eastAsia="Times New Roman" w:hAnsi="Garamond" w:cs="Arial"/>
          <w:bCs/>
          <w:color w:val="000000"/>
          <w:sz w:val="24"/>
          <w:szCs w:val="24"/>
          <w:lang w:eastAsia="hu-HU"/>
        </w:rPr>
        <w:tab/>
        <w:t>…</w:t>
      </w:r>
      <w:proofErr w:type="gramStart"/>
      <w:r w:rsidRPr="000B50FB">
        <w:rPr>
          <w:rFonts w:ascii="Garamond" w:eastAsia="Times New Roman" w:hAnsi="Garamond" w:cs="Arial"/>
          <w:bCs/>
          <w:color w:val="000000"/>
          <w:sz w:val="24"/>
          <w:szCs w:val="24"/>
          <w:lang w:eastAsia="hu-HU"/>
        </w:rPr>
        <w:t>…………………………</w:t>
      </w:r>
      <w:proofErr w:type="gramEnd"/>
    </w:p>
    <w:p w14:paraId="311E7074" w14:textId="77777777" w:rsidR="00676AD2" w:rsidRPr="000B50FB" w:rsidRDefault="00676AD2" w:rsidP="00676AD2">
      <w:pPr>
        <w:widowControl w:val="0"/>
        <w:tabs>
          <w:tab w:val="left" w:pos="708"/>
          <w:tab w:val="left" w:pos="1416"/>
          <w:tab w:val="left" w:pos="2124"/>
          <w:tab w:val="left" w:pos="2832"/>
          <w:tab w:val="left" w:pos="3540"/>
          <w:tab w:val="left" w:pos="4248"/>
          <w:tab w:val="left" w:pos="5265"/>
        </w:tabs>
        <w:autoSpaceDE w:val="0"/>
        <w:autoSpaceDN w:val="0"/>
        <w:adjustRightInd w:val="0"/>
        <w:spacing w:after="0" w:line="240" w:lineRule="auto"/>
        <w:ind w:left="2127" w:hanging="2127"/>
        <w:jc w:val="both"/>
        <w:rPr>
          <w:rFonts w:ascii="Garamond" w:eastAsia="Times New Roman" w:hAnsi="Garamond" w:cs="Arial"/>
          <w:bCs/>
          <w:color w:val="000000"/>
          <w:sz w:val="24"/>
          <w:szCs w:val="24"/>
          <w:lang w:eastAsia="hu-HU"/>
        </w:rPr>
      </w:pPr>
      <w:r w:rsidRPr="000B50FB">
        <w:rPr>
          <w:rFonts w:ascii="Garamond" w:eastAsia="Times New Roman" w:hAnsi="Garamond" w:cs="Arial"/>
          <w:bCs/>
          <w:color w:val="000000"/>
          <w:sz w:val="24"/>
          <w:szCs w:val="24"/>
          <w:lang w:eastAsia="hu-HU"/>
        </w:rPr>
        <w:t>Állandó lakhely:</w:t>
      </w:r>
      <w:r w:rsidRPr="000B50FB">
        <w:rPr>
          <w:rFonts w:ascii="Garamond" w:eastAsia="Times New Roman" w:hAnsi="Garamond" w:cs="Arial"/>
          <w:bCs/>
          <w:color w:val="000000"/>
          <w:sz w:val="24"/>
          <w:szCs w:val="24"/>
          <w:lang w:eastAsia="hu-HU"/>
        </w:rPr>
        <w:tab/>
        <w:t>…</w:t>
      </w:r>
      <w:proofErr w:type="gramStart"/>
      <w:r w:rsidRPr="000B50FB">
        <w:rPr>
          <w:rFonts w:ascii="Garamond" w:eastAsia="Times New Roman" w:hAnsi="Garamond" w:cs="Arial"/>
          <w:bCs/>
          <w:color w:val="000000"/>
          <w:sz w:val="24"/>
          <w:szCs w:val="24"/>
          <w:lang w:eastAsia="hu-HU"/>
        </w:rPr>
        <w:t>…………………………</w:t>
      </w:r>
      <w:proofErr w:type="gramEnd"/>
    </w:p>
    <w:p w14:paraId="77CCF1E5" w14:textId="77777777" w:rsidR="00676AD2" w:rsidRPr="000B50FB" w:rsidRDefault="00676AD2" w:rsidP="00676AD2">
      <w:pPr>
        <w:widowControl w:val="0"/>
        <w:suppressAutoHyphens/>
        <w:autoSpaceDE w:val="0"/>
        <w:autoSpaceDN w:val="0"/>
        <w:spacing w:after="0" w:line="240" w:lineRule="auto"/>
        <w:jc w:val="both"/>
        <w:textAlignment w:val="baseline"/>
        <w:rPr>
          <w:rFonts w:ascii="Garamond" w:eastAsia="Times New Roman" w:hAnsi="Garamond" w:cs="Garamond"/>
          <w:color w:val="000000"/>
          <w:kern w:val="3"/>
          <w:sz w:val="24"/>
          <w:szCs w:val="24"/>
          <w:lang w:eastAsia="zh-CN"/>
        </w:rPr>
      </w:pPr>
    </w:p>
    <w:p w14:paraId="0C68E3A4" w14:textId="77777777" w:rsidR="00676AD2" w:rsidRPr="000B50FB" w:rsidRDefault="00676AD2" w:rsidP="00676AD2">
      <w:pPr>
        <w:widowControl w:val="0"/>
        <w:suppressAutoHyphens/>
        <w:autoSpaceDE w:val="0"/>
        <w:autoSpaceDN w:val="0"/>
        <w:spacing w:after="0" w:line="240" w:lineRule="auto"/>
        <w:jc w:val="both"/>
        <w:textAlignment w:val="baseline"/>
        <w:rPr>
          <w:rFonts w:ascii="Garamond" w:eastAsia="Times New Roman" w:hAnsi="Garamond" w:cs="Garamond"/>
          <w:color w:val="000000"/>
          <w:kern w:val="3"/>
          <w:sz w:val="24"/>
          <w:szCs w:val="24"/>
          <w:lang w:eastAsia="zh-CN"/>
        </w:rPr>
      </w:pPr>
    </w:p>
    <w:p w14:paraId="2EF1D163" w14:textId="77777777" w:rsidR="00676AD2" w:rsidRPr="000B50FB" w:rsidRDefault="00676AD2" w:rsidP="00676AD2">
      <w:pPr>
        <w:widowControl w:val="0"/>
        <w:suppressAutoHyphens/>
        <w:autoSpaceDE w:val="0"/>
        <w:autoSpaceDN w:val="0"/>
        <w:spacing w:after="0" w:line="240" w:lineRule="auto"/>
        <w:jc w:val="center"/>
        <w:textAlignment w:val="baseline"/>
        <w:rPr>
          <w:rFonts w:ascii="Garamond" w:eastAsia="Times New Roman" w:hAnsi="Garamond" w:cs="Garamond"/>
          <w:i/>
          <w:color w:val="000000"/>
          <w:kern w:val="3"/>
          <w:sz w:val="24"/>
          <w:szCs w:val="24"/>
          <w:u w:val="single"/>
          <w:lang w:eastAsia="zh-CN"/>
        </w:rPr>
      </w:pPr>
      <w:proofErr w:type="gramStart"/>
      <w:r w:rsidRPr="000B50FB">
        <w:rPr>
          <w:rFonts w:ascii="Garamond" w:eastAsia="Times New Roman" w:hAnsi="Garamond" w:cs="Garamond"/>
          <w:i/>
          <w:color w:val="000000"/>
          <w:kern w:val="3"/>
          <w:sz w:val="24"/>
          <w:szCs w:val="24"/>
          <w:u w:val="single"/>
          <w:lang w:eastAsia="zh-CN"/>
        </w:rPr>
        <w:t>vagy</w:t>
      </w:r>
      <w:proofErr w:type="gramEnd"/>
      <w:r w:rsidRPr="000B50FB">
        <w:rPr>
          <w:rFonts w:ascii="Garamond" w:eastAsia="Times New Roman" w:hAnsi="Garamond" w:cs="Times New Roman"/>
          <w:i/>
          <w:color w:val="000000"/>
          <w:kern w:val="3"/>
          <w:sz w:val="24"/>
          <w:szCs w:val="24"/>
          <w:u w:val="single"/>
          <w:vertAlign w:val="superscript"/>
          <w:lang w:eastAsia="zh-CN"/>
        </w:rPr>
        <w:footnoteReference w:id="55"/>
      </w:r>
    </w:p>
    <w:p w14:paraId="0DFA8F65" w14:textId="77777777" w:rsidR="00676AD2" w:rsidRPr="000B50FB" w:rsidRDefault="00676AD2" w:rsidP="00676AD2">
      <w:pPr>
        <w:widowControl w:val="0"/>
        <w:suppressAutoHyphens/>
        <w:autoSpaceDE w:val="0"/>
        <w:autoSpaceDN w:val="0"/>
        <w:spacing w:after="0" w:line="240" w:lineRule="auto"/>
        <w:jc w:val="both"/>
        <w:textAlignment w:val="baseline"/>
        <w:rPr>
          <w:rFonts w:ascii="Garamond" w:eastAsia="Times New Roman" w:hAnsi="Garamond" w:cs="Garamond"/>
          <w:color w:val="000000"/>
          <w:kern w:val="3"/>
          <w:sz w:val="24"/>
          <w:szCs w:val="24"/>
          <w:lang w:eastAsia="zh-CN"/>
        </w:rPr>
      </w:pPr>
    </w:p>
    <w:p w14:paraId="605BD3A8" w14:textId="77777777" w:rsidR="00676AD2" w:rsidRPr="000B50FB" w:rsidRDefault="00676AD2" w:rsidP="00676AD2">
      <w:pPr>
        <w:widowControl w:val="0"/>
        <w:suppressAutoHyphens/>
        <w:autoSpaceDE w:val="0"/>
        <w:autoSpaceDN w:val="0"/>
        <w:spacing w:after="0" w:line="240" w:lineRule="auto"/>
        <w:jc w:val="both"/>
        <w:textAlignment w:val="baseline"/>
        <w:rPr>
          <w:rFonts w:ascii="Garamond" w:eastAsia="Times New Roman" w:hAnsi="Garamond" w:cs="Garamond"/>
          <w:color w:val="000000"/>
          <w:kern w:val="3"/>
          <w:sz w:val="24"/>
          <w:szCs w:val="24"/>
          <w:lang w:eastAsia="zh-CN"/>
        </w:rPr>
      </w:pPr>
    </w:p>
    <w:p w14:paraId="3DD3B630" w14:textId="77777777" w:rsidR="00676AD2" w:rsidRPr="000B50FB" w:rsidRDefault="00676AD2" w:rsidP="00676AD2">
      <w:pPr>
        <w:widowControl w:val="0"/>
        <w:suppressAutoHyphens/>
        <w:autoSpaceDE w:val="0"/>
        <w:autoSpaceDN w:val="0"/>
        <w:spacing w:after="0" w:line="240" w:lineRule="auto"/>
        <w:jc w:val="both"/>
        <w:textAlignment w:val="baseline"/>
        <w:rPr>
          <w:rFonts w:ascii="Garamond" w:eastAsia="Times New Roman" w:hAnsi="Garamond" w:cs="Garamond"/>
          <w:bCs/>
          <w:color w:val="000000"/>
          <w:kern w:val="3"/>
          <w:sz w:val="24"/>
          <w:szCs w:val="24"/>
          <w:lang w:eastAsia="zh-CN"/>
        </w:rPr>
      </w:pPr>
      <w:r w:rsidRPr="000B50FB">
        <w:rPr>
          <w:rFonts w:ascii="Garamond" w:eastAsia="Times New Roman" w:hAnsi="Garamond" w:cs="Garamond"/>
          <w:color w:val="000000"/>
          <w:kern w:val="3"/>
          <w:sz w:val="24"/>
          <w:szCs w:val="24"/>
          <w:lang w:eastAsia="zh-CN"/>
        </w:rPr>
        <w:t xml:space="preserve">4. </w:t>
      </w:r>
      <w:r w:rsidR="00123A4C" w:rsidRPr="000B50FB">
        <w:rPr>
          <w:rFonts w:ascii="Garamond" w:eastAsia="Times New Roman" w:hAnsi="Garamond" w:cs="Garamond"/>
          <w:color w:val="000000"/>
          <w:kern w:val="3"/>
          <w:sz w:val="24"/>
          <w:szCs w:val="24"/>
          <w:lang w:eastAsia="zh-CN"/>
        </w:rPr>
        <w:t xml:space="preserve">Fentiekre tekintettel nyilatkozunk, hogy Társaságunk </w:t>
      </w:r>
      <w:r w:rsidR="00123A4C" w:rsidRPr="000B50FB">
        <w:rPr>
          <w:rFonts w:ascii="Garamond" w:eastAsia="Times New Roman" w:hAnsi="Garamond" w:cs="Garamond"/>
          <w:bCs/>
          <w:color w:val="000000"/>
          <w:kern w:val="3"/>
          <w:sz w:val="24"/>
          <w:szCs w:val="24"/>
          <w:lang w:eastAsia="zh-CN"/>
        </w:rPr>
        <w:t xml:space="preserve">a pénzmosás és a terrorizmus finanszírozása megelőzéséről és megakadályozásáról szóló 2007. évi CXXXVI. törvény 3. § </w:t>
      </w:r>
      <w:proofErr w:type="spellStart"/>
      <w:r w:rsidR="00123A4C" w:rsidRPr="000B50FB">
        <w:rPr>
          <w:rFonts w:ascii="Garamond" w:eastAsia="Times New Roman" w:hAnsi="Garamond" w:cs="Garamond"/>
          <w:b/>
          <w:bCs/>
          <w:color w:val="000000"/>
          <w:kern w:val="3"/>
          <w:sz w:val="24"/>
          <w:szCs w:val="24"/>
          <w:lang w:eastAsia="zh-CN"/>
        </w:rPr>
        <w:t>rc-rd</w:t>
      </w:r>
      <w:proofErr w:type="spellEnd"/>
      <w:r w:rsidR="00123A4C" w:rsidRPr="000B50FB">
        <w:rPr>
          <w:rFonts w:ascii="Garamond" w:eastAsia="Times New Roman" w:hAnsi="Garamond" w:cs="Garamond"/>
          <w:b/>
          <w:bCs/>
          <w:color w:val="000000"/>
          <w:kern w:val="3"/>
          <w:sz w:val="24"/>
          <w:szCs w:val="24"/>
          <w:lang w:eastAsia="zh-CN"/>
        </w:rPr>
        <w:t>)</w:t>
      </w:r>
      <w:r w:rsidR="00123A4C" w:rsidRPr="000B50FB">
        <w:rPr>
          <w:rFonts w:ascii="Garamond" w:eastAsia="Times New Roman" w:hAnsi="Garamond" w:cs="Garamond"/>
          <w:bCs/>
          <w:color w:val="000000"/>
          <w:kern w:val="3"/>
          <w:sz w:val="24"/>
          <w:szCs w:val="24"/>
          <w:lang w:eastAsia="zh-CN"/>
        </w:rPr>
        <w:t xml:space="preserve"> pontja szerint definiált </w:t>
      </w:r>
      <w:r w:rsidR="00123A4C" w:rsidRPr="000B50FB">
        <w:rPr>
          <w:rFonts w:ascii="Garamond" w:eastAsia="Times New Roman" w:hAnsi="Garamond" w:cs="Garamond"/>
          <w:b/>
          <w:bCs/>
          <w:color w:val="000000"/>
          <w:kern w:val="3"/>
          <w:sz w:val="24"/>
          <w:szCs w:val="24"/>
          <w:lang w:eastAsia="zh-CN"/>
        </w:rPr>
        <w:t>tényleges tulajdonossal rendelkezik</w:t>
      </w:r>
      <w:r w:rsidR="00123A4C" w:rsidRPr="000B50FB">
        <w:rPr>
          <w:rFonts w:ascii="Garamond" w:eastAsia="Times New Roman" w:hAnsi="Garamond" w:cs="Garamond"/>
          <w:bCs/>
          <w:color w:val="000000"/>
          <w:kern w:val="3"/>
          <w:sz w:val="24"/>
          <w:szCs w:val="24"/>
          <w:lang w:eastAsia="zh-CN"/>
        </w:rPr>
        <w:t>. Valamennyi tényleges tulajdonos nevét és állandó lakóhelyét az alábbiakban mutatjuk be</w:t>
      </w:r>
      <w:r w:rsidR="00123A4C" w:rsidRPr="000B50FB">
        <w:rPr>
          <w:rFonts w:ascii="Garamond" w:eastAsia="Times New Roman" w:hAnsi="Garamond" w:cs="Garamond"/>
          <w:bCs/>
          <w:color w:val="000000"/>
          <w:kern w:val="3"/>
          <w:sz w:val="24"/>
          <w:szCs w:val="24"/>
          <w:vertAlign w:val="superscript"/>
          <w:lang w:eastAsia="zh-CN"/>
        </w:rPr>
        <w:footnoteReference w:id="56"/>
      </w:r>
      <w:r w:rsidR="00123A4C" w:rsidRPr="000B50FB">
        <w:rPr>
          <w:rFonts w:ascii="Garamond" w:eastAsia="Times New Roman" w:hAnsi="Garamond" w:cs="Garamond"/>
          <w:bCs/>
          <w:color w:val="000000"/>
          <w:kern w:val="3"/>
          <w:sz w:val="24"/>
          <w:szCs w:val="24"/>
          <w:lang w:eastAsia="zh-CN"/>
        </w:rPr>
        <w:t>:</w:t>
      </w:r>
    </w:p>
    <w:p w14:paraId="7E012753" w14:textId="77777777" w:rsidR="00676AD2" w:rsidRPr="000B50FB" w:rsidRDefault="00676AD2" w:rsidP="00676AD2">
      <w:pPr>
        <w:widowControl w:val="0"/>
        <w:suppressAutoHyphens/>
        <w:autoSpaceDE w:val="0"/>
        <w:autoSpaceDN w:val="0"/>
        <w:spacing w:after="0" w:line="240" w:lineRule="auto"/>
        <w:jc w:val="both"/>
        <w:textAlignment w:val="baseline"/>
        <w:rPr>
          <w:rFonts w:ascii="Garamond" w:eastAsia="Times New Roman" w:hAnsi="Garamond" w:cs="Garamond"/>
          <w:bCs/>
          <w:color w:val="000000"/>
          <w:kern w:val="3"/>
          <w:sz w:val="24"/>
          <w:szCs w:val="24"/>
          <w:lang w:eastAsia="zh-CN"/>
        </w:rPr>
      </w:pPr>
    </w:p>
    <w:p w14:paraId="0D4E9DD5" w14:textId="77777777" w:rsidR="00676AD2" w:rsidRPr="000B50FB" w:rsidRDefault="00676AD2" w:rsidP="00676AD2">
      <w:pPr>
        <w:widowControl w:val="0"/>
        <w:suppressAutoHyphens/>
        <w:autoSpaceDE w:val="0"/>
        <w:autoSpaceDN w:val="0"/>
        <w:spacing w:after="0" w:line="240" w:lineRule="auto"/>
        <w:jc w:val="both"/>
        <w:textAlignment w:val="baseline"/>
        <w:rPr>
          <w:rFonts w:ascii="Garamond" w:eastAsia="Times New Roman" w:hAnsi="Garamond" w:cs="Garamond"/>
          <w:bCs/>
          <w:color w:val="000000"/>
          <w:kern w:val="3"/>
          <w:sz w:val="24"/>
          <w:szCs w:val="24"/>
          <w:lang w:eastAsia="zh-CN"/>
        </w:rPr>
      </w:pPr>
    </w:p>
    <w:p w14:paraId="1C099F77" w14:textId="77777777" w:rsidR="00676AD2" w:rsidRPr="000B50FB" w:rsidRDefault="00676AD2" w:rsidP="00676AD2">
      <w:pPr>
        <w:widowControl w:val="0"/>
        <w:autoSpaceDE w:val="0"/>
        <w:autoSpaceDN w:val="0"/>
        <w:adjustRightInd w:val="0"/>
        <w:spacing w:after="0" w:line="240" w:lineRule="auto"/>
        <w:ind w:left="2127" w:hanging="2127"/>
        <w:jc w:val="both"/>
        <w:rPr>
          <w:rFonts w:ascii="Garamond" w:eastAsia="Times New Roman" w:hAnsi="Garamond" w:cs="Arial"/>
          <w:bCs/>
          <w:color w:val="000000"/>
          <w:sz w:val="24"/>
          <w:szCs w:val="24"/>
          <w:lang w:eastAsia="hu-HU"/>
        </w:rPr>
      </w:pPr>
      <w:r w:rsidRPr="000B50FB">
        <w:rPr>
          <w:rFonts w:ascii="Garamond" w:eastAsia="Times New Roman" w:hAnsi="Garamond" w:cs="Arial"/>
          <w:bCs/>
          <w:color w:val="000000"/>
          <w:sz w:val="24"/>
          <w:szCs w:val="24"/>
          <w:lang w:eastAsia="hu-HU"/>
        </w:rPr>
        <w:t>Név:</w:t>
      </w:r>
      <w:r w:rsidRPr="000B50FB">
        <w:rPr>
          <w:rFonts w:ascii="Garamond" w:eastAsia="Times New Roman" w:hAnsi="Garamond" w:cs="Arial"/>
          <w:bCs/>
          <w:color w:val="000000"/>
          <w:sz w:val="24"/>
          <w:szCs w:val="24"/>
          <w:lang w:eastAsia="hu-HU"/>
        </w:rPr>
        <w:tab/>
        <w:t>…</w:t>
      </w:r>
      <w:proofErr w:type="gramStart"/>
      <w:r w:rsidRPr="000B50FB">
        <w:rPr>
          <w:rFonts w:ascii="Garamond" w:eastAsia="Times New Roman" w:hAnsi="Garamond" w:cs="Arial"/>
          <w:bCs/>
          <w:color w:val="000000"/>
          <w:sz w:val="24"/>
          <w:szCs w:val="24"/>
          <w:lang w:eastAsia="hu-HU"/>
        </w:rPr>
        <w:t>…………………………</w:t>
      </w:r>
      <w:proofErr w:type="gramEnd"/>
    </w:p>
    <w:p w14:paraId="38375CB7" w14:textId="77777777" w:rsidR="00676AD2" w:rsidRPr="000B50FB" w:rsidRDefault="00676AD2" w:rsidP="00676AD2">
      <w:pPr>
        <w:widowControl w:val="0"/>
        <w:tabs>
          <w:tab w:val="left" w:pos="708"/>
          <w:tab w:val="left" w:pos="1416"/>
          <w:tab w:val="left" w:pos="2124"/>
          <w:tab w:val="left" w:pos="2832"/>
          <w:tab w:val="left" w:pos="3540"/>
          <w:tab w:val="left" w:pos="4248"/>
          <w:tab w:val="left" w:pos="5265"/>
        </w:tabs>
        <w:autoSpaceDE w:val="0"/>
        <w:autoSpaceDN w:val="0"/>
        <w:adjustRightInd w:val="0"/>
        <w:spacing w:after="0" w:line="240" w:lineRule="auto"/>
        <w:ind w:left="2127" w:hanging="2127"/>
        <w:jc w:val="both"/>
        <w:rPr>
          <w:rFonts w:ascii="Garamond" w:eastAsia="Times New Roman" w:hAnsi="Garamond" w:cs="Arial"/>
          <w:bCs/>
          <w:color w:val="000000"/>
          <w:sz w:val="24"/>
          <w:szCs w:val="24"/>
          <w:lang w:eastAsia="hu-HU"/>
        </w:rPr>
      </w:pPr>
      <w:r w:rsidRPr="000B50FB">
        <w:rPr>
          <w:rFonts w:ascii="Garamond" w:eastAsia="Times New Roman" w:hAnsi="Garamond" w:cs="Arial"/>
          <w:bCs/>
          <w:color w:val="000000"/>
          <w:sz w:val="24"/>
          <w:szCs w:val="24"/>
          <w:lang w:eastAsia="hu-HU"/>
        </w:rPr>
        <w:t>Állandó lakhely:</w:t>
      </w:r>
      <w:r w:rsidRPr="000B50FB">
        <w:rPr>
          <w:rFonts w:ascii="Garamond" w:eastAsia="Times New Roman" w:hAnsi="Garamond" w:cs="Arial"/>
          <w:bCs/>
          <w:color w:val="000000"/>
          <w:sz w:val="24"/>
          <w:szCs w:val="24"/>
          <w:lang w:eastAsia="hu-HU"/>
        </w:rPr>
        <w:tab/>
        <w:t>…</w:t>
      </w:r>
      <w:proofErr w:type="gramStart"/>
      <w:r w:rsidRPr="000B50FB">
        <w:rPr>
          <w:rFonts w:ascii="Garamond" w:eastAsia="Times New Roman" w:hAnsi="Garamond" w:cs="Arial"/>
          <w:bCs/>
          <w:color w:val="000000"/>
          <w:sz w:val="24"/>
          <w:szCs w:val="24"/>
          <w:lang w:eastAsia="hu-HU"/>
        </w:rPr>
        <w:t>…………………………</w:t>
      </w:r>
      <w:proofErr w:type="gramEnd"/>
    </w:p>
    <w:p w14:paraId="3EECB312" w14:textId="77777777" w:rsidR="00676AD2" w:rsidRPr="000B50FB" w:rsidRDefault="00676AD2" w:rsidP="00676AD2">
      <w:pPr>
        <w:widowControl w:val="0"/>
        <w:suppressAutoHyphens/>
        <w:autoSpaceDE w:val="0"/>
        <w:autoSpaceDN w:val="0"/>
        <w:spacing w:after="0" w:line="240" w:lineRule="auto"/>
        <w:jc w:val="both"/>
        <w:textAlignment w:val="baseline"/>
        <w:rPr>
          <w:rFonts w:ascii="Garamond" w:eastAsia="Times New Roman" w:hAnsi="Garamond" w:cs="Garamond"/>
          <w:color w:val="000000"/>
          <w:kern w:val="3"/>
          <w:sz w:val="24"/>
          <w:szCs w:val="24"/>
          <w:lang w:eastAsia="zh-CN"/>
        </w:rPr>
      </w:pPr>
    </w:p>
    <w:p w14:paraId="199E842C" w14:textId="77777777" w:rsidR="00C16F24" w:rsidRPr="000B50FB" w:rsidRDefault="00C16F24" w:rsidP="00C16F24">
      <w:pPr>
        <w:widowControl w:val="0"/>
        <w:suppressAutoHyphens/>
        <w:autoSpaceDE w:val="0"/>
        <w:autoSpaceDN w:val="0"/>
        <w:spacing w:after="0" w:line="240" w:lineRule="auto"/>
        <w:jc w:val="center"/>
        <w:textAlignment w:val="baseline"/>
        <w:rPr>
          <w:rFonts w:ascii="Garamond" w:eastAsia="Times New Roman" w:hAnsi="Garamond" w:cs="Garamond"/>
          <w:i/>
          <w:color w:val="000000"/>
          <w:kern w:val="3"/>
          <w:sz w:val="24"/>
          <w:szCs w:val="24"/>
          <w:u w:val="single"/>
          <w:lang w:eastAsia="zh-CN"/>
        </w:rPr>
      </w:pPr>
      <w:proofErr w:type="gramStart"/>
      <w:r w:rsidRPr="000B50FB">
        <w:rPr>
          <w:rFonts w:ascii="Garamond" w:eastAsia="Times New Roman" w:hAnsi="Garamond" w:cs="Garamond"/>
          <w:i/>
          <w:color w:val="000000"/>
          <w:kern w:val="3"/>
          <w:sz w:val="24"/>
          <w:szCs w:val="24"/>
          <w:u w:val="single"/>
          <w:lang w:eastAsia="zh-CN"/>
        </w:rPr>
        <w:t>vagy</w:t>
      </w:r>
      <w:proofErr w:type="gramEnd"/>
      <w:r w:rsidRPr="000B50FB">
        <w:rPr>
          <w:rFonts w:ascii="Garamond" w:eastAsia="Times New Roman" w:hAnsi="Garamond" w:cs="Times New Roman"/>
          <w:i/>
          <w:color w:val="000000"/>
          <w:kern w:val="3"/>
          <w:sz w:val="24"/>
          <w:szCs w:val="24"/>
          <w:u w:val="single"/>
          <w:vertAlign w:val="superscript"/>
          <w:lang w:eastAsia="zh-CN"/>
        </w:rPr>
        <w:footnoteReference w:id="57"/>
      </w:r>
    </w:p>
    <w:p w14:paraId="71413C29" w14:textId="77777777" w:rsidR="00C16F24" w:rsidRPr="000B50FB" w:rsidRDefault="00C16F24" w:rsidP="00C16F24">
      <w:pPr>
        <w:widowControl w:val="0"/>
        <w:suppressAutoHyphens/>
        <w:autoSpaceDE w:val="0"/>
        <w:autoSpaceDN w:val="0"/>
        <w:spacing w:after="0" w:line="240" w:lineRule="auto"/>
        <w:jc w:val="both"/>
        <w:textAlignment w:val="baseline"/>
        <w:rPr>
          <w:rFonts w:ascii="Garamond" w:eastAsia="Times New Roman" w:hAnsi="Garamond" w:cs="Garamond"/>
          <w:color w:val="000000"/>
          <w:kern w:val="3"/>
          <w:sz w:val="24"/>
          <w:szCs w:val="24"/>
          <w:lang w:eastAsia="zh-CN"/>
        </w:rPr>
      </w:pPr>
    </w:p>
    <w:p w14:paraId="6EADE93A" w14:textId="77777777" w:rsidR="00C16F24" w:rsidRPr="000B50FB" w:rsidRDefault="00C16F24" w:rsidP="00C16F24">
      <w:pPr>
        <w:widowControl w:val="0"/>
        <w:suppressAutoHyphens/>
        <w:autoSpaceDE w:val="0"/>
        <w:autoSpaceDN w:val="0"/>
        <w:spacing w:after="0" w:line="240" w:lineRule="auto"/>
        <w:jc w:val="both"/>
        <w:textAlignment w:val="baseline"/>
        <w:rPr>
          <w:rFonts w:ascii="Garamond" w:eastAsia="Times New Roman" w:hAnsi="Garamond" w:cs="Garamond"/>
          <w:color w:val="000000"/>
          <w:kern w:val="3"/>
          <w:sz w:val="24"/>
          <w:szCs w:val="24"/>
          <w:lang w:eastAsia="zh-CN"/>
        </w:rPr>
      </w:pPr>
    </w:p>
    <w:p w14:paraId="20D94B7C" w14:textId="77777777" w:rsidR="00676AD2" w:rsidRPr="000B50FB" w:rsidRDefault="00C16F24" w:rsidP="00C16F24">
      <w:pPr>
        <w:widowControl w:val="0"/>
        <w:suppressAutoHyphens/>
        <w:autoSpaceDE w:val="0"/>
        <w:autoSpaceDN w:val="0"/>
        <w:spacing w:after="0" w:line="240" w:lineRule="auto"/>
        <w:jc w:val="both"/>
        <w:textAlignment w:val="baseline"/>
        <w:rPr>
          <w:rFonts w:ascii="Garamond" w:eastAsia="Times New Roman" w:hAnsi="Garamond" w:cs="Garamond"/>
          <w:color w:val="000000"/>
          <w:kern w:val="3"/>
          <w:sz w:val="24"/>
          <w:szCs w:val="24"/>
          <w:lang w:eastAsia="zh-CN"/>
        </w:rPr>
      </w:pPr>
      <w:r w:rsidRPr="000B50FB">
        <w:rPr>
          <w:rFonts w:ascii="Garamond" w:eastAsia="Times New Roman" w:hAnsi="Garamond" w:cs="Garamond"/>
          <w:color w:val="000000"/>
          <w:kern w:val="3"/>
          <w:sz w:val="24"/>
          <w:szCs w:val="24"/>
          <w:lang w:eastAsia="zh-CN"/>
        </w:rPr>
        <w:t xml:space="preserve">5. Fentiekre tekintettel nyilatkozunk, hogy Társaságunk </w:t>
      </w:r>
      <w:r w:rsidRPr="000B50FB">
        <w:rPr>
          <w:rFonts w:ascii="Garamond" w:eastAsia="Times New Roman" w:hAnsi="Garamond" w:cs="Garamond"/>
          <w:bCs/>
          <w:color w:val="000000"/>
          <w:kern w:val="3"/>
          <w:sz w:val="24"/>
          <w:szCs w:val="24"/>
          <w:lang w:eastAsia="zh-CN"/>
        </w:rPr>
        <w:t xml:space="preserve">a pénzmosás és a terrorizmus finanszírozása megelőzéséről és megakadályozásáról szóló 2007. évi CXXXVI. törvény 3. § </w:t>
      </w:r>
      <w:proofErr w:type="spellStart"/>
      <w:r w:rsidRPr="000B50FB">
        <w:rPr>
          <w:rFonts w:ascii="Garamond" w:eastAsia="Times New Roman" w:hAnsi="Garamond" w:cs="Garamond"/>
          <w:b/>
          <w:bCs/>
          <w:color w:val="000000"/>
          <w:kern w:val="3"/>
          <w:sz w:val="24"/>
          <w:szCs w:val="24"/>
          <w:lang w:eastAsia="zh-CN"/>
        </w:rPr>
        <w:t>ra-rb</w:t>
      </w:r>
      <w:proofErr w:type="spellEnd"/>
      <w:r w:rsidRPr="000B50FB">
        <w:rPr>
          <w:rFonts w:ascii="Garamond" w:eastAsia="Times New Roman" w:hAnsi="Garamond" w:cs="Garamond"/>
          <w:b/>
          <w:bCs/>
          <w:color w:val="000000"/>
          <w:kern w:val="3"/>
          <w:sz w:val="24"/>
          <w:szCs w:val="24"/>
          <w:lang w:eastAsia="zh-CN"/>
        </w:rPr>
        <w:t>)</w:t>
      </w:r>
      <w:r w:rsidRPr="000B50FB">
        <w:rPr>
          <w:rFonts w:ascii="Garamond" w:eastAsia="Times New Roman" w:hAnsi="Garamond" w:cs="Garamond"/>
          <w:bCs/>
          <w:color w:val="000000"/>
          <w:kern w:val="3"/>
          <w:sz w:val="24"/>
          <w:szCs w:val="24"/>
          <w:lang w:eastAsia="zh-CN"/>
        </w:rPr>
        <w:t xml:space="preserve"> </w:t>
      </w:r>
      <w:proofErr w:type="spellStart"/>
      <w:r w:rsidRPr="000B50FB">
        <w:rPr>
          <w:rFonts w:ascii="Garamond" w:eastAsia="Times New Roman" w:hAnsi="Garamond" w:cs="Garamond"/>
          <w:b/>
          <w:bCs/>
          <w:color w:val="000000"/>
          <w:kern w:val="3"/>
          <w:sz w:val="24"/>
          <w:szCs w:val="24"/>
          <w:lang w:eastAsia="zh-CN"/>
        </w:rPr>
        <w:t>rc-rd</w:t>
      </w:r>
      <w:proofErr w:type="spellEnd"/>
      <w:r w:rsidRPr="000B50FB">
        <w:rPr>
          <w:rFonts w:ascii="Garamond" w:eastAsia="Times New Roman" w:hAnsi="Garamond" w:cs="Garamond"/>
          <w:b/>
          <w:bCs/>
          <w:color w:val="000000"/>
          <w:kern w:val="3"/>
          <w:sz w:val="24"/>
          <w:szCs w:val="24"/>
          <w:lang w:eastAsia="zh-CN"/>
        </w:rPr>
        <w:t>)</w:t>
      </w:r>
      <w:r w:rsidRPr="000B50FB">
        <w:rPr>
          <w:rFonts w:ascii="Garamond" w:eastAsia="Times New Roman" w:hAnsi="Garamond" w:cs="Garamond"/>
          <w:bCs/>
          <w:color w:val="000000"/>
          <w:kern w:val="3"/>
          <w:sz w:val="24"/>
          <w:szCs w:val="24"/>
          <w:lang w:eastAsia="zh-CN"/>
        </w:rPr>
        <w:t xml:space="preserve"> pontja szerint definiált </w:t>
      </w:r>
      <w:r w:rsidRPr="000B50FB">
        <w:rPr>
          <w:rFonts w:ascii="Garamond" w:eastAsia="Times New Roman" w:hAnsi="Garamond" w:cs="Garamond"/>
          <w:b/>
          <w:bCs/>
          <w:color w:val="000000"/>
          <w:kern w:val="3"/>
          <w:sz w:val="24"/>
          <w:szCs w:val="24"/>
          <w:lang w:eastAsia="zh-CN"/>
        </w:rPr>
        <w:t>tényleges tulajdonossal nem rendelkezik</w:t>
      </w:r>
      <w:r w:rsidRPr="000B50FB">
        <w:rPr>
          <w:rFonts w:ascii="Garamond" w:eastAsia="Times New Roman" w:hAnsi="Garamond" w:cs="Garamond"/>
          <w:bCs/>
          <w:color w:val="000000"/>
          <w:kern w:val="3"/>
          <w:sz w:val="24"/>
          <w:szCs w:val="24"/>
          <w:lang w:eastAsia="zh-CN"/>
        </w:rPr>
        <w:t>.</w:t>
      </w:r>
    </w:p>
    <w:p w14:paraId="4B319FCD" w14:textId="77777777" w:rsidR="00676AD2" w:rsidRPr="000B50FB" w:rsidRDefault="00676AD2" w:rsidP="00676AD2">
      <w:pPr>
        <w:widowControl w:val="0"/>
        <w:suppressAutoHyphens/>
        <w:autoSpaceDE w:val="0"/>
        <w:autoSpaceDN w:val="0"/>
        <w:spacing w:after="0" w:line="240" w:lineRule="auto"/>
        <w:jc w:val="both"/>
        <w:textAlignment w:val="baseline"/>
        <w:rPr>
          <w:rFonts w:ascii="Garamond" w:eastAsia="Times New Roman" w:hAnsi="Garamond" w:cs="Garamond"/>
          <w:color w:val="000000"/>
          <w:kern w:val="3"/>
          <w:sz w:val="24"/>
          <w:szCs w:val="24"/>
          <w:lang w:eastAsia="zh-CN"/>
        </w:rPr>
      </w:pPr>
    </w:p>
    <w:p w14:paraId="49CC4773" w14:textId="77777777" w:rsidR="00676AD2" w:rsidRPr="000B50FB" w:rsidRDefault="00676AD2" w:rsidP="00676AD2">
      <w:pPr>
        <w:widowControl w:val="0"/>
        <w:suppressAutoHyphens/>
        <w:autoSpaceDE w:val="0"/>
        <w:autoSpaceDN w:val="0"/>
        <w:spacing w:after="0" w:line="240" w:lineRule="auto"/>
        <w:textAlignment w:val="baseline"/>
        <w:rPr>
          <w:rFonts w:ascii="Garamond" w:eastAsia="Times New Roman" w:hAnsi="Garamond" w:cs="Garamond"/>
          <w:color w:val="000000"/>
          <w:kern w:val="3"/>
          <w:sz w:val="24"/>
          <w:szCs w:val="24"/>
          <w:lang w:eastAsia="zh-CN"/>
        </w:rPr>
      </w:pPr>
      <w:r w:rsidRPr="000B50FB">
        <w:rPr>
          <w:rFonts w:ascii="Garamond" w:eastAsia="Times New Roman" w:hAnsi="Garamond" w:cs="Garamond"/>
          <w:color w:val="000000"/>
          <w:kern w:val="3"/>
          <w:sz w:val="24"/>
          <w:szCs w:val="24"/>
          <w:lang w:eastAsia="zh-CN"/>
        </w:rPr>
        <w:t>Kelt:</w:t>
      </w:r>
    </w:p>
    <w:p w14:paraId="3CDDE7A9" w14:textId="77777777" w:rsidR="00676AD2" w:rsidRPr="000B50FB" w:rsidRDefault="00676AD2" w:rsidP="00676AD2">
      <w:pPr>
        <w:widowControl w:val="0"/>
        <w:suppressAutoHyphens/>
        <w:autoSpaceDE w:val="0"/>
        <w:autoSpaceDN w:val="0"/>
        <w:spacing w:after="0" w:line="240" w:lineRule="auto"/>
        <w:textAlignment w:val="baseline"/>
        <w:rPr>
          <w:rFonts w:ascii="Garamond" w:eastAsia="Times New Roman" w:hAnsi="Garamond" w:cs="Garamond"/>
          <w:color w:val="000000"/>
          <w:kern w:val="3"/>
          <w:sz w:val="24"/>
          <w:szCs w:val="24"/>
          <w:lang w:eastAsia="zh-CN"/>
        </w:rPr>
      </w:pPr>
    </w:p>
    <w:p w14:paraId="280D12EA" w14:textId="77777777" w:rsidR="00676AD2" w:rsidRPr="000B50FB" w:rsidRDefault="00676AD2" w:rsidP="00676AD2">
      <w:pPr>
        <w:widowControl w:val="0"/>
        <w:suppressAutoHyphens/>
        <w:autoSpaceDE w:val="0"/>
        <w:autoSpaceDN w:val="0"/>
        <w:spacing w:after="0" w:line="240" w:lineRule="auto"/>
        <w:textAlignment w:val="baseline"/>
        <w:rPr>
          <w:rFonts w:ascii="Garamond" w:eastAsia="Times New Roman" w:hAnsi="Garamond" w:cs="Garamond"/>
          <w:color w:val="000000"/>
          <w:kern w:val="3"/>
          <w:sz w:val="24"/>
          <w:szCs w:val="24"/>
          <w:lang w:eastAsia="zh-CN"/>
        </w:rPr>
      </w:pPr>
    </w:p>
    <w:p w14:paraId="189B70A7" w14:textId="77777777" w:rsidR="00676AD2" w:rsidRPr="000B50FB" w:rsidRDefault="00676AD2" w:rsidP="00676AD2">
      <w:pPr>
        <w:widowControl w:val="0"/>
        <w:tabs>
          <w:tab w:val="center" w:pos="7371"/>
        </w:tabs>
        <w:suppressAutoHyphens/>
        <w:autoSpaceDE w:val="0"/>
        <w:autoSpaceDN w:val="0"/>
        <w:spacing w:after="0" w:line="240" w:lineRule="auto"/>
        <w:jc w:val="both"/>
        <w:textAlignment w:val="baseline"/>
        <w:rPr>
          <w:rFonts w:ascii="Garamond" w:eastAsia="Times New Roman" w:hAnsi="Garamond" w:cs="Garamond"/>
          <w:color w:val="000000"/>
          <w:kern w:val="3"/>
          <w:sz w:val="24"/>
          <w:szCs w:val="24"/>
          <w:lang w:eastAsia="zh-CN"/>
        </w:rPr>
      </w:pPr>
      <w:r w:rsidRPr="000B50FB">
        <w:rPr>
          <w:rFonts w:ascii="Garamond" w:eastAsia="Times New Roman" w:hAnsi="Garamond" w:cs="Garamond"/>
          <w:color w:val="000000"/>
          <w:kern w:val="3"/>
          <w:sz w:val="24"/>
          <w:szCs w:val="24"/>
          <w:lang w:eastAsia="zh-CN"/>
        </w:rPr>
        <w:tab/>
        <w:t>……………………………….</w:t>
      </w:r>
    </w:p>
    <w:p w14:paraId="1E3D81C0" w14:textId="77777777" w:rsidR="00676AD2" w:rsidRPr="000B50FB" w:rsidRDefault="00676AD2" w:rsidP="00676AD2">
      <w:pPr>
        <w:widowControl w:val="0"/>
        <w:tabs>
          <w:tab w:val="center" w:pos="7371"/>
        </w:tabs>
        <w:suppressAutoHyphens/>
        <w:autoSpaceDE w:val="0"/>
        <w:autoSpaceDN w:val="0"/>
        <w:spacing w:after="0" w:line="240" w:lineRule="auto"/>
        <w:jc w:val="both"/>
        <w:textAlignment w:val="baseline"/>
        <w:rPr>
          <w:rFonts w:ascii="Garamond" w:eastAsia="Times New Roman" w:hAnsi="Garamond" w:cs="Garamond"/>
          <w:bCs/>
          <w:color w:val="000000"/>
          <w:kern w:val="3"/>
          <w:sz w:val="24"/>
          <w:szCs w:val="24"/>
          <w:lang w:eastAsia="zh-CN"/>
        </w:rPr>
      </w:pPr>
      <w:r w:rsidRPr="000B50FB">
        <w:rPr>
          <w:rFonts w:ascii="Garamond" w:eastAsia="Times New Roman" w:hAnsi="Garamond" w:cs="Garamond"/>
          <w:b/>
          <w:bCs/>
          <w:color w:val="000000"/>
          <w:kern w:val="3"/>
          <w:sz w:val="24"/>
          <w:szCs w:val="24"/>
          <w:lang w:eastAsia="zh-CN"/>
        </w:rPr>
        <w:tab/>
      </w:r>
      <w:proofErr w:type="gramStart"/>
      <w:r w:rsidRPr="000B50FB">
        <w:rPr>
          <w:rFonts w:ascii="Garamond" w:eastAsia="Times New Roman" w:hAnsi="Garamond" w:cs="Garamond"/>
          <w:bCs/>
          <w:color w:val="000000"/>
          <w:kern w:val="3"/>
          <w:sz w:val="24"/>
          <w:szCs w:val="24"/>
          <w:lang w:eastAsia="zh-CN"/>
        </w:rPr>
        <w:t>cégszerű</w:t>
      </w:r>
      <w:proofErr w:type="gramEnd"/>
      <w:r w:rsidRPr="000B50FB">
        <w:rPr>
          <w:rFonts w:ascii="Garamond" w:eastAsia="Times New Roman" w:hAnsi="Garamond" w:cs="Garamond"/>
          <w:bCs/>
          <w:color w:val="000000"/>
          <w:kern w:val="3"/>
          <w:sz w:val="24"/>
          <w:szCs w:val="24"/>
          <w:lang w:eastAsia="zh-CN"/>
        </w:rPr>
        <w:t xml:space="preserve"> aláírás</w:t>
      </w:r>
    </w:p>
    <w:p w14:paraId="38A75660" w14:textId="77777777" w:rsidR="00676AD2" w:rsidRPr="000B50FB" w:rsidRDefault="00676AD2" w:rsidP="00676AD2">
      <w:pPr>
        <w:suppressAutoHyphens/>
        <w:autoSpaceDN w:val="0"/>
        <w:spacing w:after="0" w:line="240" w:lineRule="auto"/>
        <w:jc w:val="both"/>
        <w:textAlignment w:val="baseline"/>
        <w:rPr>
          <w:rFonts w:ascii="Garamond" w:eastAsia="Times New Roman" w:hAnsi="Garamond" w:cs="Garamond"/>
          <w:bCs/>
          <w:iCs/>
          <w:color w:val="000000"/>
          <w:kern w:val="3"/>
          <w:sz w:val="20"/>
          <w:szCs w:val="20"/>
        </w:rPr>
      </w:pPr>
    </w:p>
    <w:p w14:paraId="06A9807D" w14:textId="77777777" w:rsidR="00676AD2" w:rsidRPr="000B50FB" w:rsidRDefault="00676AD2" w:rsidP="00676AD2">
      <w:pPr>
        <w:autoSpaceDN w:val="0"/>
        <w:spacing w:after="0" w:line="240" w:lineRule="auto"/>
        <w:jc w:val="right"/>
        <w:rPr>
          <w:rFonts w:ascii="Garamond" w:eastAsia="Times New Roman" w:hAnsi="Garamond" w:cs="Times New Roman"/>
          <w:bCs/>
          <w:i/>
          <w:sz w:val="24"/>
          <w:szCs w:val="24"/>
          <w:lang w:eastAsia="hu-HU"/>
        </w:rPr>
      </w:pPr>
      <w:r w:rsidRPr="000B50FB">
        <w:rPr>
          <w:rFonts w:ascii="Garamond" w:eastAsia="Times New Roman" w:hAnsi="Garamond" w:cs="Times New Roman"/>
          <w:i/>
          <w:iCs/>
          <w:sz w:val="20"/>
          <w:szCs w:val="20"/>
        </w:rPr>
        <w:br w:type="page"/>
      </w:r>
      <w:r w:rsidR="00624A20" w:rsidRPr="000B50FB">
        <w:rPr>
          <w:rFonts w:ascii="Garamond" w:eastAsia="Times New Roman" w:hAnsi="Garamond" w:cs="Times New Roman"/>
          <w:bCs/>
          <w:i/>
          <w:sz w:val="24"/>
          <w:szCs w:val="24"/>
          <w:lang w:eastAsia="hu-HU"/>
        </w:rPr>
        <w:lastRenderedPageBreak/>
        <w:t>8</w:t>
      </w:r>
      <w:r w:rsidRPr="000B50FB">
        <w:rPr>
          <w:rFonts w:ascii="Garamond" w:eastAsia="Times New Roman" w:hAnsi="Garamond" w:cs="Times New Roman"/>
          <w:bCs/>
          <w:i/>
          <w:sz w:val="24"/>
          <w:szCs w:val="24"/>
          <w:lang w:eastAsia="hu-HU"/>
        </w:rPr>
        <w:t>. számú melléklet</w:t>
      </w:r>
    </w:p>
    <w:p w14:paraId="2FB2E632" w14:textId="77777777" w:rsidR="00013807" w:rsidRPr="000B50FB" w:rsidRDefault="00013807" w:rsidP="00676AD2">
      <w:pPr>
        <w:widowControl w:val="0"/>
        <w:autoSpaceDE w:val="0"/>
        <w:autoSpaceDN w:val="0"/>
        <w:spacing w:after="0" w:line="240" w:lineRule="auto"/>
        <w:jc w:val="center"/>
        <w:rPr>
          <w:rFonts w:ascii="Garamond" w:eastAsia="Times New Roman" w:hAnsi="Garamond" w:cs="Arial"/>
          <w:b/>
          <w:smallCaps/>
          <w:sz w:val="24"/>
          <w:szCs w:val="24"/>
          <w:lang w:eastAsia="hu-HU"/>
        </w:rPr>
      </w:pPr>
    </w:p>
    <w:p w14:paraId="7D35DB23"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smallCaps/>
          <w:sz w:val="24"/>
          <w:szCs w:val="24"/>
          <w:lang w:eastAsia="hu-HU"/>
        </w:rPr>
      </w:pPr>
      <w:r w:rsidRPr="000B50FB">
        <w:rPr>
          <w:rFonts w:ascii="Garamond" w:eastAsia="Times New Roman" w:hAnsi="Garamond" w:cs="Arial"/>
          <w:b/>
          <w:smallCaps/>
          <w:sz w:val="24"/>
          <w:szCs w:val="24"/>
          <w:lang w:eastAsia="hu-HU"/>
        </w:rPr>
        <w:t>Nyilatkozat</w:t>
      </w:r>
      <w:r w:rsidRPr="000B50FB">
        <w:rPr>
          <w:rFonts w:ascii="Garamond" w:eastAsia="Times New Roman" w:hAnsi="Garamond" w:cs="Times New Roman"/>
          <w:i/>
          <w:color w:val="000000"/>
          <w:sz w:val="24"/>
          <w:szCs w:val="24"/>
          <w:vertAlign w:val="superscript"/>
          <w:lang w:eastAsia="hu-HU"/>
        </w:rPr>
        <w:footnoteReference w:id="58"/>
      </w:r>
    </w:p>
    <w:p w14:paraId="1624B8CA" w14:textId="77777777" w:rsidR="00013807" w:rsidRPr="000B50FB" w:rsidRDefault="00013807" w:rsidP="00676AD2">
      <w:pPr>
        <w:widowControl w:val="0"/>
        <w:autoSpaceDE w:val="0"/>
        <w:autoSpaceDN w:val="0"/>
        <w:spacing w:after="0" w:line="240" w:lineRule="auto"/>
        <w:jc w:val="center"/>
        <w:rPr>
          <w:rFonts w:ascii="Garamond" w:eastAsia="Times New Roman" w:hAnsi="Garamond" w:cs="Arial"/>
          <w:b/>
          <w:smallCaps/>
          <w:sz w:val="24"/>
          <w:szCs w:val="24"/>
          <w:lang w:eastAsia="hu-HU"/>
        </w:rPr>
      </w:pPr>
    </w:p>
    <w:p w14:paraId="19D1E697" w14:textId="77777777" w:rsidR="00676AD2" w:rsidRPr="000B50FB" w:rsidRDefault="00123A4C" w:rsidP="005C672D">
      <w:pPr>
        <w:widowControl w:val="0"/>
        <w:autoSpaceDE w:val="0"/>
        <w:autoSpaceDN w:val="0"/>
        <w:spacing w:after="0" w:line="240" w:lineRule="auto"/>
        <w:jc w:val="center"/>
        <w:rPr>
          <w:rFonts w:ascii="Garamond" w:eastAsia="Times New Roman" w:hAnsi="Garamond" w:cs="Arial"/>
          <w:sz w:val="24"/>
          <w:szCs w:val="24"/>
          <w:lang w:eastAsia="hu-HU"/>
        </w:rPr>
      </w:pPr>
      <w:proofErr w:type="gramStart"/>
      <w:r w:rsidRPr="000B50FB">
        <w:rPr>
          <w:rFonts w:ascii="Garamond" w:eastAsia="Times New Roman" w:hAnsi="Garamond" w:cs="Arial"/>
          <w:b/>
          <w:spacing w:val="40"/>
          <w:sz w:val="24"/>
          <w:szCs w:val="24"/>
          <w:lang w:eastAsia="hu-HU"/>
        </w:rPr>
        <w:t>a</w:t>
      </w:r>
      <w:proofErr w:type="gramEnd"/>
      <w:r w:rsidRPr="000B50FB">
        <w:rPr>
          <w:rFonts w:ascii="Garamond" w:eastAsia="Times New Roman" w:hAnsi="Garamond" w:cs="Arial"/>
          <w:b/>
          <w:spacing w:val="40"/>
          <w:sz w:val="24"/>
          <w:szCs w:val="24"/>
          <w:lang w:eastAsia="hu-HU"/>
        </w:rPr>
        <w:t xml:space="preserve"> Kbt. 62. § (1) bekezdésének </w:t>
      </w:r>
      <w:proofErr w:type="spellStart"/>
      <w:r w:rsidRPr="000B50FB">
        <w:rPr>
          <w:rFonts w:ascii="Garamond" w:eastAsia="Times New Roman" w:hAnsi="Garamond" w:cs="Arial"/>
          <w:b/>
          <w:spacing w:val="40"/>
          <w:sz w:val="24"/>
          <w:szCs w:val="24"/>
          <w:lang w:eastAsia="hu-HU"/>
        </w:rPr>
        <w:t>kc</w:t>
      </w:r>
      <w:proofErr w:type="spellEnd"/>
      <w:r w:rsidRPr="000B50FB">
        <w:rPr>
          <w:rFonts w:ascii="Garamond" w:eastAsia="Times New Roman" w:hAnsi="Garamond" w:cs="Arial"/>
          <w:b/>
          <w:spacing w:val="40"/>
          <w:sz w:val="24"/>
          <w:szCs w:val="24"/>
          <w:lang w:eastAsia="hu-HU"/>
        </w:rPr>
        <w:t>) pontja tekintetében</w:t>
      </w:r>
    </w:p>
    <w:p w14:paraId="2487F417" w14:textId="77777777" w:rsidR="005E2ACD" w:rsidRPr="000B50FB" w:rsidRDefault="005E2ACD" w:rsidP="00676AD2">
      <w:pPr>
        <w:widowControl w:val="0"/>
        <w:autoSpaceDE w:val="0"/>
        <w:autoSpaceDN w:val="0"/>
        <w:spacing w:after="0" w:line="240" w:lineRule="auto"/>
        <w:rPr>
          <w:rFonts w:ascii="Garamond" w:eastAsia="Times New Roman" w:hAnsi="Garamond" w:cs="Arial"/>
          <w:sz w:val="24"/>
          <w:szCs w:val="24"/>
          <w:lang w:eastAsia="hu-HU"/>
        </w:rPr>
      </w:pPr>
    </w:p>
    <w:p w14:paraId="0EABE9E7"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sz w:val="24"/>
          <w:szCs w:val="24"/>
          <w:lang w:eastAsia="hu-HU"/>
        </w:rPr>
      </w:pPr>
      <w:r w:rsidRPr="000B50FB">
        <w:rPr>
          <w:rFonts w:ascii="Garamond" w:eastAsia="Times New Roman" w:hAnsi="Garamond" w:cs="Arial"/>
          <w:b/>
          <w:sz w:val="24"/>
          <w:szCs w:val="24"/>
          <w:lang w:eastAsia="hu-HU"/>
        </w:rPr>
        <w:t>„</w:t>
      </w:r>
      <w:r w:rsidR="00040C21" w:rsidRPr="000B50FB">
        <w:rPr>
          <w:rFonts w:ascii="Garamond" w:eastAsia="Times New Roman" w:hAnsi="Garamond" w:cs="Arial"/>
          <w:b/>
          <w:bCs/>
          <w:sz w:val="24"/>
          <w:szCs w:val="24"/>
          <w:lang w:eastAsia="hu-HU"/>
        </w:rPr>
        <w:t>Vállalkozási szerződés az 1527/2016. (IX. 29.) Korm. határozat szerinti infrastruktúra-fejlesztés tervezési és kivitelezési munkáira - Testnevelési Egyetem Továbbképző központ, Velence.</w:t>
      </w:r>
      <w:r w:rsidRPr="000B50FB">
        <w:rPr>
          <w:rFonts w:ascii="Garamond" w:eastAsia="Times New Roman" w:hAnsi="Garamond" w:cs="Arial"/>
          <w:b/>
          <w:sz w:val="24"/>
          <w:szCs w:val="24"/>
          <w:lang w:eastAsia="hu-HU"/>
        </w:rPr>
        <w:t>”</w:t>
      </w:r>
    </w:p>
    <w:p w14:paraId="74390AB2" w14:textId="77777777" w:rsidR="00424A4E" w:rsidRPr="000B50FB" w:rsidRDefault="00424A4E" w:rsidP="00676AD2">
      <w:pPr>
        <w:widowControl w:val="0"/>
        <w:autoSpaceDE w:val="0"/>
        <w:autoSpaceDN w:val="0"/>
        <w:spacing w:after="0" w:line="240" w:lineRule="auto"/>
        <w:jc w:val="center"/>
        <w:rPr>
          <w:rFonts w:ascii="Garamond" w:eastAsia="Times New Roman" w:hAnsi="Garamond" w:cs="Arial"/>
          <w:sz w:val="24"/>
          <w:szCs w:val="24"/>
          <w:lang w:eastAsia="hu-HU"/>
        </w:rPr>
      </w:pPr>
    </w:p>
    <w:p w14:paraId="4B5C4F51" w14:textId="77777777" w:rsidR="00676AD2" w:rsidRPr="000B50FB" w:rsidRDefault="00676AD2" w:rsidP="00676AD2">
      <w:pPr>
        <w:autoSpaceDN w:val="0"/>
        <w:spacing w:after="0" w:line="240" w:lineRule="auto"/>
        <w:jc w:val="both"/>
        <w:rPr>
          <w:rFonts w:ascii="Garamond" w:eastAsia="Times New Roman" w:hAnsi="Garamond" w:cs="Tahoma"/>
          <w:sz w:val="24"/>
          <w:szCs w:val="24"/>
          <w:lang w:eastAsia="hu-HU"/>
        </w:rPr>
      </w:pPr>
      <w:r w:rsidRPr="000B50FB">
        <w:rPr>
          <w:rFonts w:ascii="Garamond" w:eastAsia="Times New Roman" w:hAnsi="Garamond" w:cs="Tahoma"/>
          <w:sz w:val="24"/>
          <w:szCs w:val="24"/>
          <w:lang w:eastAsia="hu-HU"/>
        </w:rPr>
        <w:t xml:space="preserve">Alulírott </w:t>
      </w:r>
      <w:r w:rsidRPr="000B50FB">
        <w:rPr>
          <w:rFonts w:ascii="Garamond" w:eastAsia="Times New Roman" w:hAnsi="Garamond" w:cs="Tahoma"/>
          <w:b/>
          <w:i/>
          <w:sz w:val="24"/>
          <w:szCs w:val="24"/>
          <w:lang w:eastAsia="hu-HU"/>
        </w:rPr>
        <w:t>[név]</w:t>
      </w:r>
      <w:r w:rsidRPr="000B50FB">
        <w:rPr>
          <w:rFonts w:ascii="Garamond" w:eastAsia="Times New Roman" w:hAnsi="Garamond" w:cs="Tahoma"/>
          <w:sz w:val="24"/>
          <w:szCs w:val="24"/>
          <w:lang w:eastAsia="hu-HU"/>
        </w:rPr>
        <w:t xml:space="preserve"> mint </w:t>
      </w:r>
      <w:proofErr w:type="gramStart"/>
      <w:r w:rsidRPr="000B50FB">
        <w:rPr>
          <w:rFonts w:ascii="Garamond" w:eastAsia="Times New Roman" w:hAnsi="Garamond" w:cs="Tahoma"/>
          <w:sz w:val="24"/>
          <w:szCs w:val="24"/>
          <w:lang w:eastAsia="hu-HU"/>
        </w:rPr>
        <w:t>a(</w:t>
      </w:r>
      <w:proofErr w:type="gramEnd"/>
      <w:r w:rsidRPr="000B50FB">
        <w:rPr>
          <w:rFonts w:ascii="Garamond" w:eastAsia="Times New Roman" w:hAnsi="Garamond" w:cs="Tahoma"/>
          <w:sz w:val="24"/>
          <w:szCs w:val="24"/>
          <w:lang w:eastAsia="hu-HU"/>
        </w:rPr>
        <w:t xml:space="preserve">z) </w:t>
      </w:r>
      <w:r w:rsidRPr="000B50FB">
        <w:rPr>
          <w:rFonts w:ascii="Garamond" w:eastAsia="Times New Roman" w:hAnsi="Garamond" w:cs="Tahoma"/>
          <w:b/>
          <w:i/>
          <w:sz w:val="24"/>
          <w:szCs w:val="24"/>
          <w:lang w:eastAsia="hu-HU"/>
        </w:rPr>
        <w:t>[cégnév, székhely]</w:t>
      </w:r>
      <w:r w:rsidRPr="000B50FB">
        <w:rPr>
          <w:rFonts w:ascii="Garamond" w:eastAsia="Times New Roman" w:hAnsi="Garamond" w:cs="Tahoma"/>
          <w:sz w:val="24"/>
          <w:szCs w:val="24"/>
          <w:lang w:eastAsia="hu-HU"/>
        </w:rPr>
        <w:t xml:space="preserve"> ajánlattevő cégjegyzésre/kötelezettségvállalásra jogosult képviselője a </w:t>
      </w:r>
      <w:r w:rsidR="00E34DD0" w:rsidRPr="000B50FB">
        <w:rPr>
          <w:rFonts w:ascii="Garamond" w:eastAsia="Times New Roman" w:hAnsi="Garamond" w:cs="Tahoma"/>
          <w:bCs/>
          <w:sz w:val="24"/>
          <w:szCs w:val="24"/>
          <w:lang w:eastAsia="hu-HU"/>
        </w:rPr>
        <w:t xml:space="preserve">321/2015. (X. 30.) Korm. rendelet </w:t>
      </w:r>
      <w:r w:rsidR="00036C29" w:rsidRPr="000B50FB">
        <w:rPr>
          <w:rFonts w:ascii="Garamond" w:eastAsia="Times New Roman" w:hAnsi="Garamond" w:cs="Arial"/>
          <w:bCs/>
          <w:color w:val="000000"/>
          <w:sz w:val="24"/>
          <w:szCs w:val="24"/>
          <w:lang w:eastAsia="hu-HU"/>
        </w:rPr>
        <w:t xml:space="preserve">8. § i) pontjának </w:t>
      </w:r>
      <w:proofErr w:type="spellStart"/>
      <w:r w:rsidR="00036C29" w:rsidRPr="000B50FB">
        <w:rPr>
          <w:rFonts w:ascii="Garamond" w:eastAsia="Times New Roman" w:hAnsi="Garamond" w:cs="Arial"/>
          <w:bCs/>
          <w:color w:val="000000"/>
          <w:sz w:val="24"/>
          <w:szCs w:val="24"/>
          <w:lang w:eastAsia="hu-HU"/>
        </w:rPr>
        <w:t>i</w:t>
      </w:r>
      <w:r w:rsidR="0064599C" w:rsidRPr="000B50FB">
        <w:rPr>
          <w:rFonts w:ascii="Garamond" w:eastAsia="Times New Roman" w:hAnsi="Garamond" w:cs="Arial"/>
          <w:bCs/>
          <w:color w:val="000000"/>
          <w:sz w:val="24"/>
          <w:szCs w:val="24"/>
          <w:lang w:eastAsia="hu-HU"/>
        </w:rPr>
        <w:t>c</w:t>
      </w:r>
      <w:proofErr w:type="spellEnd"/>
      <w:r w:rsidR="00036C29" w:rsidRPr="000B50FB">
        <w:rPr>
          <w:rFonts w:ascii="Garamond" w:eastAsia="Times New Roman" w:hAnsi="Garamond" w:cs="Arial"/>
          <w:bCs/>
          <w:color w:val="000000"/>
          <w:sz w:val="24"/>
          <w:szCs w:val="24"/>
          <w:lang w:eastAsia="hu-HU"/>
        </w:rPr>
        <w:t>) alpontjában</w:t>
      </w:r>
      <w:r w:rsidRPr="000B50FB">
        <w:rPr>
          <w:rFonts w:ascii="Garamond" w:eastAsia="Times New Roman" w:hAnsi="Garamond" w:cs="Tahoma"/>
          <w:sz w:val="24"/>
          <w:szCs w:val="24"/>
          <w:lang w:eastAsia="hu-HU"/>
        </w:rPr>
        <w:t xml:space="preserve"> foglaltaknak megfelelően, a Kbt. </w:t>
      </w:r>
      <w:r w:rsidR="0064599C" w:rsidRPr="000B50FB">
        <w:rPr>
          <w:rFonts w:ascii="Garamond" w:eastAsia="Times New Roman" w:hAnsi="Garamond" w:cs="Tahoma"/>
          <w:sz w:val="24"/>
          <w:szCs w:val="24"/>
          <w:lang w:eastAsia="hu-HU"/>
        </w:rPr>
        <w:t>62</w:t>
      </w:r>
      <w:r w:rsidRPr="000B50FB">
        <w:rPr>
          <w:rFonts w:ascii="Garamond" w:eastAsia="Times New Roman" w:hAnsi="Garamond" w:cs="Tahoma"/>
          <w:sz w:val="24"/>
          <w:szCs w:val="24"/>
          <w:lang w:eastAsia="hu-HU"/>
        </w:rPr>
        <w:t>. § (</w:t>
      </w:r>
      <w:r w:rsidR="0064599C" w:rsidRPr="000B50FB">
        <w:rPr>
          <w:rFonts w:ascii="Garamond" w:eastAsia="Times New Roman" w:hAnsi="Garamond" w:cs="Tahoma"/>
          <w:sz w:val="24"/>
          <w:szCs w:val="24"/>
          <w:lang w:eastAsia="hu-HU"/>
        </w:rPr>
        <w:t xml:space="preserve">1) bekezdésének k) pontjának </w:t>
      </w:r>
      <w:proofErr w:type="spellStart"/>
      <w:r w:rsidR="0064599C" w:rsidRPr="000B50FB">
        <w:rPr>
          <w:rFonts w:ascii="Garamond" w:eastAsia="Times New Roman" w:hAnsi="Garamond" w:cs="Tahoma"/>
          <w:sz w:val="24"/>
          <w:szCs w:val="24"/>
          <w:lang w:eastAsia="hu-HU"/>
        </w:rPr>
        <w:t>kc</w:t>
      </w:r>
      <w:proofErr w:type="spellEnd"/>
      <w:r w:rsidR="0064599C" w:rsidRPr="000B50FB">
        <w:rPr>
          <w:rFonts w:ascii="Garamond" w:eastAsia="Times New Roman" w:hAnsi="Garamond" w:cs="Tahoma"/>
          <w:sz w:val="24"/>
          <w:szCs w:val="24"/>
          <w:lang w:eastAsia="hu-HU"/>
        </w:rPr>
        <w:t>) alpontjában foglaltak</w:t>
      </w:r>
      <w:r w:rsidRPr="000B50FB">
        <w:rPr>
          <w:rFonts w:ascii="Garamond" w:eastAsia="Times New Roman" w:hAnsi="Garamond" w:cs="Tahoma"/>
          <w:sz w:val="24"/>
          <w:szCs w:val="24"/>
          <w:lang w:eastAsia="hu-HU"/>
        </w:rPr>
        <w:t xml:space="preserve"> tekintetében ezennel felelősségem tudatában</w:t>
      </w:r>
    </w:p>
    <w:p w14:paraId="2F5BAB9F" w14:textId="77777777" w:rsidR="00676AD2" w:rsidRPr="000B50FB" w:rsidRDefault="00676AD2" w:rsidP="00676AD2">
      <w:pPr>
        <w:autoSpaceDN w:val="0"/>
        <w:spacing w:after="0" w:line="240" w:lineRule="auto"/>
        <w:rPr>
          <w:rFonts w:ascii="Garamond" w:eastAsia="Times New Roman" w:hAnsi="Garamond" w:cs="Tahoma"/>
          <w:b/>
          <w:sz w:val="24"/>
          <w:szCs w:val="24"/>
          <w:lang w:eastAsia="hu-HU"/>
        </w:rPr>
      </w:pPr>
    </w:p>
    <w:p w14:paraId="6AD3BA64" w14:textId="77777777" w:rsidR="00676AD2" w:rsidRPr="000B50FB" w:rsidRDefault="00676AD2" w:rsidP="00676AD2">
      <w:pPr>
        <w:autoSpaceDN w:val="0"/>
        <w:spacing w:after="0" w:line="240" w:lineRule="auto"/>
        <w:jc w:val="center"/>
        <w:rPr>
          <w:rFonts w:ascii="Garamond" w:eastAsia="Times New Roman" w:hAnsi="Garamond" w:cs="Tahoma"/>
          <w:b/>
          <w:sz w:val="24"/>
          <w:szCs w:val="24"/>
          <w:lang w:eastAsia="hu-HU"/>
        </w:rPr>
      </w:pPr>
      <w:r w:rsidRPr="000B50FB">
        <w:rPr>
          <w:rFonts w:ascii="Garamond" w:eastAsia="Times New Roman" w:hAnsi="Garamond" w:cs="Tahoma"/>
          <w:b/>
          <w:sz w:val="24"/>
          <w:szCs w:val="24"/>
          <w:lang w:eastAsia="hu-HU"/>
        </w:rPr>
        <w:t>n y i l a t k o z o m</w:t>
      </w:r>
    </w:p>
    <w:p w14:paraId="57A2810B" w14:textId="77777777" w:rsidR="00013807" w:rsidRPr="000B50FB" w:rsidRDefault="00013807" w:rsidP="00676AD2">
      <w:pPr>
        <w:autoSpaceDN w:val="0"/>
        <w:spacing w:after="0" w:line="240" w:lineRule="auto"/>
        <w:rPr>
          <w:rFonts w:ascii="Garamond" w:eastAsia="Times New Roman" w:hAnsi="Garamond" w:cs="Tahoma"/>
          <w:b/>
          <w:sz w:val="24"/>
          <w:szCs w:val="24"/>
          <w:lang w:eastAsia="hu-HU"/>
        </w:rPr>
      </w:pPr>
    </w:p>
    <w:p w14:paraId="103D606F" w14:textId="77777777" w:rsidR="00676AD2" w:rsidRPr="000B50FB" w:rsidRDefault="005E2ACD" w:rsidP="00676AD2">
      <w:pPr>
        <w:autoSpaceDN w:val="0"/>
        <w:spacing w:after="0" w:line="240" w:lineRule="auto"/>
        <w:jc w:val="both"/>
        <w:rPr>
          <w:rFonts w:ascii="Garamond" w:eastAsia="Times New Roman" w:hAnsi="Garamond" w:cs="Times New Roman"/>
          <w:b/>
          <w:color w:val="000000"/>
          <w:sz w:val="24"/>
          <w:szCs w:val="24"/>
          <w:lang w:eastAsia="hu-HU"/>
        </w:rPr>
      </w:pPr>
      <w:proofErr w:type="gramStart"/>
      <w:r w:rsidRPr="000B50FB">
        <w:rPr>
          <w:rFonts w:ascii="Garamond" w:eastAsia="Times New Roman" w:hAnsi="Garamond" w:cs="Times New Roman"/>
          <w:bCs/>
          <w:sz w:val="24"/>
          <w:szCs w:val="24"/>
          <w:lang w:eastAsia="hu-HU"/>
        </w:rPr>
        <w:t>a</w:t>
      </w:r>
      <w:proofErr w:type="gramEnd"/>
      <w:r w:rsidR="00013807" w:rsidRPr="000B50FB">
        <w:rPr>
          <w:rFonts w:ascii="Garamond" w:eastAsia="Times New Roman" w:hAnsi="Garamond" w:cs="Times New Roman"/>
          <w:bCs/>
          <w:sz w:val="24"/>
          <w:szCs w:val="24"/>
          <w:lang w:eastAsia="hu-HU"/>
        </w:rPr>
        <w:t>(z)</w:t>
      </w:r>
      <w:r w:rsidRPr="000B50FB">
        <w:rPr>
          <w:rFonts w:ascii="Garamond" w:eastAsia="Times New Roman" w:hAnsi="Garamond" w:cs="Times New Roman"/>
          <w:bCs/>
          <w:sz w:val="24"/>
          <w:szCs w:val="24"/>
          <w:lang w:eastAsia="hu-HU"/>
        </w:rPr>
        <w:t xml:space="preserve"> </w:t>
      </w:r>
      <w:r w:rsidR="00676AD2" w:rsidRPr="000B50FB">
        <w:rPr>
          <w:rFonts w:ascii="Garamond" w:eastAsia="Times New Roman" w:hAnsi="Garamond" w:cs="Arial"/>
          <w:b/>
          <w:sz w:val="24"/>
          <w:szCs w:val="24"/>
          <w:lang w:eastAsia="hu-HU"/>
        </w:rPr>
        <w:t>„</w:t>
      </w:r>
      <w:r w:rsidR="00040C21" w:rsidRPr="000B50FB">
        <w:rPr>
          <w:rFonts w:ascii="Garamond" w:eastAsia="Times New Roman" w:hAnsi="Garamond" w:cs="Arial"/>
          <w:b/>
          <w:bCs/>
          <w:sz w:val="24"/>
          <w:szCs w:val="24"/>
          <w:lang w:eastAsia="hu-HU"/>
        </w:rPr>
        <w:t>Vállalkozási szerződés az 1527/2016. (IX. 29.) Korm. határozat szerinti infrastruktúra-fejlesztés tervezési és kivitelezési munkáira - Testnevelési Egyetem Továbbképző központ, Velence.</w:t>
      </w:r>
      <w:r w:rsidR="00676AD2" w:rsidRPr="000B50FB">
        <w:rPr>
          <w:rFonts w:ascii="Garamond" w:eastAsia="Times New Roman" w:hAnsi="Garamond" w:cs="Arial"/>
          <w:b/>
          <w:sz w:val="24"/>
          <w:szCs w:val="24"/>
          <w:lang w:eastAsia="hu-HU"/>
        </w:rPr>
        <w:t xml:space="preserve">” </w:t>
      </w:r>
      <w:r w:rsidR="00676AD2" w:rsidRPr="000B50FB">
        <w:rPr>
          <w:rFonts w:ascii="Garamond" w:eastAsia="Times New Roman" w:hAnsi="Garamond" w:cs="Times New Roman"/>
          <w:bCs/>
          <w:sz w:val="24"/>
          <w:szCs w:val="24"/>
          <w:lang w:eastAsia="hu-HU"/>
        </w:rPr>
        <w:t>tárgyú közbeszerzési eljárásban, hogy</w:t>
      </w:r>
    </w:p>
    <w:p w14:paraId="1DA94935" w14:textId="77777777" w:rsidR="00676AD2" w:rsidRPr="000B50FB" w:rsidRDefault="00676AD2" w:rsidP="00676AD2">
      <w:pPr>
        <w:autoSpaceDN w:val="0"/>
        <w:spacing w:after="0" w:line="240" w:lineRule="auto"/>
        <w:jc w:val="both"/>
        <w:rPr>
          <w:rFonts w:ascii="Garamond" w:eastAsia="Times New Roman" w:hAnsi="Garamond" w:cs="Times New Roman"/>
          <w:bCs/>
          <w:sz w:val="24"/>
          <w:szCs w:val="24"/>
          <w:lang w:eastAsia="hu-HU"/>
        </w:rPr>
      </w:pPr>
    </w:p>
    <w:p w14:paraId="026A49A7" w14:textId="77777777" w:rsidR="005E2ACD" w:rsidRPr="000B50FB" w:rsidRDefault="005E2ACD" w:rsidP="00676AD2">
      <w:pPr>
        <w:autoSpaceDN w:val="0"/>
        <w:spacing w:after="0" w:line="240" w:lineRule="auto"/>
        <w:jc w:val="both"/>
        <w:rPr>
          <w:rFonts w:ascii="Garamond" w:eastAsia="Times New Roman" w:hAnsi="Garamond" w:cs="Times New Roman"/>
          <w:bCs/>
          <w:sz w:val="24"/>
          <w:szCs w:val="24"/>
          <w:lang w:eastAsia="hu-HU"/>
        </w:rPr>
      </w:pPr>
    </w:p>
    <w:p w14:paraId="42984583" w14:textId="77777777" w:rsidR="00676AD2" w:rsidRPr="000B50FB" w:rsidRDefault="00676AD2" w:rsidP="00676AD2">
      <w:pPr>
        <w:autoSpaceDN w:val="0"/>
        <w:spacing w:after="0" w:line="240" w:lineRule="auto"/>
        <w:jc w:val="both"/>
        <w:rPr>
          <w:rFonts w:ascii="Garamond" w:eastAsia="Times New Roman" w:hAnsi="Garamond" w:cs="Times New Roman"/>
          <w:bCs/>
          <w:sz w:val="24"/>
          <w:szCs w:val="24"/>
          <w:lang w:eastAsia="hu-HU"/>
        </w:rPr>
      </w:pPr>
      <w:r w:rsidRPr="000B50FB">
        <w:rPr>
          <w:rFonts w:ascii="Garamond" w:eastAsia="Times New Roman" w:hAnsi="Garamond" w:cs="Times New Roman"/>
          <w:bCs/>
          <w:sz w:val="24"/>
          <w:szCs w:val="24"/>
          <w:lang w:eastAsia="hu-HU"/>
        </w:rPr>
        <w:t>1. Nincs olyan jogi személy vagy személyes joga szerint jogképes szervezet, amely a társaságunkban közvetetten vagy közvetlenül több mint 25%-os tulajdoni résszel vagy szavazati joggal rendelkezik.</w:t>
      </w:r>
      <w:r w:rsidRPr="000B50FB">
        <w:rPr>
          <w:rFonts w:ascii="Garamond" w:eastAsia="Times New Roman" w:hAnsi="Garamond" w:cs="Times New Roman"/>
          <w:bCs/>
          <w:sz w:val="24"/>
          <w:szCs w:val="24"/>
          <w:vertAlign w:val="superscript"/>
          <w:lang w:eastAsia="hu-HU"/>
        </w:rPr>
        <w:footnoteReference w:id="59"/>
      </w:r>
    </w:p>
    <w:p w14:paraId="66AF951F" w14:textId="77777777" w:rsidR="005E2ACD" w:rsidRPr="000B50FB" w:rsidRDefault="005E2ACD" w:rsidP="00676AD2">
      <w:pPr>
        <w:autoSpaceDN w:val="0"/>
        <w:spacing w:after="0" w:line="240" w:lineRule="auto"/>
        <w:jc w:val="both"/>
        <w:rPr>
          <w:rFonts w:ascii="Garamond" w:eastAsia="Times New Roman" w:hAnsi="Garamond" w:cs="Times New Roman"/>
          <w:bCs/>
          <w:sz w:val="24"/>
          <w:szCs w:val="24"/>
          <w:lang w:eastAsia="hu-HU"/>
        </w:rPr>
      </w:pPr>
    </w:p>
    <w:p w14:paraId="78F8B1A1" w14:textId="77777777" w:rsidR="00676AD2" w:rsidRPr="000B50FB" w:rsidRDefault="00676AD2" w:rsidP="00676AD2">
      <w:pPr>
        <w:autoSpaceDN w:val="0"/>
        <w:spacing w:after="0" w:line="240" w:lineRule="auto"/>
        <w:jc w:val="center"/>
        <w:rPr>
          <w:rFonts w:ascii="Garamond" w:eastAsia="Times New Roman" w:hAnsi="Garamond" w:cs="Times New Roman"/>
          <w:b/>
          <w:bCs/>
          <w:i/>
          <w:sz w:val="24"/>
          <w:szCs w:val="24"/>
          <w:u w:val="single"/>
        </w:rPr>
      </w:pPr>
      <w:proofErr w:type="gramStart"/>
      <w:r w:rsidRPr="000B50FB">
        <w:rPr>
          <w:rFonts w:ascii="Garamond" w:eastAsia="Times New Roman" w:hAnsi="Garamond" w:cs="Times New Roman"/>
          <w:b/>
          <w:bCs/>
          <w:i/>
          <w:sz w:val="24"/>
          <w:szCs w:val="24"/>
          <w:u w:val="single"/>
        </w:rPr>
        <w:t>vagy</w:t>
      </w:r>
      <w:proofErr w:type="gramEnd"/>
    </w:p>
    <w:p w14:paraId="77C378DA" w14:textId="77777777" w:rsidR="00676AD2" w:rsidRPr="000B50FB" w:rsidRDefault="00676AD2" w:rsidP="00676AD2">
      <w:pPr>
        <w:autoSpaceDN w:val="0"/>
        <w:spacing w:after="0" w:line="240" w:lineRule="auto"/>
        <w:jc w:val="both"/>
        <w:rPr>
          <w:rFonts w:ascii="Garamond" w:eastAsia="Times New Roman" w:hAnsi="Garamond" w:cs="Times New Roman"/>
          <w:bCs/>
          <w:sz w:val="24"/>
          <w:szCs w:val="24"/>
          <w:lang w:eastAsia="hu-HU"/>
        </w:rPr>
      </w:pPr>
    </w:p>
    <w:p w14:paraId="21003DB5" w14:textId="77777777" w:rsidR="00676AD2" w:rsidRPr="000B50FB" w:rsidRDefault="00676AD2" w:rsidP="00676AD2">
      <w:pPr>
        <w:autoSpaceDN w:val="0"/>
        <w:spacing w:after="0" w:line="240" w:lineRule="auto"/>
        <w:jc w:val="both"/>
        <w:rPr>
          <w:rFonts w:ascii="Garamond" w:eastAsia="Times New Roman" w:hAnsi="Garamond" w:cs="Times New Roman"/>
          <w:bCs/>
          <w:sz w:val="24"/>
          <w:szCs w:val="24"/>
          <w:lang w:eastAsia="hu-HU"/>
        </w:rPr>
      </w:pPr>
      <w:r w:rsidRPr="000B50FB">
        <w:rPr>
          <w:rFonts w:ascii="Garamond" w:eastAsia="Times New Roman" w:hAnsi="Garamond" w:cs="Times New Roman"/>
          <w:bCs/>
          <w:sz w:val="24"/>
          <w:szCs w:val="24"/>
          <w:lang w:eastAsia="hu-HU"/>
        </w:rPr>
        <w:t xml:space="preserve">2. A társaságunkban közvetetten vagy közvetlenül több mint 25%-os tulajdoni résszel vagy szavazati joggal rendelkező jogi </w:t>
      </w:r>
      <w:proofErr w:type="gramStart"/>
      <w:r w:rsidRPr="000B50FB">
        <w:rPr>
          <w:rFonts w:ascii="Garamond" w:eastAsia="Times New Roman" w:hAnsi="Garamond" w:cs="Times New Roman"/>
          <w:bCs/>
          <w:sz w:val="24"/>
          <w:szCs w:val="24"/>
          <w:lang w:eastAsia="hu-HU"/>
        </w:rPr>
        <w:t>személy(</w:t>
      </w:r>
      <w:proofErr w:type="spellStart"/>
      <w:proofErr w:type="gramEnd"/>
      <w:r w:rsidRPr="000B50FB">
        <w:rPr>
          <w:rFonts w:ascii="Garamond" w:eastAsia="Times New Roman" w:hAnsi="Garamond" w:cs="Times New Roman"/>
          <w:bCs/>
          <w:sz w:val="24"/>
          <w:szCs w:val="24"/>
          <w:lang w:eastAsia="hu-HU"/>
        </w:rPr>
        <w:t>ek</w:t>
      </w:r>
      <w:proofErr w:type="spellEnd"/>
      <w:r w:rsidRPr="000B50FB">
        <w:rPr>
          <w:rFonts w:ascii="Garamond" w:eastAsia="Times New Roman" w:hAnsi="Garamond" w:cs="Times New Roman"/>
          <w:bCs/>
          <w:sz w:val="24"/>
          <w:szCs w:val="24"/>
          <w:lang w:eastAsia="hu-HU"/>
        </w:rPr>
        <w:t>) és/vagy személyes joga szerint jogképes szervezet(</w:t>
      </w:r>
      <w:proofErr w:type="spellStart"/>
      <w:r w:rsidRPr="000B50FB">
        <w:rPr>
          <w:rFonts w:ascii="Garamond" w:eastAsia="Times New Roman" w:hAnsi="Garamond" w:cs="Times New Roman"/>
          <w:bCs/>
          <w:sz w:val="24"/>
          <w:szCs w:val="24"/>
          <w:lang w:eastAsia="hu-HU"/>
        </w:rPr>
        <w:t>ek</w:t>
      </w:r>
      <w:proofErr w:type="spellEnd"/>
      <w:r w:rsidRPr="000B50FB">
        <w:rPr>
          <w:rFonts w:ascii="Garamond" w:eastAsia="Times New Roman" w:hAnsi="Garamond" w:cs="Times New Roman"/>
          <w:bCs/>
          <w:sz w:val="24"/>
          <w:szCs w:val="24"/>
          <w:lang w:eastAsia="hu-HU"/>
        </w:rPr>
        <w:t>) az alábbiak:</w:t>
      </w:r>
      <w:r w:rsidRPr="000B50FB">
        <w:rPr>
          <w:rFonts w:ascii="Garamond" w:eastAsia="Times New Roman" w:hAnsi="Garamond" w:cs="Times New Roman"/>
          <w:bCs/>
          <w:sz w:val="24"/>
          <w:szCs w:val="24"/>
          <w:vertAlign w:val="superscript"/>
          <w:lang w:eastAsia="hu-HU"/>
        </w:rPr>
        <w:footnoteReference w:id="60"/>
      </w:r>
    </w:p>
    <w:p w14:paraId="214BFBA2" w14:textId="77777777" w:rsidR="00676AD2" w:rsidRPr="000B50FB" w:rsidRDefault="00676AD2" w:rsidP="00676AD2">
      <w:pPr>
        <w:autoSpaceDN w:val="0"/>
        <w:spacing w:after="0" w:line="240" w:lineRule="auto"/>
        <w:jc w:val="both"/>
        <w:rPr>
          <w:rFonts w:ascii="Garamond" w:eastAsia="Times New Roman" w:hAnsi="Garamond" w:cs="Times New Roman"/>
          <w:bCs/>
          <w:sz w:val="24"/>
          <w:szCs w:val="24"/>
          <w:lang w:eastAsia="hu-H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89"/>
        <w:gridCol w:w="4591"/>
      </w:tblGrid>
      <w:tr w:rsidR="00676AD2" w:rsidRPr="000B50FB" w14:paraId="67F5BF34" w14:textId="77777777" w:rsidTr="00676AD2">
        <w:tc>
          <w:tcPr>
            <w:tcW w:w="4605" w:type="dxa"/>
            <w:tcBorders>
              <w:top w:val="single" w:sz="12" w:space="0" w:color="auto"/>
              <w:left w:val="single" w:sz="12" w:space="0" w:color="auto"/>
              <w:bottom w:val="single" w:sz="12" w:space="0" w:color="auto"/>
              <w:right w:val="single" w:sz="12" w:space="0" w:color="auto"/>
            </w:tcBorders>
            <w:shd w:val="clear" w:color="auto" w:fill="92D050"/>
            <w:hideMark/>
          </w:tcPr>
          <w:p w14:paraId="7B013623" w14:textId="77777777" w:rsidR="00676AD2" w:rsidRPr="000B50FB" w:rsidRDefault="00676AD2" w:rsidP="00676AD2">
            <w:pPr>
              <w:autoSpaceDN w:val="0"/>
              <w:spacing w:after="0" w:line="240" w:lineRule="auto"/>
              <w:jc w:val="center"/>
              <w:rPr>
                <w:rFonts w:ascii="Garamond" w:eastAsia="Times New Roman" w:hAnsi="Garamond" w:cs="Times New Roman"/>
                <w:b/>
                <w:bCs/>
                <w:sz w:val="24"/>
                <w:szCs w:val="24"/>
                <w:lang w:eastAsia="hu-HU"/>
              </w:rPr>
            </w:pPr>
            <w:r w:rsidRPr="000B50FB">
              <w:rPr>
                <w:rFonts w:ascii="Garamond" w:eastAsia="Times New Roman" w:hAnsi="Garamond" w:cs="Times New Roman"/>
                <w:b/>
                <w:bCs/>
                <w:sz w:val="24"/>
                <w:szCs w:val="24"/>
                <w:lang w:eastAsia="hu-HU"/>
              </w:rPr>
              <w:t>Név</w:t>
            </w:r>
          </w:p>
        </w:tc>
        <w:tc>
          <w:tcPr>
            <w:tcW w:w="4605" w:type="dxa"/>
            <w:tcBorders>
              <w:top w:val="single" w:sz="12" w:space="0" w:color="auto"/>
              <w:left w:val="single" w:sz="12" w:space="0" w:color="auto"/>
              <w:bottom w:val="single" w:sz="12" w:space="0" w:color="auto"/>
              <w:right w:val="single" w:sz="12" w:space="0" w:color="auto"/>
            </w:tcBorders>
            <w:shd w:val="clear" w:color="auto" w:fill="92D050"/>
            <w:hideMark/>
          </w:tcPr>
          <w:p w14:paraId="7886D712" w14:textId="77777777" w:rsidR="00676AD2" w:rsidRPr="000B50FB" w:rsidRDefault="00676AD2" w:rsidP="00676AD2">
            <w:pPr>
              <w:autoSpaceDN w:val="0"/>
              <w:spacing w:after="0" w:line="240" w:lineRule="auto"/>
              <w:jc w:val="center"/>
              <w:rPr>
                <w:rFonts w:ascii="Garamond" w:eastAsia="Times New Roman" w:hAnsi="Garamond" w:cs="Times New Roman"/>
                <w:b/>
                <w:bCs/>
                <w:sz w:val="24"/>
                <w:szCs w:val="24"/>
                <w:lang w:eastAsia="hu-HU"/>
              </w:rPr>
            </w:pPr>
            <w:r w:rsidRPr="000B50FB">
              <w:rPr>
                <w:rFonts w:ascii="Garamond" w:eastAsia="Times New Roman" w:hAnsi="Garamond" w:cs="Times New Roman"/>
                <w:b/>
                <w:bCs/>
                <w:sz w:val="24"/>
                <w:szCs w:val="24"/>
                <w:lang w:eastAsia="hu-HU"/>
              </w:rPr>
              <w:t>Székhely</w:t>
            </w:r>
          </w:p>
        </w:tc>
      </w:tr>
      <w:tr w:rsidR="00676AD2" w:rsidRPr="000B50FB" w14:paraId="50C252DD" w14:textId="77777777" w:rsidTr="00676AD2">
        <w:tc>
          <w:tcPr>
            <w:tcW w:w="4605" w:type="dxa"/>
            <w:tcBorders>
              <w:top w:val="single" w:sz="12" w:space="0" w:color="auto"/>
              <w:left w:val="single" w:sz="4" w:space="0" w:color="auto"/>
              <w:bottom w:val="single" w:sz="4" w:space="0" w:color="auto"/>
              <w:right w:val="single" w:sz="4" w:space="0" w:color="auto"/>
            </w:tcBorders>
          </w:tcPr>
          <w:p w14:paraId="59B51CDC" w14:textId="77777777" w:rsidR="00676AD2" w:rsidRPr="000B50FB" w:rsidRDefault="00676AD2" w:rsidP="00676AD2">
            <w:pPr>
              <w:autoSpaceDN w:val="0"/>
              <w:spacing w:after="0" w:line="240" w:lineRule="auto"/>
              <w:jc w:val="both"/>
              <w:rPr>
                <w:rFonts w:ascii="Garamond" w:eastAsia="Times New Roman" w:hAnsi="Garamond" w:cs="Times New Roman"/>
                <w:bCs/>
                <w:sz w:val="24"/>
                <w:szCs w:val="24"/>
                <w:lang w:eastAsia="hu-HU"/>
              </w:rPr>
            </w:pPr>
          </w:p>
        </w:tc>
        <w:tc>
          <w:tcPr>
            <w:tcW w:w="4605" w:type="dxa"/>
            <w:tcBorders>
              <w:top w:val="single" w:sz="12" w:space="0" w:color="auto"/>
              <w:left w:val="single" w:sz="4" w:space="0" w:color="auto"/>
              <w:bottom w:val="single" w:sz="4" w:space="0" w:color="auto"/>
              <w:right w:val="single" w:sz="4" w:space="0" w:color="auto"/>
            </w:tcBorders>
          </w:tcPr>
          <w:p w14:paraId="1420FE23" w14:textId="77777777" w:rsidR="00676AD2" w:rsidRPr="000B50FB" w:rsidRDefault="00676AD2" w:rsidP="00676AD2">
            <w:pPr>
              <w:autoSpaceDN w:val="0"/>
              <w:spacing w:after="0" w:line="240" w:lineRule="auto"/>
              <w:jc w:val="both"/>
              <w:rPr>
                <w:rFonts w:ascii="Garamond" w:eastAsia="Times New Roman" w:hAnsi="Garamond" w:cs="Times New Roman"/>
                <w:bCs/>
                <w:sz w:val="24"/>
                <w:szCs w:val="24"/>
                <w:lang w:eastAsia="hu-HU"/>
              </w:rPr>
            </w:pPr>
          </w:p>
        </w:tc>
      </w:tr>
      <w:tr w:rsidR="00676AD2" w:rsidRPr="000B50FB" w14:paraId="586124BE" w14:textId="77777777" w:rsidTr="00676AD2">
        <w:tc>
          <w:tcPr>
            <w:tcW w:w="4605" w:type="dxa"/>
            <w:tcBorders>
              <w:top w:val="single" w:sz="4" w:space="0" w:color="auto"/>
              <w:left w:val="single" w:sz="4" w:space="0" w:color="auto"/>
              <w:bottom w:val="single" w:sz="4" w:space="0" w:color="auto"/>
              <w:right w:val="single" w:sz="4" w:space="0" w:color="auto"/>
            </w:tcBorders>
          </w:tcPr>
          <w:p w14:paraId="49F1D36F" w14:textId="77777777" w:rsidR="00676AD2" w:rsidRPr="000B50FB" w:rsidRDefault="00676AD2" w:rsidP="00676AD2">
            <w:pPr>
              <w:autoSpaceDN w:val="0"/>
              <w:spacing w:after="0" w:line="240" w:lineRule="auto"/>
              <w:jc w:val="both"/>
              <w:rPr>
                <w:rFonts w:ascii="Garamond" w:eastAsia="Times New Roman" w:hAnsi="Garamond" w:cs="Times New Roman"/>
                <w:bCs/>
                <w:sz w:val="24"/>
                <w:szCs w:val="24"/>
                <w:lang w:eastAsia="hu-HU"/>
              </w:rPr>
            </w:pPr>
          </w:p>
        </w:tc>
        <w:tc>
          <w:tcPr>
            <w:tcW w:w="4605" w:type="dxa"/>
            <w:tcBorders>
              <w:top w:val="single" w:sz="4" w:space="0" w:color="auto"/>
              <w:left w:val="single" w:sz="4" w:space="0" w:color="auto"/>
              <w:bottom w:val="single" w:sz="4" w:space="0" w:color="auto"/>
              <w:right w:val="single" w:sz="4" w:space="0" w:color="auto"/>
            </w:tcBorders>
          </w:tcPr>
          <w:p w14:paraId="5D49196C" w14:textId="77777777" w:rsidR="00676AD2" w:rsidRPr="000B50FB" w:rsidRDefault="00676AD2" w:rsidP="00676AD2">
            <w:pPr>
              <w:autoSpaceDN w:val="0"/>
              <w:spacing w:after="0" w:line="240" w:lineRule="auto"/>
              <w:jc w:val="both"/>
              <w:rPr>
                <w:rFonts w:ascii="Garamond" w:eastAsia="Times New Roman" w:hAnsi="Garamond" w:cs="Times New Roman"/>
                <w:bCs/>
                <w:sz w:val="24"/>
                <w:szCs w:val="24"/>
                <w:lang w:eastAsia="hu-HU"/>
              </w:rPr>
            </w:pPr>
          </w:p>
        </w:tc>
      </w:tr>
      <w:tr w:rsidR="00676AD2" w:rsidRPr="000B50FB" w14:paraId="42C28C05" w14:textId="77777777" w:rsidTr="00676AD2">
        <w:tc>
          <w:tcPr>
            <w:tcW w:w="4605" w:type="dxa"/>
            <w:tcBorders>
              <w:top w:val="single" w:sz="4" w:space="0" w:color="auto"/>
              <w:left w:val="single" w:sz="4" w:space="0" w:color="auto"/>
              <w:bottom w:val="single" w:sz="4" w:space="0" w:color="auto"/>
              <w:right w:val="single" w:sz="4" w:space="0" w:color="auto"/>
            </w:tcBorders>
          </w:tcPr>
          <w:p w14:paraId="21CB6511" w14:textId="77777777" w:rsidR="00676AD2" w:rsidRPr="000B50FB" w:rsidRDefault="00676AD2" w:rsidP="00676AD2">
            <w:pPr>
              <w:autoSpaceDN w:val="0"/>
              <w:spacing w:after="0" w:line="240" w:lineRule="auto"/>
              <w:jc w:val="both"/>
              <w:rPr>
                <w:rFonts w:ascii="Garamond" w:eastAsia="Times New Roman" w:hAnsi="Garamond" w:cs="Times New Roman"/>
                <w:bCs/>
                <w:sz w:val="24"/>
                <w:szCs w:val="24"/>
                <w:lang w:eastAsia="hu-HU"/>
              </w:rPr>
            </w:pPr>
          </w:p>
        </w:tc>
        <w:tc>
          <w:tcPr>
            <w:tcW w:w="4605" w:type="dxa"/>
            <w:tcBorders>
              <w:top w:val="single" w:sz="4" w:space="0" w:color="auto"/>
              <w:left w:val="single" w:sz="4" w:space="0" w:color="auto"/>
              <w:bottom w:val="single" w:sz="4" w:space="0" w:color="auto"/>
              <w:right w:val="single" w:sz="4" w:space="0" w:color="auto"/>
            </w:tcBorders>
          </w:tcPr>
          <w:p w14:paraId="12F10110" w14:textId="77777777" w:rsidR="00676AD2" w:rsidRPr="000B50FB" w:rsidRDefault="00676AD2" w:rsidP="00676AD2">
            <w:pPr>
              <w:autoSpaceDN w:val="0"/>
              <w:spacing w:after="0" w:line="240" w:lineRule="auto"/>
              <w:jc w:val="both"/>
              <w:rPr>
                <w:rFonts w:ascii="Garamond" w:eastAsia="Times New Roman" w:hAnsi="Garamond" w:cs="Times New Roman"/>
                <w:bCs/>
                <w:sz w:val="24"/>
                <w:szCs w:val="24"/>
                <w:lang w:eastAsia="hu-HU"/>
              </w:rPr>
            </w:pPr>
          </w:p>
        </w:tc>
      </w:tr>
      <w:tr w:rsidR="00676AD2" w:rsidRPr="000B50FB" w14:paraId="43D435D9" w14:textId="77777777" w:rsidTr="00676AD2">
        <w:tc>
          <w:tcPr>
            <w:tcW w:w="4605" w:type="dxa"/>
            <w:tcBorders>
              <w:top w:val="single" w:sz="4" w:space="0" w:color="auto"/>
              <w:left w:val="single" w:sz="4" w:space="0" w:color="auto"/>
              <w:bottom w:val="single" w:sz="4" w:space="0" w:color="auto"/>
              <w:right w:val="single" w:sz="4" w:space="0" w:color="auto"/>
            </w:tcBorders>
          </w:tcPr>
          <w:p w14:paraId="3C82610D" w14:textId="77777777" w:rsidR="00676AD2" w:rsidRPr="000B50FB" w:rsidRDefault="00676AD2" w:rsidP="00676AD2">
            <w:pPr>
              <w:autoSpaceDN w:val="0"/>
              <w:spacing w:after="0" w:line="240" w:lineRule="auto"/>
              <w:jc w:val="both"/>
              <w:rPr>
                <w:rFonts w:ascii="Garamond" w:eastAsia="Times New Roman" w:hAnsi="Garamond" w:cs="Times New Roman"/>
                <w:bCs/>
                <w:sz w:val="24"/>
                <w:szCs w:val="24"/>
                <w:lang w:eastAsia="hu-HU"/>
              </w:rPr>
            </w:pPr>
          </w:p>
        </w:tc>
        <w:tc>
          <w:tcPr>
            <w:tcW w:w="4605" w:type="dxa"/>
            <w:tcBorders>
              <w:top w:val="single" w:sz="4" w:space="0" w:color="auto"/>
              <w:left w:val="single" w:sz="4" w:space="0" w:color="auto"/>
              <w:bottom w:val="single" w:sz="4" w:space="0" w:color="auto"/>
              <w:right w:val="single" w:sz="4" w:space="0" w:color="auto"/>
            </w:tcBorders>
          </w:tcPr>
          <w:p w14:paraId="70D20344" w14:textId="77777777" w:rsidR="00676AD2" w:rsidRPr="000B50FB" w:rsidRDefault="00676AD2" w:rsidP="00676AD2">
            <w:pPr>
              <w:autoSpaceDN w:val="0"/>
              <w:spacing w:after="0" w:line="240" w:lineRule="auto"/>
              <w:jc w:val="both"/>
              <w:rPr>
                <w:rFonts w:ascii="Garamond" w:eastAsia="Times New Roman" w:hAnsi="Garamond" w:cs="Times New Roman"/>
                <w:bCs/>
                <w:sz w:val="24"/>
                <w:szCs w:val="24"/>
                <w:lang w:eastAsia="hu-HU"/>
              </w:rPr>
            </w:pPr>
          </w:p>
        </w:tc>
      </w:tr>
    </w:tbl>
    <w:p w14:paraId="3F22A045" w14:textId="77777777" w:rsidR="00676AD2" w:rsidRPr="000B50FB" w:rsidRDefault="00676AD2" w:rsidP="00676AD2">
      <w:pPr>
        <w:autoSpaceDN w:val="0"/>
        <w:spacing w:after="0" w:line="240" w:lineRule="auto"/>
        <w:jc w:val="both"/>
        <w:rPr>
          <w:rFonts w:ascii="Garamond" w:eastAsia="Times New Roman" w:hAnsi="Garamond" w:cs="Times New Roman"/>
          <w:bCs/>
          <w:sz w:val="24"/>
          <w:szCs w:val="24"/>
          <w:lang w:eastAsia="hu-HU"/>
        </w:rPr>
      </w:pPr>
    </w:p>
    <w:p w14:paraId="2E6B5A1F" w14:textId="77777777" w:rsidR="00676AD2" w:rsidRPr="000B50FB" w:rsidRDefault="00676AD2" w:rsidP="00676AD2">
      <w:pPr>
        <w:autoSpaceDN w:val="0"/>
        <w:spacing w:after="0" w:line="240" w:lineRule="auto"/>
        <w:jc w:val="both"/>
        <w:rPr>
          <w:rFonts w:ascii="Garamond" w:eastAsia="Times New Roman" w:hAnsi="Garamond" w:cs="Times New Roman"/>
          <w:bCs/>
          <w:sz w:val="24"/>
          <w:szCs w:val="24"/>
          <w:lang w:eastAsia="hu-HU"/>
        </w:rPr>
      </w:pPr>
      <w:r w:rsidRPr="000B50FB">
        <w:rPr>
          <w:rFonts w:ascii="Garamond" w:eastAsia="Times New Roman" w:hAnsi="Garamond" w:cs="Times New Roman"/>
          <w:bCs/>
          <w:sz w:val="24"/>
          <w:szCs w:val="24"/>
          <w:lang w:eastAsia="hu-HU"/>
        </w:rPr>
        <w:t xml:space="preserve">Nyilatkozom továbbá, hogy a fent megnevezett </w:t>
      </w:r>
      <w:proofErr w:type="gramStart"/>
      <w:r w:rsidRPr="000B50FB">
        <w:rPr>
          <w:rFonts w:ascii="Garamond" w:eastAsia="Times New Roman" w:hAnsi="Garamond" w:cs="Times New Roman"/>
          <w:bCs/>
          <w:sz w:val="24"/>
          <w:szCs w:val="24"/>
          <w:lang w:eastAsia="hu-HU"/>
        </w:rPr>
        <w:t>szervezet(</w:t>
      </w:r>
      <w:proofErr w:type="spellStart"/>
      <w:proofErr w:type="gramEnd"/>
      <w:r w:rsidRPr="000B50FB">
        <w:rPr>
          <w:rFonts w:ascii="Garamond" w:eastAsia="Times New Roman" w:hAnsi="Garamond" w:cs="Times New Roman"/>
          <w:bCs/>
          <w:sz w:val="24"/>
          <w:szCs w:val="24"/>
          <w:lang w:eastAsia="hu-HU"/>
        </w:rPr>
        <w:t>ek</w:t>
      </w:r>
      <w:proofErr w:type="spellEnd"/>
      <w:r w:rsidRPr="000B50FB">
        <w:rPr>
          <w:rFonts w:ascii="Garamond" w:eastAsia="Times New Roman" w:hAnsi="Garamond" w:cs="Times New Roman"/>
          <w:bCs/>
          <w:sz w:val="24"/>
          <w:szCs w:val="24"/>
          <w:lang w:eastAsia="hu-HU"/>
        </w:rPr>
        <w:t xml:space="preserve">) vonatkozásában </w:t>
      </w:r>
      <w:r w:rsidR="0064599C" w:rsidRPr="000B50FB">
        <w:rPr>
          <w:rFonts w:ascii="Garamond" w:eastAsia="Times New Roman" w:hAnsi="Garamond" w:cs="Times New Roman"/>
          <w:bCs/>
          <w:sz w:val="24"/>
          <w:szCs w:val="24"/>
          <w:lang w:eastAsia="hu-HU"/>
        </w:rPr>
        <w:t xml:space="preserve">a Kbt. 62. § (1) bekezdés k) pont </w:t>
      </w:r>
      <w:proofErr w:type="spellStart"/>
      <w:r w:rsidR="0064599C" w:rsidRPr="000B50FB">
        <w:rPr>
          <w:rFonts w:ascii="Garamond" w:eastAsia="Times New Roman" w:hAnsi="Garamond" w:cs="Times New Roman"/>
          <w:bCs/>
          <w:sz w:val="24"/>
          <w:szCs w:val="24"/>
          <w:lang w:eastAsia="hu-HU"/>
        </w:rPr>
        <w:t>k</w:t>
      </w:r>
      <w:r w:rsidR="00B01445" w:rsidRPr="000B50FB">
        <w:rPr>
          <w:rFonts w:ascii="Garamond" w:eastAsia="Times New Roman" w:hAnsi="Garamond" w:cs="Times New Roman"/>
          <w:bCs/>
          <w:sz w:val="24"/>
          <w:szCs w:val="24"/>
          <w:lang w:eastAsia="hu-HU"/>
        </w:rPr>
        <w:t>b</w:t>
      </w:r>
      <w:proofErr w:type="spellEnd"/>
      <w:r w:rsidR="0064599C" w:rsidRPr="000B50FB">
        <w:rPr>
          <w:rFonts w:ascii="Garamond" w:eastAsia="Times New Roman" w:hAnsi="Garamond" w:cs="Times New Roman"/>
          <w:bCs/>
          <w:sz w:val="24"/>
          <w:szCs w:val="24"/>
          <w:lang w:eastAsia="hu-HU"/>
        </w:rPr>
        <w:t>) alpontjában hivatkozott kizáró feltétel nem áll fenn.</w:t>
      </w:r>
    </w:p>
    <w:p w14:paraId="676D360B" w14:textId="77777777" w:rsidR="00676AD2" w:rsidRPr="000B50FB" w:rsidRDefault="00676AD2" w:rsidP="00676AD2">
      <w:pPr>
        <w:autoSpaceDN w:val="0"/>
        <w:spacing w:after="0" w:line="240" w:lineRule="auto"/>
        <w:jc w:val="both"/>
        <w:rPr>
          <w:rFonts w:ascii="Garamond" w:eastAsia="Times New Roman" w:hAnsi="Garamond" w:cs="Times New Roman"/>
          <w:bCs/>
          <w:sz w:val="24"/>
          <w:szCs w:val="24"/>
          <w:lang w:eastAsia="hu-HU"/>
        </w:rPr>
      </w:pPr>
    </w:p>
    <w:p w14:paraId="63BF3B94" w14:textId="77777777" w:rsidR="005C672D" w:rsidRPr="000B50FB" w:rsidRDefault="00676AD2" w:rsidP="005C672D">
      <w:pPr>
        <w:widowControl w:val="0"/>
        <w:autoSpaceDE w:val="0"/>
        <w:autoSpaceDN w:val="0"/>
        <w:spacing w:after="0" w:line="240" w:lineRule="auto"/>
        <w:rPr>
          <w:rFonts w:ascii="Garamond" w:eastAsia="Times New Roman" w:hAnsi="Garamond" w:cs="Times New Roman"/>
          <w:sz w:val="24"/>
          <w:szCs w:val="24"/>
          <w:lang w:eastAsia="hu-HU"/>
        </w:rPr>
      </w:pPr>
      <w:r w:rsidRPr="000B50FB">
        <w:rPr>
          <w:rFonts w:ascii="Garamond" w:eastAsia="Times New Roman" w:hAnsi="Garamond" w:cs="Arial"/>
          <w:sz w:val="24"/>
          <w:szCs w:val="24"/>
          <w:lang w:eastAsia="hu-HU"/>
        </w:rPr>
        <w:t>Kelt:</w:t>
      </w:r>
      <w:r w:rsidRPr="000B50FB">
        <w:rPr>
          <w:rFonts w:ascii="Garamond" w:eastAsia="Times New Roman" w:hAnsi="Garamond" w:cs="Times New Roman"/>
          <w:sz w:val="24"/>
          <w:szCs w:val="24"/>
          <w:lang w:eastAsia="hu-HU"/>
        </w:rPr>
        <w:tab/>
      </w:r>
    </w:p>
    <w:p w14:paraId="3A5D9913" w14:textId="77777777" w:rsidR="00676AD2" w:rsidRPr="000B50FB" w:rsidRDefault="00676AD2" w:rsidP="005C672D">
      <w:pPr>
        <w:widowControl w:val="0"/>
        <w:autoSpaceDE w:val="0"/>
        <w:autoSpaceDN w:val="0"/>
        <w:spacing w:after="0" w:line="240" w:lineRule="auto"/>
        <w:ind w:left="5664"/>
        <w:rPr>
          <w:rFonts w:ascii="Garamond" w:eastAsia="Times New Roman" w:hAnsi="Garamond" w:cs="Times New Roman"/>
          <w:sz w:val="24"/>
          <w:szCs w:val="24"/>
          <w:lang w:eastAsia="hu-HU"/>
        </w:rPr>
      </w:pPr>
      <w:r w:rsidRPr="000B50FB">
        <w:rPr>
          <w:rFonts w:ascii="Garamond" w:eastAsia="Times New Roman" w:hAnsi="Garamond" w:cs="Times New Roman"/>
          <w:sz w:val="24"/>
          <w:szCs w:val="24"/>
          <w:lang w:eastAsia="hu-HU"/>
        </w:rPr>
        <w:t>……………………………….</w:t>
      </w:r>
    </w:p>
    <w:p w14:paraId="33C62E7E" w14:textId="77777777" w:rsidR="00676AD2" w:rsidRPr="000B50FB" w:rsidRDefault="00676AD2" w:rsidP="00676AD2">
      <w:pPr>
        <w:tabs>
          <w:tab w:val="center" w:pos="7371"/>
        </w:tabs>
        <w:autoSpaceDN w:val="0"/>
        <w:spacing w:after="0" w:line="240" w:lineRule="auto"/>
        <w:jc w:val="both"/>
        <w:rPr>
          <w:rFonts w:ascii="Garamond" w:eastAsia="Times New Roman" w:hAnsi="Garamond" w:cs="Times New Roman"/>
          <w:bCs/>
          <w:sz w:val="24"/>
          <w:szCs w:val="24"/>
          <w:lang w:eastAsia="hu-HU"/>
        </w:rPr>
      </w:pPr>
      <w:r w:rsidRPr="000B50FB">
        <w:rPr>
          <w:rFonts w:ascii="Garamond" w:eastAsia="Times New Roman" w:hAnsi="Garamond" w:cs="Times New Roman"/>
          <w:b/>
          <w:bCs/>
          <w:sz w:val="24"/>
          <w:szCs w:val="24"/>
          <w:lang w:eastAsia="hu-HU"/>
        </w:rPr>
        <w:tab/>
      </w:r>
      <w:proofErr w:type="gramStart"/>
      <w:r w:rsidRPr="000B50FB">
        <w:rPr>
          <w:rFonts w:ascii="Garamond" w:eastAsia="Times New Roman" w:hAnsi="Garamond" w:cs="Times New Roman"/>
          <w:bCs/>
          <w:sz w:val="24"/>
          <w:szCs w:val="24"/>
          <w:lang w:eastAsia="hu-HU"/>
        </w:rPr>
        <w:t>cégszerű</w:t>
      </w:r>
      <w:proofErr w:type="gramEnd"/>
      <w:r w:rsidRPr="000B50FB">
        <w:rPr>
          <w:rFonts w:ascii="Garamond" w:eastAsia="Times New Roman" w:hAnsi="Garamond" w:cs="Times New Roman"/>
          <w:bCs/>
          <w:sz w:val="24"/>
          <w:szCs w:val="24"/>
          <w:lang w:eastAsia="hu-HU"/>
        </w:rPr>
        <w:t xml:space="preserve"> aláírás</w:t>
      </w:r>
    </w:p>
    <w:p w14:paraId="54F26147" w14:textId="77777777" w:rsidR="00676AD2" w:rsidRPr="000B50FB" w:rsidRDefault="00676AD2" w:rsidP="00676AD2">
      <w:pPr>
        <w:autoSpaceDN w:val="0"/>
        <w:spacing w:after="0" w:line="240" w:lineRule="auto"/>
        <w:jc w:val="right"/>
        <w:rPr>
          <w:rFonts w:ascii="Garamond" w:eastAsia="Times New Roman" w:hAnsi="Garamond" w:cs="Times New Roman"/>
          <w:bCs/>
          <w:i/>
          <w:sz w:val="24"/>
          <w:szCs w:val="24"/>
          <w:lang w:eastAsia="hu-HU"/>
        </w:rPr>
      </w:pPr>
      <w:r w:rsidRPr="000B50FB">
        <w:rPr>
          <w:rFonts w:ascii="Garamond" w:eastAsia="Times New Roman" w:hAnsi="Garamond" w:cs="Times New Roman"/>
          <w:b/>
          <w:bCs/>
          <w:sz w:val="24"/>
          <w:szCs w:val="24"/>
          <w:lang w:eastAsia="hu-HU"/>
        </w:rPr>
        <w:br w:type="page"/>
      </w:r>
      <w:r w:rsidR="00B3485C" w:rsidRPr="000B50FB">
        <w:rPr>
          <w:rFonts w:ascii="Garamond" w:eastAsia="Times New Roman" w:hAnsi="Garamond" w:cs="Times New Roman"/>
          <w:bCs/>
          <w:sz w:val="24"/>
          <w:szCs w:val="24"/>
          <w:lang w:eastAsia="hu-HU"/>
        </w:rPr>
        <w:lastRenderedPageBreak/>
        <w:t>9</w:t>
      </w:r>
      <w:r w:rsidRPr="000B50FB">
        <w:rPr>
          <w:rFonts w:ascii="Garamond" w:eastAsia="Times New Roman" w:hAnsi="Garamond" w:cs="Times New Roman"/>
          <w:bCs/>
          <w:i/>
          <w:sz w:val="24"/>
          <w:szCs w:val="24"/>
          <w:lang w:eastAsia="hu-HU"/>
        </w:rPr>
        <w:t>. számú melléklet</w:t>
      </w:r>
    </w:p>
    <w:p w14:paraId="718AC1E6" w14:textId="77777777" w:rsidR="00676AD2" w:rsidRPr="000B50FB" w:rsidRDefault="00676AD2" w:rsidP="00676AD2">
      <w:pPr>
        <w:widowControl w:val="0"/>
        <w:autoSpaceDE w:val="0"/>
        <w:autoSpaceDN w:val="0"/>
        <w:spacing w:after="0" w:line="240" w:lineRule="auto"/>
        <w:jc w:val="right"/>
        <w:rPr>
          <w:rFonts w:ascii="Garamond" w:eastAsia="Times New Roman" w:hAnsi="Garamond" w:cs="Arial"/>
          <w:sz w:val="24"/>
          <w:szCs w:val="24"/>
          <w:lang w:eastAsia="hu-HU"/>
        </w:rPr>
      </w:pPr>
    </w:p>
    <w:p w14:paraId="733D7DFA"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smallCaps/>
          <w:sz w:val="24"/>
          <w:szCs w:val="24"/>
          <w:lang w:eastAsia="hu-HU"/>
        </w:rPr>
      </w:pPr>
      <w:r w:rsidRPr="000B50FB">
        <w:rPr>
          <w:rFonts w:ascii="Garamond" w:eastAsia="Times New Roman" w:hAnsi="Garamond" w:cs="Arial"/>
          <w:b/>
          <w:smallCaps/>
          <w:sz w:val="24"/>
          <w:szCs w:val="24"/>
          <w:lang w:eastAsia="hu-HU"/>
        </w:rPr>
        <w:t>Nyilatkozat</w:t>
      </w:r>
      <w:r w:rsidR="00B45B29" w:rsidRPr="000B50FB">
        <w:rPr>
          <w:rStyle w:val="Lbjegyzet-hivatkozs"/>
          <w:rFonts w:ascii="Garamond" w:eastAsia="Times New Roman" w:hAnsi="Garamond" w:cs="Arial"/>
          <w:b/>
          <w:smallCaps/>
          <w:sz w:val="24"/>
          <w:szCs w:val="24"/>
          <w:lang w:eastAsia="hu-HU"/>
        </w:rPr>
        <w:footnoteReference w:id="61"/>
      </w:r>
    </w:p>
    <w:p w14:paraId="1916CF8B" w14:textId="77777777" w:rsidR="00533A03" w:rsidRPr="000B50FB" w:rsidRDefault="00533A03" w:rsidP="00676AD2">
      <w:pPr>
        <w:widowControl w:val="0"/>
        <w:autoSpaceDE w:val="0"/>
        <w:autoSpaceDN w:val="0"/>
        <w:spacing w:after="0" w:line="240" w:lineRule="auto"/>
        <w:jc w:val="center"/>
        <w:rPr>
          <w:rFonts w:ascii="Garamond" w:eastAsia="Times New Roman" w:hAnsi="Garamond" w:cs="Arial"/>
          <w:b/>
          <w:smallCaps/>
          <w:sz w:val="24"/>
          <w:szCs w:val="24"/>
          <w:lang w:eastAsia="hu-HU"/>
        </w:rPr>
      </w:pPr>
    </w:p>
    <w:p w14:paraId="1B24B461" w14:textId="77777777" w:rsidR="00676AD2" w:rsidRPr="000B50FB" w:rsidRDefault="00676AD2" w:rsidP="00676AD2">
      <w:pPr>
        <w:widowControl w:val="0"/>
        <w:autoSpaceDE w:val="0"/>
        <w:autoSpaceDN w:val="0"/>
        <w:spacing w:before="60" w:after="60" w:line="280" w:lineRule="exact"/>
        <w:jc w:val="center"/>
        <w:rPr>
          <w:rFonts w:ascii="Garamond" w:eastAsia="Times New Roman" w:hAnsi="Garamond" w:cs="Arial"/>
          <w:b/>
          <w:spacing w:val="40"/>
          <w:sz w:val="24"/>
          <w:szCs w:val="24"/>
          <w:lang w:eastAsia="hu-HU"/>
        </w:rPr>
      </w:pPr>
      <w:proofErr w:type="gramStart"/>
      <w:r w:rsidRPr="000B50FB">
        <w:rPr>
          <w:rFonts w:ascii="Garamond" w:eastAsia="Times New Roman" w:hAnsi="Garamond" w:cs="Arial"/>
          <w:b/>
          <w:spacing w:val="40"/>
          <w:sz w:val="24"/>
          <w:szCs w:val="24"/>
          <w:lang w:eastAsia="hu-HU"/>
        </w:rPr>
        <w:t>a</w:t>
      </w:r>
      <w:proofErr w:type="gramEnd"/>
      <w:r w:rsidRPr="000B50FB">
        <w:rPr>
          <w:rFonts w:ascii="Garamond" w:eastAsia="Times New Roman" w:hAnsi="Garamond" w:cs="Arial"/>
          <w:b/>
          <w:spacing w:val="40"/>
          <w:sz w:val="24"/>
          <w:szCs w:val="24"/>
          <w:lang w:eastAsia="hu-HU"/>
        </w:rPr>
        <w:t xml:space="preserve"> Kbt. </w:t>
      </w:r>
      <w:r w:rsidR="008E217E" w:rsidRPr="000B50FB">
        <w:rPr>
          <w:rFonts w:ascii="Garamond" w:eastAsia="Times New Roman" w:hAnsi="Garamond" w:cs="Arial"/>
          <w:b/>
          <w:spacing w:val="40"/>
          <w:sz w:val="24"/>
          <w:szCs w:val="24"/>
          <w:lang w:eastAsia="hu-HU"/>
        </w:rPr>
        <w:t>65. § (1) bekezdésének b</w:t>
      </w:r>
      <w:r w:rsidRPr="000B50FB">
        <w:rPr>
          <w:rFonts w:ascii="Garamond" w:eastAsia="Times New Roman" w:hAnsi="Garamond" w:cs="Arial"/>
          <w:b/>
          <w:spacing w:val="40"/>
          <w:sz w:val="24"/>
          <w:szCs w:val="24"/>
          <w:lang w:eastAsia="hu-HU"/>
        </w:rPr>
        <w:t xml:space="preserve">) pontja és a </w:t>
      </w:r>
      <w:r w:rsidR="00B3485C" w:rsidRPr="000B50FB">
        <w:rPr>
          <w:rFonts w:ascii="Garamond" w:eastAsia="Times New Roman" w:hAnsi="Garamond" w:cs="Arial"/>
          <w:b/>
          <w:bCs/>
          <w:spacing w:val="40"/>
          <w:sz w:val="24"/>
          <w:szCs w:val="24"/>
          <w:lang w:eastAsia="hu-HU"/>
        </w:rPr>
        <w:t>321/2015. (X. 30.) Korm. rendelet</w:t>
      </w:r>
      <w:r w:rsidRPr="000B50FB">
        <w:rPr>
          <w:rFonts w:ascii="Garamond" w:eastAsia="Times New Roman" w:hAnsi="Garamond" w:cs="Arial"/>
          <w:b/>
          <w:spacing w:val="40"/>
          <w:sz w:val="24"/>
          <w:szCs w:val="24"/>
          <w:lang w:eastAsia="hu-HU"/>
        </w:rPr>
        <w:t xml:space="preserve"> </w:t>
      </w:r>
      <w:r w:rsidR="008E217E" w:rsidRPr="000B50FB">
        <w:rPr>
          <w:rFonts w:ascii="Garamond" w:eastAsia="Times New Roman" w:hAnsi="Garamond" w:cs="Arial"/>
          <w:b/>
          <w:spacing w:val="40"/>
          <w:sz w:val="24"/>
          <w:szCs w:val="24"/>
          <w:lang w:eastAsia="hu-HU"/>
        </w:rPr>
        <w:t xml:space="preserve">21. </w:t>
      </w:r>
      <w:r w:rsidRPr="000B50FB">
        <w:rPr>
          <w:rFonts w:ascii="Garamond" w:eastAsia="Times New Roman" w:hAnsi="Garamond" w:cs="Arial"/>
          <w:b/>
          <w:spacing w:val="40"/>
          <w:sz w:val="24"/>
          <w:szCs w:val="24"/>
          <w:lang w:eastAsia="hu-HU"/>
        </w:rPr>
        <w:t>§ (</w:t>
      </w:r>
      <w:r w:rsidR="001A5446" w:rsidRPr="000B50FB">
        <w:rPr>
          <w:rFonts w:ascii="Garamond" w:eastAsia="Times New Roman" w:hAnsi="Garamond" w:cs="Arial"/>
          <w:b/>
          <w:spacing w:val="40"/>
          <w:sz w:val="24"/>
          <w:szCs w:val="24"/>
          <w:lang w:eastAsia="hu-HU"/>
        </w:rPr>
        <w:t>2</w:t>
      </w:r>
      <w:r w:rsidRPr="000B50FB">
        <w:rPr>
          <w:rFonts w:ascii="Garamond" w:eastAsia="Times New Roman" w:hAnsi="Garamond" w:cs="Arial"/>
          <w:b/>
          <w:spacing w:val="40"/>
          <w:sz w:val="24"/>
          <w:szCs w:val="24"/>
          <w:lang w:eastAsia="hu-HU"/>
        </w:rPr>
        <w:t xml:space="preserve">) bekezdésének </w:t>
      </w:r>
      <w:r w:rsidR="008E217E" w:rsidRPr="000B50FB">
        <w:rPr>
          <w:rFonts w:ascii="Garamond" w:eastAsia="Times New Roman" w:hAnsi="Garamond" w:cs="Arial"/>
          <w:b/>
          <w:spacing w:val="40"/>
          <w:sz w:val="24"/>
          <w:szCs w:val="24"/>
          <w:lang w:eastAsia="hu-HU"/>
        </w:rPr>
        <w:t>a</w:t>
      </w:r>
      <w:r w:rsidRPr="000B50FB">
        <w:rPr>
          <w:rFonts w:ascii="Garamond" w:eastAsia="Times New Roman" w:hAnsi="Garamond" w:cs="Arial"/>
          <w:b/>
          <w:spacing w:val="40"/>
          <w:sz w:val="24"/>
          <w:szCs w:val="24"/>
          <w:lang w:eastAsia="hu-HU"/>
        </w:rPr>
        <w:t>) pontja tekintetében</w:t>
      </w:r>
    </w:p>
    <w:p w14:paraId="6A28BF82" w14:textId="77777777" w:rsidR="00533A03" w:rsidRPr="000B50FB" w:rsidRDefault="00533A03" w:rsidP="00676AD2">
      <w:pPr>
        <w:widowControl w:val="0"/>
        <w:autoSpaceDE w:val="0"/>
        <w:autoSpaceDN w:val="0"/>
        <w:spacing w:after="0" w:line="240" w:lineRule="auto"/>
        <w:jc w:val="center"/>
        <w:rPr>
          <w:rFonts w:ascii="Garamond" w:eastAsia="Times New Roman" w:hAnsi="Garamond" w:cs="Arial"/>
          <w:b/>
          <w:sz w:val="24"/>
          <w:szCs w:val="24"/>
          <w:lang w:eastAsia="hu-HU"/>
        </w:rPr>
      </w:pPr>
    </w:p>
    <w:p w14:paraId="3847C900"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sz w:val="24"/>
          <w:szCs w:val="24"/>
          <w:lang w:eastAsia="hu-HU"/>
        </w:rPr>
      </w:pPr>
      <w:r w:rsidRPr="000B50FB">
        <w:rPr>
          <w:rFonts w:ascii="Garamond" w:eastAsia="Times New Roman" w:hAnsi="Garamond" w:cs="Arial"/>
          <w:b/>
          <w:sz w:val="24"/>
          <w:szCs w:val="24"/>
          <w:lang w:eastAsia="hu-HU"/>
        </w:rPr>
        <w:t>„</w:t>
      </w:r>
      <w:r w:rsidR="00040C21" w:rsidRPr="000B50FB">
        <w:rPr>
          <w:rFonts w:ascii="Garamond" w:eastAsia="Times New Roman" w:hAnsi="Garamond" w:cs="Arial"/>
          <w:b/>
          <w:bCs/>
          <w:sz w:val="24"/>
          <w:szCs w:val="24"/>
          <w:lang w:eastAsia="hu-HU"/>
        </w:rPr>
        <w:t>Vállalkozási szerződés az 1527/2016. (IX. 29.) Korm. határozat szerinti infrastruktúra-fejlesztés tervezési és kivitelezési munkáira - Testnevelési Egyetem Továbbképző központ, Velence.</w:t>
      </w:r>
      <w:r w:rsidRPr="000B50FB">
        <w:rPr>
          <w:rFonts w:ascii="Garamond" w:eastAsia="Times New Roman" w:hAnsi="Garamond" w:cs="Arial"/>
          <w:b/>
          <w:sz w:val="24"/>
          <w:szCs w:val="24"/>
          <w:lang w:eastAsia="hu-HU"/>
        </w:rPr>
        <w:t>”</w:t>
      </w:r>
    </w:p>
    <w:p w14:paraId="34F6D89F" w14:textId="77777777" w:rsidR="00676AD2" w:rsidRPr="000B50FB" w:rsidRDefault="00676AD2" w:rsidP="00676AD2">
      <w:pPr>
        <w:autoSpaceDN w:val="0"/>
        <w:spacing w:before="120" w:after="120" w:line="240" w:lineRule="auto"/>
        <w:rPr>
          <w:rFonts w:ascii="Garamond" w:eastAsia="Times New Roman" w:hAnsi="Garamond" w:cs="Times New Roman"/>
          <w:sz w:val="24"/>
          <w:szCs w:val="24"/>
          <w:lang w:eastAsia="hu-HU"/>
        </w:rPr>
      </w:pPr>
    </w:p>
    <w:p w14:paraId="7CE11A82" w14:textId="77777777" w:rsidR="00676AD2" w:rsidRPr="000B50FB" w:rsidRDefault="00676AD2" w:rsidP="00676AD2">
      <w:pPr>
        <w:widowControl w:val="0"/>
        <w:autoSpaceDE w:val="0"/>
        <w:autoSpaceDN w:val="0"/>
        <w:spacing w:after="0" w:line="240" w:lineRule="auto"/>
        <w:jc w:val="both"/>
        <w:rPr>
          <w:rFonts w:ascii="Garamond" w:eastAsia="Times New Roman" w:hAnsi="Garamond" w:cs="Arial"/>
          <w:sz w:val="24"/>
          <w:szCs w:val="24"/>
          <w:lang w:eastAsia="hu-HU"/>
        </w:rPr>
      </w:pPr>
      <w:r w:rsidRPr="000B50FB">
        <w:rPr>
          <w:rFonts w:ascii="Garamond" w:eastAsia="Times New Roman" w:hAnsi="Garamond" w:cs="Arial"/>
          <w:sz w:val="24"/>
          <w:szCs w:val="24"/>
          <w:lang w:eastAsia="hu-HU"/>
        </w:rPr>
        <w:t>Alulírott __________________, mint a __________________ (</w:t>
      </w:r>
      <w:r w:rsidRPr="000B50FB">
        <w:rPr>
          <w:rFonts w:ascii="Garamond" w:eastAsia="Times New Roman" w:hAnsi="Garamond" w:cs="Arial"/>
          <w:i/>
          <w:sz w:val="24"/>
          <w:szCs w:val="24"/>
          <w:lang w:eastAsia="hu-HU"/>
        </w:rPr>
        <w:t xml:space="preserve">Ajánlattevő </w:t>
      </w:r>
      <w:r w:rsidRPr="000B50FB">
        <w:rPr>
          <w:rFonts w:ascii="Garamond" w:eastAsia="Times New Roman" w:hAnsi="Garamond" w:cs="Arial"/>
          <w:b/>
          <w:i/>
          <w:sz w:val="24"/>
          <w:szCs w:val="24"/>
          <w:lang w:eastAsia="hu-HU"/>
        </w:rPr>
        <w:t>/</w:t>
      </w:r>
      <w:r w:rsidRPr="000B50FB">
        <w:rPr>
          <w:rFonts w:ascii="Garamond" w:eastAsia="Times New Roman" w:hAnsi="Garamond" w:cs="Arial"/>
          <w:i/>
          <w:sz w:val="24"/>
          <w:szCs w:val="24"/>
          <w:lang w:eastAsia="hu-HU"/>
        </w:rPr>
        <w:t xml:space="preserve"> alkalmasság igazolásában részt vevő más szervezet</w:t>
      </w:r>
      <w:r w:rsidRPr="000B50FB">
        <w:rPr>
          <w:rFonts w:ascii="Garamond" w:eastAsia="Times New Roman" w:hAnsi="Garamond" w:cs="Arial"/>
          <w:i/>
          <w:sz w:val="24"/>
          <w:szCs w:val="24"/>
          <w:vertAlign w:val="superscript"/>
          <w:lang w:eastAsia="hu-HU"/>
        </w:rPr>
        <w:footnoteReference w:id="62"/>
      </w:r>
      <w:r w:rsidRPr="000B50FB">
        <w:rPr>
          <w:rFonts w:ascii="Garamond" w:eastAsia="Times New Roman" w:hAnsi="Garamond" w:cs="Arial"/>
          <w:i/>
          <w:sz w:val="24"/>
          <w:szCs w:val="24"/>
          <w:lang w:eastAsia="hu-HU"/>
        </w:rPr>
        <w:t>, név, székhely) __________________ (képviseleti jogkör/titulus megnevezése</w:t>
      </w:r>
      <w:r w:rsidRPr="000B50FB">
        <w:rPr>
          <w:rFonts w:ascii="Garamond" w:eastAsia="Times New Roman" w:hAnsi="Garamond" w:cs="Arial"/>
          <w:sz w:val="24"/>
          <w:szCs w:val="24"/>
          <w:lang w:eastAsia="hu-HU"/>
        </w:rPr>
        <w:t xml:space="preserve">) az eljárást megindító felhívásban és a dokumentációban foglalt valamennyi formai és tartalmi követelmény, utasítás, kikötés és műszaki leírás gondos áttekintése után a Kbt. </w:t>
      </w:r>
      <w:r w:rsidR="008E217E" w:rsidRPr="000B50FB">
        <w:rPr>
          <w:rFonts w:ascii="Garamond" w:eastAsia="Times New Roman" w:hAnsi="Garamond" w:cs="Arial"/>
          <w:sz w:val="24"/>
          <w:szCs w:val="24"/>
          <w:lang w:eastAsia="hu-HU"/>
        </w:rPr>
        <w:t>6</w:t>
      </w:r>
      <w:r w:rsidRPr="000B50FB">
        <w:rPr>
          <w:rFonts w:ascii="Garamond" w:eastAsia="Times New Roman" w:hAnsi="Garamond" w:cs="Arial"/>
          <w:sz w:val="24"/>
          <w:szCs w:val="24"/>
          <w:lang w:eastAsia="hu-HU"/>
        </w:rPr>
        <w:t xml:space="preserve">5. § (1) bekezdésének </w:t>
      </w:r>
      <w:r w:rsidR="008E217E" w:rsidRPr="000B50FB">
        <w:rPr>
          <w:rFonts w:ascii="Garamond" w:eastAsia="Times New Roman" w:hAnsi="Garamond" w:cs="Arial"/>
          <w:sz w:val="24"/>
          <w:szCs w:val="24"/>
          <w:lang w:eastAsia="hu-HU"/>
        </w:rPr>
        <w:t>b</w:t>
      </w:r>
      <w:r w:rsidRPr="000B50FB">
        <w:rPr>
          <w:rFonts w:ascii="Garamond" w:eastAsia="Times New Roman" w:hAnsi="Garamond" w:cs="Arial"/>
          <w:sz w:val="24"/>
          <w:szCs w:val="24"/>
          <w:lang w:eastAsia="hu-HU"/>
        </w:rPr>
        <w:t xml:space="preserve">) pontjában és a </w:t>
      </w:r>
      <w:r w:rsidR="00B3485C" w:rsidRPr="000B50FB">
        <w:rPr>
          <w:rFonts w:ascii="Garamond" w:eastAsia="Times New Roman" w:hAnsi="Garamond" w:cs="Arial"/>
          <w:bCs/>
          <w:sz w:val="24"/>
          <w:szCs w:val="24"/>
          <w:lang w:eastAsia="hu-HU"/>
        </w:rPr>
        <w:t>321/2015. (X. 30.) Korm. rendelet</w:t>
      </w:r>
      <w:r w:rsidR="00533A03" w:rsidRPr="000B50FB">
        <w:rPr>
          <w:rFonts w:ascii="Garamond" w:eastAsia="Times New Roman" w:hAnsi="Garamond" w:cs="Arial"/>
          <w:sz w:val="24"/>
          <w:szCs w:val="24"/>
          <w:lang w:eastAsia="hu-HU"/>
        </w:rPr>
        <w:t xml:space="preserve"> </w:t>
      </w:r>
      <w:r w:rsidR="001A5446" w:rsidRPr="000B50FB">
        <w:rPr>
          <w:rFonts w:ascii="Garamond" w:eastAsia="Times New Roman" w:hAnsi="Garamond" w:cs="Arial"/>
          <w:sz w:val="24"/>
          <w:szCs w:val="24"/>
          <w:lang w:eastAsia="hu-HU"/>
        </w:rPr>
        <w:t>21. § (2</w:t>
      </w:r>
      <w:r w:rsidRPr="000B50FB">
        <w:rPr>
          <w:rFonts w:ascii="Garamond" w:eastAsia="Times New Roman" w:hAnsi="Garamond" w:cs="Arial"/>
          <w:sz w:val="24"/>
          <w:szCs w:val="24"/>
          <w:lang w:eastAsia="hu-HU"/>
        </w:rPr>
        <w:t>) bekezdésének a) pontjában foglaltaknak megfelelően kijelentem, hogy</w:t>
      </w:r>
    </w:p>
    <w:p w14:paraId="62C2E9C1" w14:textId="77777777" w:rsidR="00676AD2" w:rsidRPr="000B50FB" w:rsidRDefault="00676AD2" w:rsidP="00676AD2">
      <w:pPr>
        <w:widowControl w:val="0"/>
        <w:autoSpaceDE w:val="0"/>
        <w:autoSpaceDN w:val="0"/>
        <w:spacing w:after="0" w:line="240" w:lineRule="auto"/>
        <w:jc w:val="both"/>
        <w:rPr>
          <w:rFonts w:ascii="Garamond" w:eastAsia="Times New Roman" w:hAnsi="Garamond" w:cs="Arial"/>
          <w:sz w:val="24"/>
          <w:szCs w:val="24"/>
          <w:lang w:eastAsia="hu-HU"/>
        </w:rPr>
      </w:pPr>
    </w:p>
    <w:p w14:paraId="6A8E8D1E" w14:textId="77777777" w:rsidR="00676AD2" w:rsidRPr="000B50FB" w:rsidRDefault="00676AD2" w:rsidP="00676AD2">
      <w:pPr>
        <w:widowControl w:val="0"/>
        <w:autoSpaceDE w:val="0"/>
        <w:autoSpaceDN w:val="0"/>
        <w:spacing w:after="0" w:line="240" w:lineRule="auto"/>
        <w:jc w:val="both"/>
        <w:rPr>
          <w:rFonts w:ascii="Garamond" w:eastAsia="Times New Roman" w:hAnsi="Garamond" w:cs="Arial"/>
          <w:b/>
          <w:sz w:val="24"/>
          <w:szCs w:val="24"/>
          <w:lang w:eastAsia="hu-HU"/>
        </w:rPr>
      </w:pPr>
      <w:proofErr w:type="gramStart"/>
      <w:r w:rsidRPr="000B50FB">
        <w:rPr>
          <w:rFonts w:ascii="Garamond" w:eastAsia="Times New Roman" w:hAnsi="Garamond" w:cs="Arial"/>
          <w:b/>
          <w:sz w:val="24"/>
          <w:szCs w:val="24"/>
          <w:lang w:eastAsia="hu-HU"/>
        </w:rPr>
        <w:t>a</w:t>
      </w:r>
      <w:proofErr w:type="gramEnd"/>
      <w:r w:rsidRPr="000B50FB">
        <w:rPr>
          <w:rFonts w:ascii="Garamond" w:eastAsia="Times New Roman" w:hAnsi="Garamond" w:cs="Arial"/>
          <w:b/>
          <w:sz w:val="24"/>
          <w:szCs w:val="24"/>
          <w:lang w:eastAsia="hu-HU"/>
        </w:rPr>
        <w:t xml:space="preserve"> felhívás feladásának napját megelőző </w:t>
      </w:r>
      <w:r w:rsidR="00EE0245" w:rsidRPr="000B50FB">
        <w:rPr>
          <w:rFonts w:ascii="Garamond" w:eastAsia="Times New Roman" w:hAnsi="Garamond" w:cs="Arial"/>
          <w:b/>
          <w:sz w:val="24"/>
          <w:szCs w:val="24"/>
          <w:lang w:eastAsia="hu-HU"/>
        </w:rPr>
        <w:t>5 éves (60</w:t>
      </w:r>
      <w:r w:rsidRPr="000B50FB">
        <w:rPr>
          <w:rFonts w:ascii="Garamond" w:eastAsia="Times New Roman" w:hAnsi="Garamond" w:cs="Arial"/>
          <w:b/>
          <w:sz w:val="24"/>
          <w:szCs w:val="24"/>
          <w:lang w:eastAsia="hu-HU"/>
        </w:rPr>
        <w:t xml:space="preserve"> hónap</w:t>
      </w:r>
      <w:r w:rsidR="00EE0245" w:rsidRPr="000B50FB">
        <w:rPr>
          <w:rFonts w:ascii="Garamond" w:eastAsia="Times New Roman" w:hAnsi="Garamond" w:cs="Arial"/>
          <w:b/>
          <w:sz w:val="24"/>
          <w:szCs w:val="24"/>
          <w:lang w:eastAsia="hu-HU"/>
        </w:rPr>
        <w:t>)</w:t>
      </w:r>
      <w:r w:rsidRPr="000B50FB">
        <w:rPr>
          <w:rFonts w:ascii="Garamond" w:eastAsia="Times New Roman" w:hAnsi="Garamond" w:cs="Arial"/>
          <w:b/>
          <w:sz w:val="24"/>
          <w:szCs w:val="24"/>
          <w:lang w:eastAsia="hu-HU"/>
        </w:rPr>
        <w:t xml:space="preserve"> időszakban </w:t>
      </w:r>
      <w:r w:rsidR="001A5446" w:rsidRPr="000B50FB">
        <w:rPr>
          <w:rFonts w:ascii="Garamond" w:eastAsia="Times New Roman" w:hAnsi="Garamond" w:cs="Arial"/>
          <w:b/>
          <w:sz w:val="24"/>
          <w:szCs w:val="24"/>
          <w:lang w:eastAsia="hu-HU"/>
        </w:rPr>
        <w:t xml:space="preserve">(a vizsgált időszak alatt befejezett, de legfeljebb nyolc éven belül megkezdett) teljesített és műszaki átadás-átvételi eljárással lezárult </w:t>
      </w:r>
      <w:r w:rsidRPr="000B50FB">
        <w:rPr>
          <w:rFonts w:ascii="Garamond" w:eastAsia="Times New Roman" w:hAnsi="Garamond" w:cs="Arial"/>
          <w:b/>
          <w:sz w:val="24"/>
          <w:szCs w:val="24"/>
          <w:lang w:eastAsia="hu-HU"/>
        </w:rPr>
        <w:t>legjelentősebb</w:t>
      </w:r>
      <w:r w:rsidR="001A5446" w:rsidRPr="000B50FB">
        <w:rPr>
          <w:rFonts w:ascii="Garamond" w:eastAsia="Times New Roman" w:hAnsi="Garamond" w:cs="Arial"/>
          <w:b/>
          <w:sz w:val="24"/>
          <w:szCs w:val="24"/>
          <w:lang w:eastAsia="hu-HU"/>
        </w:rPr>
        <w:t xml:space="preserve"> építési beruházásaink</w:t>
      </w:r>
      <w:r w:rsidRPr="000B50FB">
        <w:rPr>
          <w:rFonts w:ascii="Garamond" w:eastAsia="Times New Roman" w:hAnsi="Garamond" w:cs="Arial"/>
          <w:b/>
          <w:sz w:val="24"/>
          <w:szCs w:val="24"/>
          <w:lang w:eastAsia="hu-HU"/>
        </w:rPr>
        <w:t xml:space="preserve"> az alábbiak voltak:</w:t>
      </w:r>
    </w:p>
    <w:p w14:paraId="79C8A956"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sz w:val="24"/>
          <w:szCs w:val="24"/>
          <w:lang w:eastAsia="hu-H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26"/>
        <w:gridCol w:w="2845"/>
        <w:gridCol w:w="2084"/>
        <w:gridCol w:w="2157"/>
      </w:tblGrid>
      <w:tr w:rsidR="00766E3F" w:rsidRPr="000B50FB" w14:paraId="43C91C02" w14:textId="77777777" w:rsidTr="000C40EE">
        <w:trPr>
          <w:trHeight w:val="2173"/>
          <w:jc w:val="center"/>
        </w:trPr>
        <w:tc>
          <w:tcPr>
            <w:tcW w:w="1154"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22154899" w14:textId="77777777" w:rsidR="00766E3F" w:rsidRPr="000B50FB" w:rsidRDefault="00766E3F" w:rsidP="00676AD2">
            <w:pPr>
              <w:widowControl w:val="0"/>
              <w:autoSpaceDE w:val="0"/>
              <w:autoSpaceDN w:val="0"/>
              <w:spacing w:after="0" w:line="240" w:lineRule="auto"/>
              <w:jc w:val="center"/>
              <w:rPr>
                <w:rFonts w:ascii="Garamond" w:eastAsia="Times New Roman" w:hAnsi="Garamond" w:cs="Arial"/>
                <w:b/>
                <w:sz w:val="24"/>
                <w:szCs w:val="24"/>
                <w:lang w:eastAsia="hu-HU"/>
              </w:rPr>
            </w:pPr>
            <w:r w:rsidRPr="000B50FB">
              <w:rPr>
                <w:rFonts w:ascii="Garamond" w:eastAsia="Times New Roman" w:hAnsi="Garamond" w:cs="Arial"/>
                <w:b/>
                <w:sz w:val="24"/>
                <w:szCs w:val="24"/>
                <w:lang w:eastAsia="hu-HU"/>
              </w:rPr>
              <w:t>A szerződést kötő másik fél</w:t>
            </w:r>
          </w:p>
          <w:p w14:paraId="258ECEE7" w14:textId="77777777" w:rsidR="00766E3F" w:rsidRPr="000B50FB" w:rsidRDefault="00766E3F" w:rsidP="00EE0245">
            <w:pPr>
              <w:widowControl w:val="0"/>
              <w:autoSpaceDE w:val="0"/>
              <w:autoSpaceDN w:val="0"/>
              <w:spacing w:after="0" w:line="240" w:lineRule="auto"/>
              <w:jc w:val="center"/>
              <w:rPr>
                <w:rFonts w:ascii="Garamond" w:eastAsia="Times New Roman" w:hAnsi="Garamond" w:cs="Times New Roman"/>
                <w:sz w:val="20"/>
                <w:szCs w:val="20"/>
                <w:lang w:eastAsia="hu-HU"/>
              </w:rPr>
            </w:pPr>
            <w:r w:rsidRPr="000B50FB">
              <w:rPr>
                <w:rFonts w:ascii="Garamond" w:eastAsia="Times New Roman" w:hAnsi="Garamond" w:cs="Times New Roman"/>
                <w:b/>
                <w:sz w:val="24"/>
                <w:szCs w:val="24"/>
                <w:lang w:eastAsia="hu-HU"/>
              </w:rPr>
              <w:t>neve, címe, elérhetőségei</w:t>
            </w:r>
            <w:r w:rsidRPr="000B50FB">
              <w:rPr>
                <w:rFonts w:ascii="Garamond" w:eastAsia="Times New Roman" w:hAnsi="Garamond" w:cs="Times New Roman"/>
                <w:sz w:val="20"/>
                <w:szCs w:val="20"/>
                <w:lang w:eastAsia="hu-HU"/>
              </w:rPr>
              <w:t xml:space="preserve"> </w:t>
            </w:r>
          </w:p>
          <w:p w14:paraId="72A44C08" w14:textId="77777777" w:rsidR="00766E3F" w:rsidRPr="000B50FB" w:rsidRDefault="00766E3F" w:rsidP="00EE0245">
            <w:pPr>
              <w:widowControl w:val="0"/>
              <w:autoSpaceDE w:val="0"/>
              <w:autoSpaceDN w:val="0"/>
              <w:spacing w:after="0" w:line="240" w:lineRule="auto"/>
              <w:jc w:val="center"/>
              <w:rPr>
                <w:rFonts w:ascii="Garamond" w:eastAsia="Times New Roman" w:hAnsi="Garamond" w:cs="Arial"/>
                <w:b/>
                <w:sz w:val="20"/>
                <w:szCs w:val="20"/>
                <w:lang w:eastAsia="hu-HU"/>
              </w:rPr>
            </w:pPr>
            <w:r w:rsidRPr="000B50FB">
              <w:rPr>
                <w:rFonts w:ascii="Garamond" w:eastAsia="Times New Roman" w:hAnsi="Garamond" w:cs="Times New Roman"/>
                <w:sz w:val="20"/>
                <w:szCs w:val="20"/>
                <w:lang w:eastAsia="hu-HU"/>
              </w:rPr>
              <w:t>(az információt adó neve, elérhetősége)</w:t>
            </w:r>
          </w:p>
        </w:tc>
        <w:tc>
          <w:tcPr>
            <w:tcW w:w="1544"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2405C020" w14:textId="77777777" w:rsidR="00766E3F" w:rsidRPr="000B50FB" w:rsidRDefault="00766E3F" w:rsidP="00160F9E">
            <w:pPr>
              <w:widowControl w:val="0"/>
              <w:autoSpaceDE w:val="0"/>
              <w:autoSpaceDN w:val="0"/>
              <w:spacing w:after="0" w:line="240" w:lineRule="auto"/>
              <w:jc w:val="center"/>
              <w:rPr>
                <w:rFonts w:ascii="Garamond" w:eastAsia="Times New Roman" w:hAnsi="Garamond" w:cs="Arial"/>
                <w:b/>
                <w:sz w:val="24"/>
                <w:szCs w:val="24"/>
                <w:lang w:eastAsia="hu-HU"/>
              </w:rPr>
            </w:pPr>
            <w:r w:rsidRPr="000B50FB">
              <w:rPr>
                <w:rFonts w:ascii="Garamond" w:eastAsia="Times New Roman" w:hAnsi="Garamond" w:cs="Arial"/>
                <w:b/>
                <w:sz w:val="24"/>
                <w:szCs w:val="24"/>
                <w:lang w:eastAsia="hu-HU"/>
              </w:rPr>
              <w:t>Az építési beruházás tárgya és mennyisége</w:t>
            </w:r>
          </w:p>
          <w:p w14:paraId="0BA850CA" w14:textId="77777777" w:rsidR="00766E3F" w:rsidRPr="000B50FB" w:rsidRDefault="00766E3F" w:rsidP="00160F9E">
            <w:pPr>
              <w:widowControl w:val="0"/>
              <w:autoSpaceDE w:val="0"/>
              <w:autoSpaceDN w:val="0"/>
              <w:spacing w:after="0" w:line="240" w:lineRule="auto"/>
              <w:jc w:val="center"/>
              <w:rPr>
                <w:rFonts w:ascii="Garamond" w:eastAsia="Times New Roman" w:hAnsi="Garamond" w:cs="Arial"/>
                <w:b/>
                <w:sz w:val="20"/>
                <w:szCs w:val="20"/>
                <w:lang w:eastAsia="hu-HU"/>
              </w:rPr>
            </w:pPr>
            <w:r w:rsidRPr="000B50FB">
              <w:rPr>
                <w:rFonts w:ascii="Garamond" w:eastAsia="Times New Roman" w:hAnsi="Garamond" w:cs="Times New Roman"/>
                <w:sz w:val="20"/>
                <w:szCs w:val="20"/>
                <w:lang w:eastAsia="hu-HU"/>
              </w:rPr>
              <w:t>(az elvégzett releváns munkák ismertetését oly módon, hogy abból az alkalmassági minimumkövetelménynek való megfelelés megállapítható legyen)</w:t>
            </w:r>
          </w:p>
        </w:tc>
        <w:tc>
          <w:tcPr>
            <w:tcW w:w="1131"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532FFB98" w14:textId="77777777" w:rsidR="00766E3F" w:rsidRPr="000B50FB" w:rsidRDefault="00766E3F" w:rsidP="00676AD2">
            <w:pPr>
              <w:widowControl w:val="0"/>
              <w:autoSpaceDE w:val="0"/>
              <w:autoSpaceDN w:val="0"/>
              <w:spacing w:after="0" w:line="240" w:lineRule="auto"/>
              <w:jc w:val="center"/>
              <w:rPr>
                <w:rFonts w:ascii="Garamond" w:eastAsia="Times New Roman" w:hAnsi="Garamond" w:cs="Arial"/>
                <w:b/>
                <w:sz w:val="24"/>
                <w:szCs w:val="24"/>
                <w:lang w:eastAsia="hu-HU"/>
              </w:rPr>
            </w:pPr>
            <w:r w:rsidRPr="000B50FB">
              <w:rPr>
                <w:rFonts w:ascii="Garamond" w:eastAsia="Times New Roman" w:hAnsi="Garamond" w:cs="Arial"/>
                <w:b/>
                <w:sz w:val="24"/>
                <w:szCs w:val="24"/>
                <w:lang w:eastAsia="hu-HU"/>
              </w:rPr>
              <w:t>A teljesítés ideje</w:t>
            </w:r>
          </w:p>
          <w:p w14:paraId="72D3E87B" w14:textId="77777777" w:rsidR="00766E3F" w:rsidRPr="000B50FB" w:rsidRDefault="00766E3F" w:rsidP="00676AD2">
            <w:pPr>
              <w:widowControl w:val="0"/>
              <w:autoSpaceDE w:val="0"/>
              <w:autoSpaceDN w:val="0"/>
              <w:spacing w:after="0" w:line="240" w:lineRule="auto"/>
              <w:jc w:val="center"/>
              <w:rPr>
                <w:rFonts w:ascii="Garamond" w:eastAsia="Times New Roman" w:hAnsi="Garamond" w:cs="Arial"/>
                <w:b/>
                <w:sz w:val="24"/>
                <w:szCs w:val="24"/>
                <w:lang w:eastAsia="hu-HU"/>
              </w:rPr>
            </w:pPr>
            <w:r w:rsidRPr="000B50FB">
              <w:rPr>
                <w:rFonts w:ascii="Garamond" w:eastAsia="Times New Roman" w:hAnsi="Garamond" w:cs="Arial"/>
                <w:b/>
                <w:sz w:val="24"/>
                <w:szCs w:val="24"/>
                <w:lang w:eastAsia="hu-HU"/>
              </w:rPr>
              <w:t>kezdő és befejező dátum</w:t>
            </w:r>
          </w:p>
          <w:p w14:paraId="468AB6F6" w14:textId="77777777" w:rsidR="00766E3F" w:rsidRPr="000B50FB" w:rsidRDefault="00766E3F" w:rsidP="00D974BC">
            <w:pPr>
              <w:widowControl w:val="0"/>
              <w:autoSpaceDE w:val="0"/>
              <w:autoSpaceDN w:val="0"/>
              <w:spacing w:after="0" w:line="240" w:lineRule="auto"/>
              <w:jc w:val="center"/>
              <w:rPr>
                <w:rFonts w:ascii="Garamond" w:eastAsia="Times New Roman" w:hAnsi="Garamond" w:cs="Arial"/>
                <w:b/>
                <w:sz w:val="24"/>
                <w:szCs w:val="24"/>
                <w:shd w:val="clear" w:color="auto" w:fill="92D050"/>
                <w:lang w:eastAsia="hu-HU"/>
              </w:rPr>
            </w:pPr>
            <w:r w:rsidRPr="000B50FB">
              <w:rPr>
                <w:rFonts w:ascii="Garamond" w:eastAsia="Times New Roman" w:hAnsi="Garamond" w:cs="Arial"/>
                <w:b/>
                <w:sz w:val="24"/>
                <w:szCs w:val="24"/>
                <w:shd w:val="clear" w:color="auto" w:fill="92D050"/>
                <w:lang w:eastAsia="hu-HU"/>
              </w:rPr>
              <w:t>(év/hónap)</w:t>
            </w:r>
          </w:p>
          <w:p w14:paraId="5299D402" w14:textId="77777777" w:rsidR="00766E3F" w:rsidRPr="000B50FB" w:rsidRDefault="00766E3F" w:rsidP="00D974BC">
            <w:pPr>
              <w:widowControl w:val="0"/>
              <w:autoSpaceDE w:val="0"/>
              <w:autoSpaceDN w:val="0"/>
              <w:spacing w:after="0" w:line="240" w:lineRule="auto"/>
              <w:jc w:val="center"/>
              <w:rPr>
                <w:rFonts w:ascii="Garamond" w:eastAsia="Times New Roman" w:hAnsi="Garamond" w:cs="Arial"/>
                <w:sz w:val="20"/>
                <w:szCs w:val="20"/>
                <w:lang w:eastAsia="hu-HU"/>
              </w:rPr>
            </w:pPr>
            <w:r w:rsidRPr="000B50FB">
              <w:rPr>
                <w:rFonts w:ascii="Garamond" w:eastAsia="Times New Roman" w:hAnsi="Garamond" w:cs="Arial"/>
                <w:sz w:val="20"/>
                <w:szCs w:val="20"/>
                <w:lang w:eastAsia="hu-HU"/>
              </w:rPr>
              <w:t>(amennyiben a teljesítés idejétől eltér, a sikeres műszaki átadás időpont)</w:t>
            </w:r>
          </w:p>
          <w:p w14:paraId="726725FE" w14:textId="77777777" w:rsidR="00766E3F" w:rsidRPr="000B50FB" w:rsidRDefault="00766E3F" w:rsidP="00D974BC">
            <w:pPr>
              <w:widowControl w:val="0"/>
              <w:autoSpaceDE w:val="0"/>
              <w:autoSpaceDN w:val="0"/>
              <w:spacing w:after="0" w:line="240" w:lineRule="auto"/>
              <w:jc w:val="center"/>
              <w:rPr>
                <w:rFonts w:ascii="Garamond" w:eastAsia="Times New Roman" w:hAnsi="Garamond" w:cs="Arial"/>
                <w:sz w:val="20"/>
                <w:szCs w:val="20"/>
                <w:lang w:eastAsia="hu-HU"/>
              </w:rPr>
            </w:pPr>
            <w:r w:rsidRPr="000B50FB">
              <w:rPr>
                <w:rFonts w:ascii="Garamond" w:eastAsia="Times New Roman" w:hAnsi="Garamond" w:cs="Arial"/>
                <w:b/>
                <w:sz w:val="24"/>
                <w:szCs w:val="24"/>
                <w:lang w:eastAsia="hu-HU"/>
              </w:rPr>
              <w:t>A teljesítés helye</w:t>
            </w:r>
            <w:r w:rsidRPr="000B50FB">
              <w:rPr>
                <w:rFonts w:ascii="Garamond" w:eastAsia="Times New Roman" w:hAnsi="Garamond" w:cs="Arial"/>
                <w:sz w:val="20"/>
                <w:szCs w:val="20"/>
                <w:lang w:eastAsia="hu-HU"/>
              </w:rPr>
              <w:t xml:space="preserve"> </w:t>
            </w:r>
          </w:p>
        </w:tc>
        <w:tc>
          <w:tcPr>
            <w:tcW w:w="1171"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7A29763C" w14:textId="77777777" w:rsidR="00766E3F" w:rsidRPr="000B50FB" w:rsidRDefault="00766E3F" w:rsidP="00676AD2">
            <w:pPr>
              <w:widowControl w:val="0"/>
              <w:autoSpaceDE w:val="0"/>
              <w:autoSpaceDN w:val="0"/>
              <w:spacing w:after="0" w:line="240" w:lineRule="auto"/>
              <w:jc w:val="center"/>
              <w:rPr>
                <w:rFonts w:ascii="Garamond" w:eastAsia="Times New Roman" w:hAnsi="Garamond" w:cs="Arial"/>
                <w:b/>
                <w:sz w:val="24"/>
                <w:szCs w:val="24"/>
                <w:lang w:eastAsia="hu-HU"/>
              </w:rPr>
            </w:pPr>
            <w:r w:rsidRPr="000B50FB">
              <w:rPr>
                <w:rFonts w:ascii="Garamond" w:eastAsia="Times New Roman" w:hAnsi="Garamond" w:cs="Arial"/>
                <w:b/>
                <w:sz w:val="24"/>
                <w:szCs w:val="24"/>
                <w:lang w:eastAsia="hu-HU"/>
              </w:rPr>
              <w:t>A teljesítés az előírásoknak és a szerződésnek megfelelően történt-e</w:t>
            </w:r>
          </w:p>
          <w:p w14:paraId="23A9CA78" w14:textId="77777777" w:rsidR="00766E3F" w:rsidRPr="000B50FB" w:rsidRDefault="00766E3F" w:rsidP="00676AD2">
            <w:pPr>
              <w:widowControl w:val="0"/>
              <w:autoSpaceDE w:val="0"/>
              <w:autoSpaceDN w:val="0"/>
              <w:spacing w:after="0" w:line="240" w:lineRule="auto"/>
              <w:jc w:val="center"/>
              <w:rPr>
                <w:rFonts w:ascii="Garamond" w:eastAsia="Times New Roman" w:hAnsi="Garamond" w:cs="Arial"/>
                <w:b/>
                <w:sz w:val="24"/>
                <w:szCs w:val="24"/>
                <w:lang w:eastAsia="hu-HU"/>
              </w:rPr>
            </w:pPr>
            <w:r w:rsidRPr="000B50FB">
              <w:rPr>
                <w:rFonts w:ascii="Garamond" w:eastAsia="Times New Roman" w:hAnsi="Garamond" w:cs="Arial"/>
                <w:b/>
                <w:sz w:val="24"/>
                <w:szCs w:val="24"/>
                <w:lang w:eastAsia="hu-HU"/>
              </w:rPr>
              <w:t>(igen/nem)</w:t>
            </w:r>
          </w:p>
        </w:tc>
      </w:tr>
      <w:tr w:rsidR="00766E3F" w:rsidRPr="000B50FB" w14:paraId="3D9DE2C0" w14:textId="77777777" w:rsidTr="000C40EE">
        <w:trPr>
          <w:jc w:val="center"/>
        </w:trPr>
        <w:tc>
          <w:tcPr>
            <w:tcW w:w="1154" w:type="pct"/>
            <w:tcBorders>
              <w:top w:val="single" w:sz="4" w:space="0" w:color="auto"/>
              <w:left w:val="single" w:sz="4" w:space="0" w:color="auto"/>
              <w:bottom w:val="single" w:sz="4" w:space="0" w:color="auto"/>
              <w:right w:val="single" w:sz="4" w:space="0" w:color="auto"/>
            </w:tcBorders>
          </w:tcPr>
          <w:p w14:paraId="15445E55" w14:textId="77777777" w:rsidR="00766E3F" w:rsidRPr="000B50FB" w:rsidRDefault="00766E3F" w:rsidP="00676AD2">
            <w:pPr>
              <w:widowControl w:val="0"/>
              <w:autoSpaceDE w:val="0"/>
              <w:autoSpaceDN w:val="0"/>
              <w:spacing w:after="0" w:line="240" w:lineRule="auto"/>
              <w:rPr>
                <w:rFonts w:ascii="Garamond" w:eastAsia="Times New Roman" w:hAnsi="Garamond" w:cs="Arial"/>
                <w:sz w:val="24"/>
                <w:szCs w:val="24"/>
                <w:lang w:eastAsia="hu-HU"/>
              </w:rPr>
            </w:pPr>
          </w:p>
        </w:tc>
        <w:tc>
          <w:tcPr>
            <w:tcW w:w="1544" w:type="pct"/>
            <w:tcBorders>
              <w:top w:val="single" w:sz="4" w:space="0" w:color="auto"/>
              <w:left w:val="single" w:sz="4" w:space="0" w:color="auto"/>
              <w:bottom w:val="single" w:sz="4" w:space="0" w:color="auto"/>
              <w:right w:val="single" w:sz="4" w:space="0" w:color="auto"/>
            </w:tcBorders>
          </w:tcPr>
          <w:p w14:paraId="7AE3A20A" w14:textId="77777777" w:rsidR="00766E3F" w:rsidRPr="000B50FB" w:rsidRDefault="00766E3F" w:rsidP="00676AD2">
            <w:pPr>
              <w:widowControl w:val="0"/>
              <w:autoSpaceDE w:val="0"/>
              <w:autoSpaceDN w:val="0"/>
              <w:spacing w:after="0" w:line="240" w:lineRule="auto"/>
              <w:jc w:val="right"/>
              <w:rPr>
                <w:rFonts w:ascii="Garamond" w:eastAsia="Times New Roman" w:hAnsi="Garamond" w:cs="Arial"/>
                <w:sz w:val="24"/>
                <w:szCs w:val="24"/>
                <w:lang w:eastAsia="hu-HU"/>
              </w:rPr>
            </w:pPr>
          </w:p>
        </w:tc>
        <w:tc>
          <w:tcPr>
            <w:tcW w:w="1131" w:type="pct"/>
            <w:tcBorders>
              <w:top w:val="single" w:sz="4" w:space="0" w:color="auto"/>
              <w:left w:val="single" w:sz="4" w:space="0" w:color="auto"/>
              <w:bottom w:val="single" w:sz="4" w:space="0" w:color="auto"/>
              <w:right w:val="single" w:sz="4" w:space="0" w:color="auto"/>
            </w:tcBorders>
          </w:tcPr>
          <w:p w14:paraId="09CC5E8F" w14:textId="77777777" w:rsidR="00766E3F" w:rsidRPr="000B50FB" w:rsidRDefault="00766E3F" w:rsidP="00676AD2">
            <w:pPr>
              <w:widowControl w:val="0"/>
              <w:autoSpaceDE w:val="0"/>
              <w:autoSpaceDN w:val="0"/>
              <w:spacing w:after="0" w:line="240" w:lineRule="auto"/>
              <w:jc w:val="right"/>
              <w:rPr>
                <w:rFonts w:ascii="Garamond" w:eastAsia="Times New Roman" w:hAnsi="Garamond" w:cs="Arial"/>
                <w:sz w:val="24"/>
                <w:szCs w:val="24"/>
                <w:lang w:eastAsia="hu-HU"/>
              </w:rPr>
            </w:pPr>
          </w:p>
        </w:tc>
        <w:tc>
          <w:tcPr>
            <w:tcW w:w="1171" w:type="pct"/>
            <w:tcBorders>
              <w:top w:val="single" w:sz="4" w:space="0" w:color="auto"/>
              <w:left w:val="single" w:sz="4" w:space="0" w:color="auto"/>
              <w:bottom w:val="single" w:sz="4" w:space="0" w:color="auto"/>
              <w:right w:val="single" w:sz="4" w:space="0" w:color="auto"/>
            </w:tcBorders>
          </w:tcPr>
          <w:p w14:paraId="0054506C" w14:textId="77777777" w:rsidR="00766E3F" w:rsidRPr="000B50FB" w:rsidRDefault="00766E3F" w:rsidP="00676AD2">
            <w:pPr>
              <w:widowControl w:val="0"/>
              <w:autoSpaceDE w:val="0"/>
              <w:autoSpaceDN w:val="0"/>
              <w:spacing w:after="0" w:line="240" w:lineRule="auto"/>
              <w:jc w:val="right"/>
              <w:rPr>
                <w:rFonts w:ascii="Garamond" w:eastAsia="Times New Roman" w:hAnsi="Garamond" w:cs="Arial"/>
                <w:sz w:val="24"/>
                <w:szCs w:val="24"/>
                <w:lang w:eastAsia="hu-HU"/>
              </w:rPr>
            </w:pPr>
          </w:p>
        </w:tc>
      </w:tr>
      <w:tr w:rsidR="00766E3F" w:rsidRPr="000B50FB" w14:paraId="50ADCB5B" w14:textId="77777777" w:rsidTr="000C40EE">
        <w:trPr>
          <w:jc w:val="center"/>
        </w:trPr>
        <w:tc>
          <w:tcPr>
            <w:tcW w:w="1154" w:type="pct"/>
            <w:tcBorders>
              <w:top w:val="single" w:sz="4" w:space="0" w:color="auto"/>
              <w:left w:val="single" w:sz="4" w:space="0" w:color="auto"/>
              <w:bottom w:val="single" w:sz="4" w:space="0" w:color="auto"/>
              <w:right w:val="single" w:sz="4" w:space="0" w:color="auto"/>
            </w:tcBorders>
          </w:tcPr>
          <w:p w14:paraId="6D10BD56" w14:textId="77777777" w:rsidR="00766E3F" w:rsidRPr="000B50FB" w:rsidRDefault="00766E3F" w:rsidP="00DE1226">
            <w:pPr>
              <w:widowControl w:val="0"/>
              <w:autoSpaceDE w:val="0"/>
              <w:autoSpaceDN w:val="0"/>
              <w:spacing w:after="0" w:line="240" w:lineRule="auto"/>
              <w:rPr>
                <w:rFonts w:ascii="Garamond" w:eastAsia="Times New Roman" w:hAnsi="Garamond" w:cs="Arial"/>
                <w:sz w:val="24"/>
                <w:szCs w:val="24"/>
                <w:lang w:eastAsia="hu-HU"/>
              </w:rPr>
            </w:pPr>
          </w:p>
        </w:tc>
        <w:tc>
          <w:tcPr>
            <w:tcW w:w="1544" w:type="pct"/>
            <w:tcBorders>
              <w:top w:val="single" w:sz="4" w:space="0" w:color="auto"/>
              <w:left w:val="single" w:sz="4" w:space="0" w:color="auto"/>
              <w:bottom w:val="single" w:sz="4" w:space="0" w:color="auto"/>
              <w:right w:val="single" w:sz="4" w:space="0" w:color="auto"/>
            </w:tcBorders>
          </w:tcPr>
          <w:p w14:paraId="363C6F73" w14:textId="77777777" w:rsidR="00766E3F" w:rsidRPr="000B50FB" w:rsidRDefault="00766E3F" w:rsidP="00DE1226">
            <w:pPr>
              <w:widowControl w:val="0"/>
              <w:autoSpaceDE w:val="0"/>
              <w:autoSpaceDN w:val="0"/>
              <w:spacing w:after="0" w:line="240" w:lineRule="auto"/>
              <w:jc w:val="right"/>
              <w:rPr>
                <w:rFonts w:ascii="Garamond" w:eastAsia="Times New Roman" w:hAnsi="Garamond" w:cs="Arial"/>
                <w:sz w:val="24"/>
                <w:szCs w:val="24"/>
                <w:lang w:eastAsia="hu-HU"/>
              </w:rPr>
            </w:pPr>
          </w:p>
        </w:tc>
        <w:tc>
          <w:tcPr>
            <w:tcW w:w="1131" w:type="pct"/>
            <w:tcBorders>
              <w:top w:val="single" w:sz="4" w:space="0" w:color="auto"/>
              <w:left w:val="single" w:sz="4" w:space="0" w:color="auto"/>
              <w:bottom w:val="single" w:sz="4" w:space="0" w:color="auto"/>
              <w:right w:val="single" w:sz="4" w:space="0" w:color="auto"/>
            </w:tcBorders>
          </w:tcPr>
          <w:p w14:paraId="478C5523" w14:textId="77777777" w:rsidR="00766E3F" w:rsidRPr="000B50FB" w:rsidRDefault="00766E3F" w:rsidP="00DE1226">
            <w:pPr>
              <w:widowControl w:val="0"/>
              <w:autoSpaceDE w:val="0"/>
              <w:autoSpaceDN w:val="0"/>
              <w:spacing w:after="0" w:line="240" w:lineRule="auto"/>
              <w:jc w:val="right"/>
              <w:rPr>
                <w:rFonts w:ascii="Garamond" w:eastAsia="Times New Roman" w:hAnsi="Garamond" w:cs="Arial"/>
                <w:sz w:val="24"/>
                <w:szCs w:val="24"/>
                <w:lang w:eastAsia="hu-HU"/>
              </w:rPr>
            </w:pPr>
          </w:p>
        </w:tc>
        <w:tc>
          <w:tcPr>
            <w:tcW w:w="1171" w:type="pct"/>
            <w:tcBorders>
              <w:top w:val="single" w:sz="4" w:space="0" w:color="auto"/>
              <w:left w:val="single" w:sz="4" w:space="0" w:color="auto"/>
              <w:bottom w:val="single" w:sz="4" w:space="0" w:color="auto"/>
              <w:right w:val="single" w:sz="4" w:space="0" w:color="auto"/>
            </w:tcBorders>
          </w:tcPr>
          <w:p w14:paraId="6DAAE8B1" w14:textId="77777777" w:rsidR="00766E3F" w:rsidRPr="000B50FB" w:rsidRDefault="00766E3F" w:rsidP="00DE1226">
            <w:pPr>
              <w:widowControl w:val="0"/>
              <w:autoSpaceDE w:val="0"/>
              <w:autoSpaceDN w:val="0"/>
              <w:spacing w:after="0" w:line="240" w:lineRule="auto"/>
              <w:jc w:val="right"/>
              <w:rPr>
                <w:rFonts w:ascii="Garamond" w:eastAsia="Times New Roman" w:hAnsi="Garamond" w:cs="Arial"/>
                <w:sz w:val="24"/>
                <w:szCs w:val="24"/>
                <w:lang w:eastAsia="hu-HU"/>
              </w:rPr>
            </w:pPr>
          </w:p>
        </w:tc>
      </w:tr>
      <w:tr w:rsidR="00766E3F" w:rsidRPr="000B50FB" w14:paraId="74759B99" w14:textId="77777777" w:rsidTr="000C40EE">
        <w:trPr>
          <w:jc w:val="center"/>
        </w:trPr>
        <w:tc>
          <w:tcPr>
            <w:tcW w:w="1154" w:type="pct"/>
            <w:tcBorders>
              <w:top w:val="single" w:sz="4" w:space="0" w:color="auto"/>
              <w:left w:val="single" w:sz="4" w:space="0" w:color="auto"/>
              <w:bottom w:val="single" w:sz="4" w:space="0" w:color="auto"/>
              <w:right w:val="single" w:sz="4" w:space="0" w:color="auto"/>
            </w:tcBorders>
          </w:tcPr>
          <w:p w14:paraId="365F420B" w14:textId="77777777" w:rsidR="00766E3F" w:rsidRPr="000B50FB" w:rsidRDefault="00766E3F" w:rsidP="00DE1226">
            <w:pPr>
              <w:widowControl w:val="0"/>
              <w:autoSpaceDE w:val="0"/>
              <w:autoSpaceDN w:val="0"/>
              <w:spacing w:after="0" w:line="240" w:lineRule="auto"/>
              <w:rPr>
                <w:rFonts w:ascii="Garamond" w:eastAsia="Times New Roman" w:hAnsi="Garamond" w:cs="Arial"/>
                <w:sz w:val="24"/>
                <w:szCs w:val="24"/>
                <w:lang w:eastAsia="hu-HU"/>
              </w:rPr>
            </w:pPr>
          </w:p>
        </w:tc>
        <w:tc>
          <w:tcPr>
            <w:tcW w:w="1544" w:type="pct"/>
            <w:tcBorders>
              <w:top w:val="single" w:sz="4" w:space="0" w:color="auto"/>
              <w:left w:val="single" w:sz="4" w:space="0" w:color="auto"/>
              <w:bottom w:val="single" w:sz="4" w:space="0" w:color="auto"/>
              <w:right w:val="single" w:sz="4" w:space="0" w:color="auto"/>
            </w:tcBorders>
          </w:tcPr>
          <w:p w14:paraId="7F756D9E" w14:textId="77777777" w:rsidR="00766E3F" w:rsidRPr="000B50FB" w:rsidRDefault="00766E3F" w:rsidP="00DE1226">
            <w:pPr>
              <w:widowControl w:val="0"/>
              <w:autoSpaceDE w:val="0"/>
              <w:autoSpaceDN w:val="0"/>
              <w:spacing w:after="0" w:line="240" w:lineRule="auto"/>
              <w:jc w:val="right"/>
              <w:rPr>
                <w:rFonts w:ascii="Garamond" w:eastAsia="Times New Roman" w:hAnsi="Garamond" w:cs="Arial"/>
                <w:sz w:val="24"/>
                <w:szCs w:val="24"/>
                <w:lang w:eastAsia="hu-HU"/>
              </w:rPr>
            </w:pPr>
          </w:p>
        </w:tc>
        <w:tc>
          <w:tcPr>
            <w:tcW w:w="1131" w:type="pct"/>
            <w:tcBorders>
              <w:top w:val="single" w:sz="4" w:space="0" w:color="auto"/>
              <w:left w:val="single" w:sz="4" w:space="0" w:color="auto"/>
              <w:bottom w:val="single" w:sz="4" w:space="0" w:color="auto"/>
              <w:right w:val="single" w:sz="4" w:space="0" w:color="auto"/>
            </w:tcBorders>
          </w:tcPr>
          <w:p w14:paraId="56FB4D7E" w14:textId="77777777" w:rsidR="00766E3F" w:rsidRPr="000B50FB" w:rsidRDefault="00766E3F" w:rsidP="00DE1226">
            <w:pPr>
              <w:widowControl w:val="0"/>
              <w:autoSpaceDE w:val="0"/>
              <w:autoSpaceDN w:val="0"/>
              <w:spacing w:after="0" w:line="240" w:lineRule="auto"/>
              <w:jc w:val="right"/>
              <w:rPr>
                <w:rFonts w:ascii="Garamond" w:eastAsia="Times New Roman" w:hAnsi="Garamond" w:cs="Arial"/>
                <w:sz w:val="24"/>
                <w:szCs w:val="24"/>
                <w:lang w:eastAsia="hu-HU"/>
              </w:rPr>
            </w:pPr>
          </w:p>
        </w:tc>
        <w:tc>
          <w:tcPr>
            <w:tcW w:w="1171" w:type="pct"/>
            <w:tcBorders>
              <w:top w:val="single" w:sz="4" w:space="0" w:color="auto"/>
              <w:left w:val="single" w:sz="4" w:space="0" w:color="auto"/>
              <w:bottom w:val="single" w:sz="4" w:space="0" w:color="auto"/>
              <w:right w:val="single" w:sz="4" w:space="0" w:color="auto"/>
            </w:tcBorders>
          </w:tcPr>
          <w:p w14:paraId="01D8C7CC" w14:textId="77777777" w:rsidR="00766E3F" w:rsidRPr="000B50FB" w:rsidRDefault="00766E3F" w:rsidP="00DE1226">
            <w:pPr>
              <w:widowControl w:val="0"/>
              <w:autoSpaceDE w:val="0"/>
              <w:autoSpaceDN w:val="0"/>
              <w:spacing w:after="0" w:line="240" w:lineRule="auto"/>
              <w:jc w:val="right"/>
              <w:rPr>
                <w:rFonts w:ascii="Garamond" w:eastAsia="Times New Roman" w:hAnsi="Garamond" w:cs="Arial"/>
                <w:sz w:val="24"/>
                <w:szCs w:val="24"/>
                <w:lang w:eastAsia="hu-HU"/>
              </w:rPr>
            </w:pPr>
          </w:p>
        </w:tc>
      </w:tr>
      <w:tr w:rsidR="00766E3F" w:rsidRPr="000B50FB" w14:paraId="6791915E" w14:textId="77777777" w:rsidTr="000C40EE">
        <w:trPr>
          <w:jc w:val="center"/>
        </w:trPr>
        <w:tc>
          <w:tcPr>
            <w:tcW w:w="1154" w:type="pct"/>
            <w:tcBorders>
              <w:top w:val="single" w:sz="4" w:space="0" w:color="auto"/>
              <w:left w:val="single" w:sz="4" w:space="0" w:color="auto"/>
              <w:bottom w:val="single" w:sz="4" w:space="0" w:color="auto"/>
              <w:right w:val="single" w:sz="4" w:space="0" w:color="auto"/>
            </w:tcBorders>
          </w:tcPr>
          <w:p w14:paraId="5EDF2927" w14:textId="77777777" w:rsidR="00766E3F" w:rsidRPr="000B50FB" w:rsidRDefault="00766E3F" w:rsidP="00DE1226">
            <w:pPr>
              <w:widowControl w:val="0"/>
              <w:autoSpaceDE w:val="0"/>
              <w:autoSpaceDN w:val="0"/>
              <w:spacing w:after="0" w:line="240" w:lineRule="auto"/>
              <w:rPr>
                <w:rFonts w:ascii="Garamond" w:eastAsia="Times New Roman" w:hAnsi="Garamond" w:cs="Arial"/>
                <w:sz w:val="24"/>
                <w:szCs w:val="24"/>
                <w:lang w:eastAsia="hu-HU"/>
              </w:rPr>
            </w:pPr>
          </w:p>
        </w:tc>
        <w:tc>
          <w:tcPr>
            <w:tcW w:w="1544" w:type="pct"/>
            <w:tcBorders>
              <w:top w:val="single" w:sz="4" w:space="0" w:color="auto"/>
              <w:left w:val="single" w:sz="4" w:space="0" w:color="auto"/>
              <w:bottom w:val="single" w:sz="4" w:space="0" w:color="auto"/>
              <w:right w:val="single" w:sz="4" w:space="0" w:color="auto"/>
            </w:tcBorders>
          </w:tcPr>
          <w:p w14:paraId="323AB594" w14:textId="77777777" w:rsidR="00766E3F" w:rsidRPr="000B50FB" w:rsidRDefault="00766E3F" w:rsidP="00DE1226">
            <w:pPr>
              <w:widowControl w:val="0"/>
              <w:autoSpaceDE w:val="0"/>
              <w:autoSpaceDN w:val="0"/>
              <w:spacing w:after="0" w:line="240" w:lineRule="auto"/>
              <w:jc w:val="right"/>
              <w:rPr>
                <w:rFonts w:ascii="Garamond" w:eastAsia="Times New Roman" w:hAnsi="Garamond" w:cs="Arial"/>
                <w:sz w:val="24"/>
                <w:szCs w:val="24"/>
                <w:lang w:eastAsia="hu-HU"/>
              </w:rPr>
            </w:pPr>
          </w:p>
        </w:tc>
        <w:tc>
          <w:tcPr>
            <w:tcW w:w="1131" w:type="pct"/>
            <w:tcBorders>
              <w:top w:val="single" w:sz="4" w:space="0" w:color="auto"/>
              <w:left w:val="single" w:sz="4" w:space="0" w:color="auto"/>
              <w:bottom w:val="single" w:sz="4" w:space="0" w:color="auto"/>
              <w:right w:val="single" w:sz="4" w:space="0" w:color="auto"/>
            </w:tcBorders>
          </w:tcPr>
          <w:p w14:paraId="1154C4A3" w14:textId="77777777" w:rsidR="00766E3F" w:rsidRPr="000B50FB" w:rsidRDefault="00766E3F" w:rsidP="00DE1226">
            <w:pPr>
              <w:widowControl w:val="0"/>
              <w:autoSpaceDE w:val="0"/>
              <w:autoSpaceDN w:val="0"/>
              <w:spacing w:after="0" w:line="240" w:lineRule="auto"/>
              <w:jc w:val="right"/>
              <w:rPr>
                <w:rFonts w:ascii="Garamond" w:eastAsia="Times New Roman" w:hAnsi="Garamond" w:cs="Arial"/>
                <w:sz w:val="24"/>
                <w:szCs w:val="24"/>
                <w:lang w:eastAsia="hu-HU"/>
              </w:rPr>
            </w:pPr>
          </w:p>
        </w:tc>
        <w:tc>
          <w:tcPr>
            <w:tcW w:w="1171" w:type="pct"/>
            <w:tcBorders>
              <w:top w:val="single" w:sz="4" w:space="0" w:color="auto"/>
              <w:left w:val="single" w:sz="4" w:space="0" w:color="auto"/>
              <w:bottom w:val="single" w:sz="4" w:space="0" w:color="auto"/>
              <w:right w:val="single" w:sz="4" w:space="0" w:color="auto"/>
            </w:tcBorders>
          </w:tcPr>
          <w:p w14:paraId="7C085AD5" w14:textId="77777777" w:rsidR="00766E3F" w:rsidRPr="000B50FB" w:rsidRDefault="00766E3F" w:rsidP="00DE1226">
            <w:pPr>
              <w:widowControl w:val="0"/>
              <w:autoSpaceDE w:val="0"/>
              <w:autoSpaceDN w:val="0"/>
              <w:spacing w:after="0" w:line="240" w:lineRule="auto"/>
              <w:jc w:val="right"/>
              <w:rPr>
                <w:rFonts w:ascii="Garamond" w:eastAsia="Times New Roman" w:hAnsi="Garamond" w:cs="Arial"/>
                <w:sz w:val="24"/>
                <w:szCs w:val="24"/>
                <w:lang w:eastAsia="hu-HU"/>
              </w:rPr>
            </w:pPr>
          </w:p>
        </w:tc>
      </w:tr>
    </w:tbl>
    <w:p w14:paraId="5682A3E1" w14:textId="77777777" w:rsidR="004A12EB" w:rsidRPr="000B50FB" w:rsidRDefault="004A12EB" w:rsidP="00676AD2">
      <w:pPr>
        <w:widowControl w:val="0"/>
        <w:autoSpaceDE w:val="0"/>
        <w:autoSpaceDN w:val="0"/>
        <w:adjustRightInd w:val="0"/>
        <w:spacing w:after="0" w:line="240" w:lineRule="auto"/>
        <w:jc w:val="center"/>
        <w:rPr>
          <w:rFonts w:ascii="Garamond" w:eastAsia="Times New Roman" w:hAnsi="Garamond" w:cs="Arial"/>
          <w:i/>
          <w:sz w:val="24"/>
          <w:szCs w:val="24"/>
          <w:lang w:eastAsia="hu-HU"/>
        </w:rPr>
      </w:pPr>
    </w:p>
    <w:p w14:paraId="6CD5DBAE" w14:textId="77777777" w:rsidR="00676AD2" w:rsidRPr="000B50FB" w:rsidRDefault="00676AD2" w:rsidP="00676AD2">
      <w:pPr>
        <w:widowControl w:val="0"/>
        <w:autoSpaceDE w:val="0"/>
        <w:autoSpaceDN w:val="0"/>
        <w:adjustRightInd w:val="0"/>
        <w:spacing w:after="0" w:line="240" w:lineRule="auto"/>
        <w:jc w:val="center"/>
        <w:rPr>
          <w:rFonts w:ascii="Garamond" w:eastAsia="Times New Roman" w:hAnsi="Garamond" w:cs="Arial"/>
          <w:i/>
          <w:sz w:val="24"/>
          <w:szCs w:val="24"/>
          <w:lang w:eastAsia="hu-HU"/>
        </w:rPr>
      </w:pPr>
      <w:r w:rsidRPr="000B50FB">
        <w:rPr>
          <w:rFonts w:ascii="Garamond" w:eastAsia="Times New Roman" w:hAnsi="Garamond" w:cs="Arial"/>
          <w:i/>
          <w:sz w:val="24"/>
          <w:szCs w:val="24"/>
          <w:lang w:eastAsia="hu-HU"/>
        </w:rPr>
        <w:t>A táblázat kiegészíthető további sorokkal, a teljesítések számának megfelelően, szükség szerint.</w:t>
      </w:r>
    </w:p>
    <w:p w14:paraId="6359A675" w14:textId="77777777" w:rsidR="00676AD2" w:rsidRPr="000B50FB" w:rsidRDefault="00676AD2" w:rsidP="00676AD2">
      <w:pPr>
        <w:widowControl w:val="0"/>
        <w:autoSpaceDE w:val="0"/>
        <w:autoSpaceDN w:val="0"/>
        <w:adjustRightInd w:val="0"/>
        <w:spacing w:after="0" w:line="240" w:lineRule="auto"/>
        <w:rPr>
          <w:rFonts w:ascii="Garamond" w:eastAsia="Times New Roman" w:hAnsi="Garamond" w:cs="Arial"/>
          <w:sz w:val="24"/>
          <w:szCs w:val="24"/>
          <w:lang w:eastAsia="hu-HU"/>
        </w:rPr>
      </w:pPr>
    </w:p>
    <w:p w14:paraId="0153C746" w14:textId="77777777" w:rsidR="00533A03" w:rsidRPr="000B50FB" w:rsidRDefault="004A12EB" w:rsidP="00676AD2">
      <w:pPr>
        <w:widowControl w:val="0"/>
        <w:autoSpaceDE w:val="0"/>
        <w:autoSpaceDN w:val="0"/>
        <w:spacing w:after="0" w:line="240" w:lineRule="auto"/>
        <w:rPr>
          <w:rFonts w:ascii="Garamond" w:eastAsia="Times New Roman" w:hAnsi="Garamond" w:cs="Arial"/>
          <w:sz w:val="24"/>
          <w:szCs w:val="24"/>
          <w:lang w:eastAsia="hu-HU"/>
        </w:rPr>
      </w:pPr>
      <w:r w:rsidRPr="000B50FB">
        <w:rPr>
          <w:rFonts w:ascii="Garamond" w:eastAsia="Times New Roman" w:hAnsi="Garamond" w:cs="Arial"/>
          <w:sz w:val="24"/>
          <w:szCs w:val="24"/>
          <w:lang w:eastAsia="hu-HU"/>
        </w:rPr>
        <w:t>Kelt:</w:t>
      </w:r>
    </w:p>
    <w:p w14:paraId="06108A12" w14:textId="77777777" w:rsidR="00676AD2" w:rsidRPr="000B50FB" w:rsidRDefault="00676AD2" w:rsidP="00676AD2">
      <w:pPr>
        <w:tabs>
          <w:tab w:val="center" w:pos="7371"/>
        </w:tabs>
        <w:autoSpaceDN w:val="0"/>
        <w:spacing w:after="0" w:line="240" w:lineRule="auto"/>
        <w:jc w:val="both"/>
        <w:rPr>
          <w:rFonts w:ascii="Garamond" w:eastAsia="Times New Roman" w:hAnsi="Garamond" w:cs="Times New Roman"/>
          <w:sz w:val="24"/>
          <w:szCs w:val="24"/>
          <w:lang w:eastAsia="hu-HU"/>
        </w:rPr>
      </w:pPr>
      <w:r w:rsidRPr="000B50FB">
        <w:rPr>
          <w:rFonts w:ascii="Garamond" w:eastAsia="Times New Roman" w:hAnsi="Garamond" w:cs="Times New Roman"/>
          <w:sz w:val="24"/>
          <w:szCs w:val="24"/>
          <w:lang w:eastAsia="hu-HU"/>
        </w:rPr>
        <w:tab/>
        <w:t>……………………………….</w:t>
      </w:r>
    </w:p>
    <w:p w14:paraId="438D8C83" w14:textId="77777777" w:rsidR="00676AD2" w:rsidRPr="000B50FB" w:rsidRDefault="00676AD2" w:rsidP="00232C18">
      <w:pPr>
        <w:tabs>
          <w:tab w:val="center" w:pos="7371"/>
        </w:tabs>
        <w:autoSpaceDN w:val="0"/>
        <w:spacing w:after="0" w:line="240" w:lineRule="auto"/>
        <w:jc w:val="both"/>
        <w:rPr>
          <w:rFonts w:ascii="Garamond" w:eastAsia="Times New Roman" w:hAnsi="Garamond" w:cs="Times New Roman"/>
          <w:bCs/>
          <w:i/>
          <w:sz w:val="24"/>
          <w:szCs w:val="24"/>
          <w:lang w:eastAsia="hu-HU"/>
        </w:rPr>
      </w:pPr>
      <w:r w:rsidRPr="000B50FB">
        <w:rPr>
          <w:rFonts w:ascii="Garamond" w:eastAsia="Times New Roman" w:hAnsi="Garamond" w:cs="Times New Roman"/>
          <w:b/>
          <w:bCs/>
          <w:sz w:val="24"/>
          <w:szCs w:val="24"/>
          <w:lang w:eastAsia="hu-HU"/>
        </w:rPr>
        <w:tab/>
      </w:r>
      <w:proofErr w:type="gramStart"/>
      <w:r w:rsidRPr="000B50FB">
        <w:rPr>
          <w:rFonts w:ascii="Garamond" w:eastAsia="Times New Roman" w:hAnsi="Garamond" w:cs="Times New Roman"/>
          <w:bCs/>
          <w:sz w:val="24"/>
          <w:szCs w:val="24"/>
          <w:lang w:eastAsia="hu-HU"/>
        </w:rPr>
        <w:t>cégszerű</w:t>
      </w:r>
      <w:proofErr w:type="gramEnd"/>
      <w:r w:rsidRPr="000B50FB">
        <w:rPr>
          <w:rFonts w:ascii="Garamond" w:eastAsia="Times New Roman" w:hAnsi="Garamond" w:cs="Times New Roman"/>
          <w:bCs/>
          <w:sz w:val="24"/>
          <w:szCs w:val="24"/>
          <w:lang w:eastAsia="hu-HU"/>
        </w:rPr>
        <w:t xml:space="preserve"> aláírás</w:t>
      </w:r>
    </w:p>
    <w:p w14:paraId="285456DD" w14:textId="77777777" w:rsidR="00F751E6" w:rsidRPr="000B50FB" w:rsidRDefault="00F751E6">
      <w:pPr>
        <w:rPr>
          <w:rFonts w:ascii="Garamond" w:eastAsia="Times New Roman" w:hAnsi="Garamond" w:cs="Times New Roman"/>
          <w:bCs/>
          <w:i/>
          <w:sz w:val="24"/>
          <w:szCs w:val="24"/>
          <w:lang w:eastAsia="hu-HU"/>
        </w:rPr>
      </w:pPr>
      <w:r w:rsidRPr="000B50FB">
        <w:rPr>
          <w:rFonts w:ascii="Garamond" w:eastAsia="Times New Roman" w:hAnsi="Garamond" w:cs="Times New Roman"/>
          <w:bCs/>
          <w:i/>
          <w:sz w:val="24"/>
          <w:szCs w:val="24"/>
          <w:lang w:eastAsia="hu-HU"/>
        </w:rPr>
        <w:br w:type="page"/>
      </w:r>
    </w:p>
    <w:p w14:paraId="46952BA2" w14:textId="77777777" w:rsidR="00676AD2" w:rsidRPr="000B50FB" w:rsidRDefault="00676AD2" w:rsidP="00676AD2">
      <w:pPr>
        <w:widowControl w:val="0"/>
        <w:autoSpaceDE w:val="0"/>
        <w:autoSpaceDN w:val="0"/>
        <w:spacing w:after="0" w:line="240" w:lineRule="auto"/>
        <w:jc w:val="right"/>
        <w:rPr>
          <w:rFonts w:ascii="Garamond" w:hAnsi="Garamond"/>
          <w:i/>
        </w:rPr>
      </w:pPr>
      <w:r w:rsidRPr="000B50FB">
        <w:rPr>
          <w:rFonts w:ascii="Garamond" w:hAnsi="Garamond"/>
          <w:i/>
        </w:rPr>
        <w:lastRenderedPageBreak/>
        <w:t>1</w:t>
      </w:r>
      <w:r w:rsidR="00DD6AEE" w:rsidRPr="000B50FB">
        <w:rPr>
          <w:rFonts w:ascii="Garamond" w:hAnsi="Garamond"/>
          <w:i/>
        </w:rPr>
        <w:t>0</w:t>
      </w:r>
      <w:r w:rsidRPr="000B50FB">
        <w:rPr>
          <w:rFonts w:ascii="Garamond" w:hAnsi="Garamond"/>
          <w:i/>
        </w:rPr>
        <w:t>. számú melléklet</w:t>
      </w:r>
    </w:p>
    <w:p w14:paraId="1D4FC34F" w14:textId="77777777" w:rsidR="00676AD2" w:rsidRPr="000B50FB" w:rsidRDefault="00676AD2" w:rsidP="00676AD2">
      <w:pPr>
        <w:widowControl w:val="0"/>
        <w:autoSpaceDE w:val="0"/>
        <w:autoSpaceDN w:val="0"/>
        <w:spacing w:after="0" w:line="240" w:lineRule="auto"/>
        <w:jc w:val="center"/>
        <w:rPr>
          <w:rFonts w:ascii="Garamond" w:hAnsi="Garamond"/>
          <w:b/>
          <w:smallCaps/>
        </w:rPr>
      </w:pPr>
      <w:r w:rsidRPr="000B50FB">
        <w:rPr>
          <w:rFonts w:ascii="Garamond" w:hAnsi="Garamond"/>
          <w:b/>
          <w:smallCaps/>
        </w:rPr>
        <w:t>Nyilatkozat</w:t>
      </w:r>
      <w:r w:rsidR="00DA78A1" w:rsidRPr="000B50FB">
        <w:rPr>
          <w:rStyle w:val="Lbjegyzet-hivatkozs"/>
          <w:rFonts w:ascii="Garamond" w:hAnsi="Garamond"/>
          <w:b/>
          <w:smallCaps/>
        </w:rPr>
        <w:footnoteReference w:id="63"/>
      </w:r>
    </w:p>
    <w:p w14:paraId="18046DD7" w14:textId="77777777" w:rsidR="00676AD2" w:rsidRPr="000B50FB" w:rsidRDefault="00676AD2" w:rsidP="00676AD2">
      <w:pPr>
        <w:widowControl w:val="0"/>
        <w:autoSpaceDE w:val="0"/>
        <w:autoSpaceDN w:val="0"/>
        <w:spacing w:after="0" w:line="240" w:lineRule="auto"/>
        <w:jc w:val="center"/>
        <w:rPr>
          <w:rFonts w:ascii="Garamond" w:hAnsi="Garamond"/>
          <w:b/>
          <w:smallCaps/>
        </w:rPr>
      </w:pPr>
    </w:p>
    <w:p w14:paraId="7CF69729" w14:textId="77777777" w:rsidR="00676AD2" w:rsidRPr="000B50FB" w:rsidRDefault="00DA78A1" w:rsidP="00676AD2">
      <w:pPr>
        <w:widowControl w:val="0"/>
        <w:autoSpaceDE w:val="0"/>
        <w:autoSpaceDN w:val="0"/>
        <w:spacing w:before="60" w:after="60" w:line="280" w:lineRule="exact"/>
        <w:jc w:val="center"/>
        <w:rPr>
          <w:rFonts w:ascii="Garamond" w:hAnsi="Garamond"/>
          <w:b/>
          <w:spacing w:val="40"/>
        </w:rPr>
      </w:pPr>
      <w:proofErr w:type="gramStart"/>
      <w:r w:rsidRPr="000B50FB">
        <w:rPr>
          <w:rFonts w:ascii="Garamond" w:hAnsi="Garamond"/>
          <w:b/>
          <w:spacing w:val="40"/>
        </w:rPr>
        <w:t>a</w:t>
      </w:r>
      <w:proofErr w:type="gramEnd"/>
      <w:r w:rsidRPr="000B50FB">
        <w:rPr>
          <w:rFonts w:ascii="Garamond" w:hAnsi="Garamond"/>
          <w:b/>
          <w:spacing w:val="40"/>
        </w:rPr>
        <w:t xml:space="preserve"> Kbt. 65. § (1) bekezdésének b) pontja és a </w:t>
      </w:r>
      <w:r w:rsidR="00B3485C" w:rsidRPr="000B50FB">
        <w:rPr>
          <w:rFonts w:ascii="Garamond" w:hAnsi="Garamond"/>
          <w:b/>
          <w:spacing w:val="40"/>
        </w:rPr>
        <w:t>321/2015. (X. 30.) Korm. rendelet</w:t>
      </w:r>
      <w:r w:rsidRPr="000B50FB">
        <w:rPr>
          <w:rFonts w:ascii="Garamond" w:hAnsi="Garamond"/>
          <w:b/>
          <w:spacing w:val="40"/>
        </w:rPr>
        <w:t xml:space="preserve"> 21. § (</w:t>
      </w:r>
      <w:r w:rsidR="001A5446" w:rsidRPr="000B50FB">
        <w:rPr>
          <w:rFonts w:ascii="Garamond" w:hAnsi="Garamond"/>
          <w:b/>
          <w:spacing w:val="40"/>
        </w:rPr>
        <w:t>2</w:t>
      </w:r>
      <w:r w:rsidRPr="000B50FB">
        <w:rPr>
          <w:rFonts w:ascii="Garamond" w:hAnsi="Garamond"/>
          <w:b/>
          <w:spacing w:val="40"/>
        </w:rPr>
        <w:t>) bekezdésének b) pontja tekintetében</w:t>
      </w:r>
    </w:p>
    <w:p w14:paraId="1B11F9BB" w14:textId="77777777" w:rsidR="00676AD2" w:rsidRPr="000B50FB" w:rsidRDefault="00676AD2" w:rsidP="00676AD2">
      <w:pPr>
        <w:widowControl w:val="0"/>
        <w:autoSpaceDE w:val="0"/>
        <w:autoSpaceDN w:val="0"/>
        <w:spacing w:after="0" w:line="240" w:lineRule="auto"/>
        <w:jc w:val="center"/>
        <w:rPr>
          <w:rFonts w:ascii="Garamond" w:hAnsi="Garamond"/>
          <w:b/>
        </w:rPr>
      </w:pPr>
    </w:p>
    <w:p w14:paraId="1BA63BE6" w14:textId="77777777" w:rsidR="00676AD2" w:rsidRPr="000B50FB" w:rsidRDefault="00676AD2" w:rsidP="00676AD2">
      <w:pPr>
        <w:widowControl w:val="0"/>
        <w:autoSpaceDE w:val="0"/>
        <w:autoSpaceDN w:val="0"/>
        <w:spacing w:after="0" w:line="240" w:lineRule="auto"/>
        <w:jc w:val="center"/>
        <w:rPr>
          <w:rFonts w:ascii="Garamond" w:hAnsi="Garamond"/>
          <w:b/>
        </w:rPr>
      </w:pPr>
    </w:p>
    <w:p w14:paraId="5354AC89" w14:textId="77777777" w:rsidR="00676AD2" w:rsidRPr="000B50FB" w:rsidRDefault="00676AD2" w:rsidP="00676AD2">
      <w:pPr>
        <w:widowControl w:val="0"/>
        <w:autoSpaceDE w:val="0"/>
        <w:autoSpaceDN w:val="0"/>
        <w:spacing w:after="0" w:line="240" w:lineRule="auto"/>
        <w:jc w:val="center"/>
        <w:rPr>
          <w:rFonts w:ascii="Garamond" w:hAnsi="Garamond"/>
          <w:b/>
        </w:rPr>
      </w:pPr>
      <w:r w:rsidRPr="000B50FB">
        <w:rPr>
          <w:rFonts w:ascii="Garamond" w:hAnsi="Garamond"/>
          <w:b/>
        </w:rPr>
        <w:t>„</w:t>
      </w:r>
      <w:r w:rsidR="00040C21" w:rsidRPr="000B50FB">
        <w:rPr>
          <w:rFonts w:ascii="Garamond" w:hAnsi="Garamond"/>
          <w:b/>
        </w:rPr>
        <w:t>Vállalkozási szerződés az 1527/2016. (IX. 29.) Korm. határozat szerinti infrastruktúra-fejlesztés tervezési és kivitelezési munkáira - Testnevelési Egyetem Továbbképző központ, Velence.</w:t>
      </w:r>
      <w:r w:rsidRPr="000B50FB">
        <w:rPr>
          <w:rFonts w:ascii="Garamond" w:hAnsi="Garamond"/>
          <w:b/>
        </w:rPr>
        <w:t>”</w:t>
      </w:r>
    </w:p>
    <w:p w14:paraId="56FF0FA6" w14:textId="77777777" w:rsidR="009764B2" w:rsidRDefault="009764B2" w:rsidP="00676AD2">
      <w:pPr>
        <w:widowControl w:val="0"/>
        <w:autoSpaceDE w:val="0"/>
        <w:autoSpaceDN w:val="0"/>
        <w:spacing w:after="0" w:line="240" w:lineRule="auto"/>
        <w:jc w:val="both"/>
        <w:rPr>
          <w:rFonts w:ascii="Garamond" w:hAnsi="Garamond"/>
        </w:rPr>
      </w:pPr>
    </w:p>
    <w:p w14:paraId="726BF6A2" w14:textId="77777777" w:rsidR="00676AD2" w:rsidRPr="000B50FB" w:rsidRDefault="00676AD2" w:rsidP="00676AD2">
      <w:pPr>
        <w:widowControl w:val="0"/>
        <w:autoSpaceDE w:val="0"/>
        <w:autoSpaceDN w:val="0"/>
        <w:spacing w:after="0" w:line="240" w:lineRule="auto"/>
        <w:jc w:val="both"/>
        <w:rPr>
          <w:rFonts w:ascii="Garamond" w:hAnsi="Garamond"/>
        </w:rPr>
      </w:pPr>
      <w:r w:rsidRPr="000B50FB">
        <w:rPr>
          <w:rFonts w:ascii="Garamond" w:hAnsi="Garamond"/>
        </w:rPr>
        <w:t>Alulírott __________________, mint a __________________ (</w:t>
      </w:r>
      <w:r w:rsidRPr="000B50FB">
        <w:rPr>
          <w:rFonts w:ascii="Garamond" w:hAnsi="Garamond"/>
          <w:i/>
        </w:rPr>
        <w:t xml:space="preserve">Ajánlattevő </w:t>
      </w:r>
      <w:r w:rsidRPr="000B50FB">
        <w:rPr>
          <w:rFonts w:ascii="Garamond" w:hAnsi="Garamond"/>
          <w:b/>
          <w:i/>
        </w:rPr>
        <w:t>/</w:t>
      </w:r>
      <w:r w:rsidRPr="000B50FB">
        <w:rPr>
          <w:rFonts w:ascii="Garamond" w:hAnsi="Garamond"/>
          <w:i/>
        </w:rPr>
        <w:t xml:space="preserve"> alkalmasság igazolásában részt vevő más szervezet</w:t>
      </w:r>
      <w:r w:rsidRPr="000B50FB">
        <w:rPr>
          <w:rFonts w:ascii="Garamond" w:hAnsi="Garamond"/>
          <w:i/>
          <w:vertAlign w:val="superscript"/>
        </w:rPr>
        <w:footnoteReference w:id="64"/>
      </w:r>
      <w:r w:rsidRPr="000B50FB">
        <w:rPr>
          <w:rFonts w:ascii="Garamond" w:hAnsi="Garamond"/>
          <w:i/>
        </w:rPr>
        <w:t>, név, székhely) __________________ (képviseleti jogkör/titulus megnevezése</w:t>
      </w:r>
      <w:r w:rsidRPr="000B50FB">
        <w:rPr>
          <w:rFonts w:ascii="Garamond" w:hAnsi="Garamond"/>
        </w:rPr>
        <w:t xml:space="preserve">) az eljárást megindító felhívásban és a dokumentációban foglalt valamennyi formai és tartalmi követelmény, utasítás, kikötés és műszaki leírás gondos áttekintése után a Kbt. </w:t>
      </w:r>
      <w:r w:rsidR="00DA78A1" w:rsidRPr="000B50FB">
        <w:rPr>
          <w:rFonts w:ascii="Garamond" w:hAnsi="Garamond"/>
        </w:rPr>
        <w:t>6</w:t>
      </w:r>
      <w:r w:rsidRPr="000B50FB">
        <w:rPr>
          <w:rFonts w:ascii="Garamond" w:hAnsi="Garamond"/>
        </w:rPr>
        <w:t xml:space="preserve">5. § (1) bekezdésének </w:t>
      </w:r>
      <w:r w:rsidR="00DA78A1" w:rsidRPr="000B50FB">
        <w:rPr>
          <w:rFonts w:ascii="Garamond" w:hAnsi="Garamond"/>
        </w:rPr>
        <w:t>b</w:t>
      </w:r>
      <w:r w:rsidRPr="000B50FB">
        <w:rPr>
          <w:rFonts w:ascii="Garamond" w:hAnsi="Garamond"/>
        </w:rPr>
        <w:t xml:space="preserve">) pontjában és a </w:t>
      </w:r>
      <w:r w:rsidR="00B3485C" w:rsidRPr="000B50FB">
        <w:rPr>
          <w:rFonts w:ascii="Garamond" w:hAnsi="Garamond"/>
        </w:rPr>
        <w:t>321/2015. (X. 30.) Korm. rendelet</w:t>
      </w:r>
      <w:r w:rsidRPr="000B50FB">
        <w:rPr>
          <w:rFonts w:ascii="Garamond" w:hAnsi="Garamond"/>
        </w:rPr>
        <w:t xml:space="preserve"> </w:t>
      </w:r>
      <w:r w:rsidR="00DA78A1" w:rsidRPr="000B50FB">
        <w:rPr>
          <w:rFonts w:ascii="Garamond" w:hAnsi="Garamond"/>
        </w:rPr>
        <w:t>21</w:t>
      </w:r>
      <w:r w:rsidRPr="000B50FB">
        <w:rPr>
          <w:rFonts w:ascii="Garamond" w:hAnsi="Garamond"/>
        </w:rPr>
        <w:t>. § (</w:t>
      </w:r>
      <w:r w:rsidR="001A5446" w:rsidRPr="000B50FB">
        <w:rPr>
          <w:rFonts w:ascii="Garamond" w:hAnsi="Garamond"/>
        </w:rPr>
        <w:t>2</w:t>
      </w:r>
      <w:r w:rsidRPr="000B50FB">
        <w:rPr>
          <w:rFonts w:ascii="Garamond" w:hAnsi="Garamond"/>
        </w:rPr>
        <w:t xml:space="preserve">) bekezdésének </w:t>
      </w:r>
      <w:r w:rsidR="00DA78A1" w:rsidRPr="000B50FB">
        <w:rPr>
          <w:rFonts w:ascii="Garamond" w:hAnsi="Garamond"/>
        </w:rPr>
        <w:t>b</w:t>
      </w:r>
      <w:r w:rsidRPr="000B50FB">
        <w:rPr>
          <w:rFonts w:ascii="Garamond" w:hAnsi="Garamond"/>
        </w:rPr>
        <w:t>) pontjában foglaltaknak megfelelően kijelentem, hogy</w:t>
      </w:r>
    </w:p>
    <w:p w14:paraId="32E19026" w14:textId="77777777" w:rsidR="006774B2" w:rsidRPr="000B50FB" w:rsidRDefault="006774B2" w:rsidP="00676AD2">
      <w:pPr>
        <w:widowControl w:val="0"/>
        <w:autoSpaceDE w:val="0"/>
        <w:autoSpaceDN w:val="0"/>
        <w:spacing w:after="0" w:line="240" w:lineRule="auto"/>
        <w:jc w:val="both"/>
        <w:rPr>
          <w:rFonts w:ascii="Garamond" w:hAnsi="Garamond"/>
          <w:b/>
        </w:rPr>
      </w:pPr>
    </w:p>
    <w:p w14:paraId="1263DFD8" w14:textId="77777777" w:rsidR="00676AD2" w:rsidRPr="000B50FB" w:rsidRDefault="00676AD2" w:rsidP="00676AD2">
      <w:pPr>
        <w:widowControl w:val="0"/>
        <w:autoSpaceDE w:val="0"/>
        <w:autoSpaceDN w:val="0"/>
        <w:spacing w:after="0" w:line="240" w:lineRule="auto"/>
        <w:jc w:val="both"/>
        <w:rPr>
          <w:rFonts w:ascii="Garamond" w:hAnsi="Garamond"/>
          <w:b/>
        </w:rPr>
      </w:pPr>
      <w:proofErr w:type="gramStart"/>
      <w:r w:rsidRPr="000B50FB">
        <w:rPr>
          <w:rFonts w:ascii="Garamond" w:hAnsi="Garamond"/>
          <w:b/>
        </w:rPr>
        <w:t>a</w:t>
      </w:r>
      <w:proofErr w:type="gramEnd"/>
      <w:r w:rsidRPr="000B50FB">
        <w:rPr>
          <w:rFonts w:ascii="Garamond" w:hAnsi="Garamond"/>
          <w:b/>
        </w:rPr>
        <w:t xml:space="preserve"> szerződés teljesítésébe az alábbi szakembereket kívánjuk bevonni:</w:t>
      </w:r>
    </w:p>
    <w:tbl>
      <w:tblPr>
        <w:tblW w:w="0" w:type="auto"/>
        <w:tblInd w:w="7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70" w:type="dxa"/>
          <w:right w:w="70" w:type="dxa"/>
        </w:tblCellMar>
        <w:tblLook w:val="04A0" w:firstRow="1" w:lastRow="0" w:firstColumn="1" w:lastColumn="0" w:noHBand="0" w:noVBand="1"/>
      </w:tblPr>
      <w:tblGrid>
        <w:gridCol w:w="2581"/>
        <w:gridCol w:w="1264"/>
        <w:gridCol w:w="1581"/>
        <w:gridCol w:w="1712"/>
        <w:gridCol w:w="2004"/>
      </w:tblGrid>
      <w:tr w:rsidR="000B50FB" w:rsidRPr="000B50FB" w14:paraId="6BDA63DF" w14:textId="77777777" w:rsidTr="00676AD2">
        <w:trPr>
          <w:tblHeader/>
        </w:trPr>
        <w:tc>
          <w:tcPr>
            <w:tcW w:w="0" w:type="auto"/>
            <w:tcBorders>
              <w:top w:val="outset" w:sz="6" w:space="0" w:color="auto"/>
              <w:left w:val="outset" w:sz="6" w:space="0" w:color="auto"/>
              <w:bottom w:val="outset" w:sz="6" w:space="0" w:color="auto"/>
              <w:right w:val="outset" w:sz="6" w:space="0" w:color="auto"/>
            </w:tcBorders>
            <w:shd w:val="clear" w:color="auto" w:fill="92D050"/>
            <w:hideMark/>
          </w:tcPr>
          <w:p w14:paraId="1C8F1360" w14:textId="77777777" w:rsidR="00676AD2" w:rsidRPr="000B50FB" w:rsidRDefault="00676AD2" w:rsidP="00676AD2">
            <w:pPr>
              <w:widowControl w:val="0"/>
              <w:autoSpaceDE w:val="0"/>
              <w:autoSpaceDN w:val="0"/>
              <w:spacing w:after="0" w:line="240" w:lineRule="auto"/>
              <w:jc w:val="center"/>
              <w:rPr>
                <w:rFonts w:ascii="Garamond" w:hAnsi="Garamond"/>
                <w:b/>
              </w:rPr>
            </w:pPr>
            <w:r w:rsidRPr="000B50FB">
              <w:rPr>
                <w:rFonts w:ascii="Garamond" w:hAnsi="Garamond"/>
                <w:b/>
              </w:rPr>
              <w:t xml:space="preserve">Alkalmassági minimum-követelmény felhívásban meghatározott </w:t>
            </w:r>
            <w:r w:rsidR="00B91EB2" w:rsidRPr="000B50FB">
              <w:rPr>
                <w:rFonts w:ascii="Garamond" w:hAnsi="Garamond"/>
                <w:b/>
              </w:rPr>
              <w:t>betű</w:t>
            </w:r>
            <w:r w:rsidRPr="000B50FB">
              <w:rPr>
                <w:rFonts w:ascii="Garamond" w:hAnsi="Garamond"/>
                <w:b/>
              </w:rPr>
              <w:t>jele</w:t>
            </w:r>
          </w:p>
          <w:p w14:paraId="37E6FC4D" w14:textId="77777777" w:rsidR="00676AD2" w:rsidRPr="000B50FB" w:rsidRDefault="00676AD2" w:rsidP="00676AD2">
            <w:pPr>
              <w:widowControl w:val="0"/>
              <w:autoSpaceDE w:val="0"/>
              <w:autoSpaceDN w:val="0"/>
              <w:spacing w:after="0" w:line="240" w:lineRule="auto"/>
              <w:jc w:val="center"/>
              <w:rPr>
                <w:rFonts w:ascii="Garamond" w:hAnsi="Garamond"/>
                <w:b/>
              </w:rPr>
            </w:pPr>
          </w:p>
        </w:tc>
        <w:tc>
          <w:tcPr>
            <w:tcW w:w="0" w:type="auto"/>
            <w:tcBorders>
              <w:top w:val="outset" w:sz="6" w:space="0" w:color="auto"/>
              <w:left w:val="outset" w:sz="6" w:space="0" w:color="auto"/>
              <w:bottom w:val="outset" w:sz="6" w:space="0" w:color="auto"/>
              <w:right w:val="outset" w:sz="6" w:space="0" w:color="auto"/>
            </w:tcBorders>
            <w:shd w:val="clear" w:color="auto" w:fill="92D050"/>
            <w:vAlign w:val="center"/>
            <w:hideMark/>
          </w:tcPr>
          <w:p w14:paraId="3369F92E" w14:textId="77777777" w:rsidR="00676AD2" w:rsidRPr="000B50FB" w:rsidRDefault="00676AD2" w:rsidP="00676AD2">
            <w:pPr>
              <w:widowControl w:val="0"/>
              <w:autoSpaceDE w:val="0"/>
              <w:autoSpaceDN w:val="0"/>
              <w:spacing w:after="0" w:line="240" w:lineRule="auto"/>
              <w:jc w:val="center"/>
              <w:rPr>
                <w:rFonts w:ascii="Garamond" w:hAnsi="Garamond"/>
              </w:rPr>
            </w:pPr>
            <w:r w:rsidRPr="000B50FB">
              <w:rPr>
                <w:rFonts w:ascii="Garamond" w:hAnsi="Garamond"/>
                <w:b/>
              </w:rPr>
              <w:t>Szakember neve</w:t>
            </w:r>
          </w:p>
        </w:tc>
        <w:tc>
          <w:tcPr>
            <w:tcW w:w="0" w:type="auto"/>
            <w:tcBorders>
              <w:top w:val="outset" w:sz="6" w:space="0" w:color="auto"/>
              <w:left w:val="outset" w:sz="6" w:space="0" w:color="auto"/>
              <w:bottom w:val="outset" w:sz="6" w:space="0" w:color="auto"/>
              <w:right w:val="outset" w:sz="6" w:space="0" w:color="auto"/>
            </w:tcBorders>
            <w:shd w:val="clear" w:color="auto" w:fill="92D050"/>
            <w:vAlign w:val="center"/>
            <w:hideMark/>
          </w:tcPr>
          <w:p w14:paraId="03892013" w14:textId="77777777" w:rsidR="00DA78A1" w:rsidRPr="000B50FB" w:rsidRDefault="00676AD2" w:rsidP="00676AD2">
            <w:pPr>
              <w:widowControl w:val="0"/>
              <w:autoSpaceDE w:val="0"/>
              <w:autoSpaceDN w:val="0"/>
              <w:spacing w:after="0" w:line="240" w:lineRule="auto"/>
              <w:jc w:val="center"/>
              <w:rPr>
                <w:rFonts w:ascii="Garamond" w:hAnsi="Garamond"/>
                <w:b/>
              </w:rPr>
            </w:pPr>
            <w:r w:rsidRPr="000B50FB">
              <w:rPr>
                <w:rFonts w:ascii="Garamond" w:hAnsi="Garamond"/>
                <w:b/>
              </w:rPr>
              <w:t>Szakember képzettsége</w:t>
            </w:r>
            <w:r w:rsidR="00DA78A1" w:rsidRPr="000B50FB">
              <w:rPr>
                <w:rFonts w:ascii="Garamond" w:hAnsi="Garamond"/>
                <w:b/>
              </w:rPr>
              <w:t>/</w:t>
            </w:r>
          </w:p>
          <w:p w14:paraId="3EA01B85" w14:textId="77777777" w:rsidR="00676AD2" w:rsidRPr="000B50FB" w:rsidRDefault="00DA78A1" w:rsidP="00676AD2">
            <w:pPr>
              <w:widowControl w:val="0"/>
              <w:autoSpaceDE w:val="0"/>
              <w:autoSpaceDN w:val="0"/>
              <w:spacing w:after="0" w:line="240" w:lineRule="auto"/>
              <w:jc w:val="center"/>
              <w:rPr>
                <w:rFonts w:ascii="Garamond" w:hAnsi="Garamond"/>
                <w:b/>
              </w:rPr>
            </w:pPr>
            <w:r w:rsidRPr="000B50FB">
              <w:rPr>
                <w:rFonts w:ascii="Garamond" w:hAnsi="Garamond"/>
                <w:b/>
              </w:rPr>
              <w:t>végzettsége</w:t>
            </w:r>
          </w:p>
        </w:tc>
        <w:tc>
          <w:tcPr>
            <w:tcW w:w="0" w:type="auto"/>
            <w:tcBorders>
              <w:top w:val="outset" w:sz="6" w:space="0" w:color="auto"/>
              <w:left w:val="outset" w:sz="6" w:space="0" w:color="auto"/>
              <w:bottom w:val="outset" w:sz="6" w:space="0" w:color="auto"/>
              <w:right w:val="outset" w:sz="6" w:space="0" w:color="auto"/>
            </w:tcBorders>
            <w:shd w:val="clear" w:color="auto" w:fill="92D050"/>
            <w:vAlign w:val="center"/>
            <w:hideMark/>
          </w:tcPr>
          <w:p w14:paraId="1F4C9403" w14:textId="77777777" w:rsidR="00676AD2" w:rsidRPr="000B50FB" w:rsidRDefault="00676AD2" w:rsidP="00676AD2">
            <w:pPr>
              <w:widowControl w:val="0"/>
              <w:autoSpaceDE w:val="0"/>
              <w:autoSpaceDN w:val="0"/>
              <w:spacing w:after="0" w:line="240" w:lineRule="auto"/>
              <w:jc w:val="center"/>
              <w:rPr>
                <w:rFonts w:ascii="Garamond" w:hAnsi="Garamond"/>
                <w:b/>
              </w:rPr>
            </w:pPr>
            <w:r w:rsidRPr="000B50FB">
              <w:rPr>
                <w:rFonts w:ascii="Garamond" w:hAnsi="Garamond"/>
                <w:b/>
              </w:rPr>
              <w:t>Szakember szakmai tapasztalata (év)</w:t>
            </w:r>
          </w:p>
        </w:tc>
        <w:tc>
          <w:tcPr>
            <w:tcW w:w="0" w:type="auto"/>
            <w:tcBorders>
              <w:top w:val="outset" w:sz="6" w:space="0" w:color="auto"/>
              <w:left w:val="outset" w:sz="6" w:space="0" w:color="auto"/>
              <w:bottom w:val="outset" w:sz="6" w:space="0" w:color="auto"/>
              <w:right w:val="outset" w:sz="6" w:space="0" w:color="auto"/>
            </w:tcBorders>
            <w:shd w:val="clear" w:color="auto" w:fill="92D050"/>
            <w:vAlign w:val="center"/>
            <w:hideMark/>
          </w:tcPr>
          <w:p w14:paraId="57D6F0A2" w14:textId="77777777" w:rsidR="00676AD2" w:rsidRPr="000B50FB" w:rsidRDefault="00676AD2" w:rsidP="00DA78A1">
            <w:pPr>
              <w:widowControl w:val="0"/>
              <w:autoSpaceDE w:val="0"/>
              <w:autoSpaceDN w:val="0"/>
              <w:spacing w:after="0" w:line="240" w:lineRule="auto"/>
              <w:jc w:val="center"/>
              <w:rPr>
                <w:rFonts w:ascii="Garamond" w:hAnsi="Garamond"/>
                <w:b/>
              </w:rPr>
            </w:pPr>
            <w:r w:rsidRPr="000B50FB">
              <w:rPr>
                <w:rFonts w:ascii="Garamond" w:hAnsi="Garamond"/>
                <w:b/>
              </w:rPr>
              <w:t>A vonatkozó iratok az ajánlat alábbi oldalain találhatóak</w:t>
            </w:r>
          </w:p>
        </w:tc>
      </w:tr>
      <w:tr w:rsidR="00676AD2" w:rsidRPr="000B50FB" w14:paraId="2FAB8FD0" w14:textId="77777777" w:rsidTr="000B50FB">
        <w:trPr>
          <w:tblHeader/>
        </w:trPr>
        <w:tc>
          <w:tcPr>
            <w:tcW w:w="0" w:type="auto"/>
            <w:tcBorders>
              <w:top w:val="outset" w:sz="6" w:space="0" w:color="auto"/>
              <w:left w:val="outset" w:sz="6" w:space="0" w:color="auto"/>
              <w:bottom w:val="outset" w:sz="6" w:space="0" w:color="auto"/>
              <w:right w:val="outset" w:sz="6" w:space="0" w:color="auto"/>
            </w:tcBorders>
            <w:vAlign w:val="center"/>
          </w:tcPr>
          <w:p w14:paraId="343646DE" w14:textId="77777777" w:rsidR="00676AD2" w:rsidRPr="000B50FB" w:rsidRDefault="00636AB0" w:rsidP="00636AB0">
            <w:pPr>
              <w:widowControl w:val="0"/>
              <w:autoSpaceDE w:val="0"/>
              <w:autoSpaceDN w:val="0"/>
              <w:spacing w:after="0" w:line="360" w:lineRule="auto"/>
              <w:jc w:val="center"/>
              <w:rPr>
                <w:rFonts w:ascii="Garamond" w:hAnsi="Garamond"/>
              </w:rPr>
            </w:pPr>
            <w:r w:rsidRPr="000B50FB">
              <w:rPr>
                <w:rFonts w:ascii="Garamond" w:hAnsi="Garamond"/>
              </w:rPr>
              <w:t>M/2.1.</w:t>
            </w:r>
          </w:p>
        </w:tc>
        <w:tc>
          <w:tcPr>
            <w:tcW w:w="0" w:type="auto"/>
            <w:tcBorders>
              <w:top w:val="outset" w:sz="6" w:space="0" w:color="auto"/>
              <w:left w:val="outset" w:sz="6" w:space="0" w:color="auto"/>
              <w:bottom w:val="outset" w:sz="6" w:space="0" w:color="auto"/>
              <w:right w:val="outset" w:sz="6" w:space="0" w:color="auto"/>
            </w:tcBorders>
            <w:vAlign w:val="center"/>
          </w:tcPr>
          <w:p w14:paraId="21497902" w14:textId="77777777" w:rsidR="00676AD2" w:rsidRPr="000B50FB" w:rsidRDefault="00676AD2" w:rsidP="00636AB0">
            <w:pPr>
              <w:widowControl w:val="0"/>
              <w:autoSpaceDE w:val="0"/>
              <w:autoSpaceDN w:val="0"/>
              <w:spacing w:after="0" w:line="360" w:lineRule="auto"/>
              <w:jc w:val="center"/>
              <w:rPr>
                <w:rFonts w:ascii="Garamond" w:hAnsi="Garamond"/>
              </w:rPr>
            </w:pPr>
          </w:p>
        </w:tc>
        <w:tc>
          <w:tcPr>
            <w:tcW w:w="0" w:type="auto"/>
            <w:tcBorders>
              <w:top w:val="outset" w:sz="6" w:space="0" w:color="auto"/>
              <w:left w:val="outset" w:sz="6" w:space="0" w:color="auto"/>
              <w:bottom w:val="outset" w:sz="6" w:space="0" w:color="auto"/>
              <w:right w:val="outset" w:sz="6" w:space="0" w:color="auto"/>
            </w:tcBorders>
            <w:vAlign w:val="center"/>
          </w:tcPr>
          <w:p w14:paraId="1AB40AB6" w14:textId="77777777" w:rsidR="00676AD2" w:rsidRPr="000B50FB" w:rsidRDefault="00676AD2" w:rsidP="00636AB0">
            <w:pPr>
              <w:widowControl w:val="0"/>
              <w:autoSpaceDE w:val="0"/>
              <w:autoSpaceDN w:val="0"/>
              <w:spacing w:after="0" w:line="360" w:lineRule="auto"/>
              <w:jc w:val="center"/>
              <w:rPr>
                <w:rFonts w:ascii="Garamond" w:hAnsi="Garamond"/>
              </w:rPr>
            </w:pPr>
          </w:p>
        </w:tc>
        <w:tc>
          <w:tcPr>
            <w:tcW w:w="0" w:type="auto"/>
            <w:tcBorders>
              <w:top w:val="outset" w:sz="6" w:space="0" w:color="auto"/>
              <w:left w:val="outset" w:sz="6" w:space="0" w:color="auto"/>
              <w:bottom w:val="outset" w:sz="6" w:space="0" w:color="auto"/>
              <w:right w:val="outset" w:sz="6" w:space="0" w:color="auto"/>
            </w:tcBorders>
            <w:vAlign w:val="center"/>
          </w:tcPr>
          <w:p w14:paraId="080B9873" w14:textId="77777777" w:rsidR="00676AD2" w:rsidRPr="000B50FB" w:rsidRDefault="00676AD2" w:rsidP="00636AB0">
            <w:pPr>
              <w:widowControl w:val="0"/>
              <w:autoSpaceDE w:val="0"/>
              <w:autoSpaceDN w:val="0"/>
              <w:spacing w:after="0" w:line="360" w:lineRule="auto"/>
              <w:jc w:val="center"/>
              <w:rPr>
                <w:rFonts w:ascii="Garamond" w:hAnsi="Garamond"/>
              </w:rPr>
            </w:pPr>
          </w:p>
        </w:tc>
        <w:tc>
          <w:tcPr>
            <w:tcW w:w="0" w:type="auto"/>
            <w:tcBorders>
              <w:top w:val="outset" w:sz="6" w:space="0" w:color="auto"/>
              <w:left w:val="outset" w:sz="6" w:space="0" w:color="auto"/>
              <w:bottom w:val="outset" w:sz="6" w:space="0" w:color="auto"/>
              <w:right w:val="outset" w:sz="6" w:space="0" w:color="auto"/>
            </w:tcBorders>
            <w:vAlign w:val="center"/>
          </w:tcPr>
          <w:p w14:paraId="3FE42D53" w14:textId="77777777" w:rsidR="00676AD2" w:rsidRPr="000B50FB" w:rsidRDefault="00676AD2" w:rsidP="00636AB0">
            <w:pPr>
              <w:widowControl w:val="0"/>
              <w:autoSpaceDE w:val="0"/>
              <w:autoSpaceDN w:val="0"/>
              <w:spacing w:after="0" w:line="360" w:lineRule="auto"/>
              <w:jc w:val="center"/>
              <w:rPr>
                <w:rFonts w:ascii="Garamond" w:hAnsi="Garamond"/>
              </w:rPr>
            </w:pPr>
          </w:p>
        </w:tc>
      </w:tr>
      <w:tr w:rsidR="00676AD2" w:rsidRPr="000B50FB" w14:paraId="493A2B82" w14:textId="77777777" w:rsidTr="000B50FB">
        <w:trPr>
          <w:tblHeader/>
        </w:trPr>
        <w:tc>
          <w:tcPr>
            <w:tcW w:w="0" w:type="auto"/>
            <w:tcBorders>
              <w:top w:val="outset" w:sz="6" w:space="0" w:color="auto"/>
              <w:left w:val="outset" w:sz="6" w:space="0" w:color="auto"/>
              <w:bottom w:val="outset" w:sz="6" w:space="0" w:color="auto"/>
              <w:right w:val="outset" w:sz="6" w:space="0" w:color="auto"/>
            </w:tcBorders>
            <w:vAlign w:val="center"/>
          </w:tcPr>
          <w:p w14:paraId="63B8DD0D" w14:textId="77777777" w:rsidR="00676AD2" w:rsidRPr="000B50FB" w:rsidRDefault="00636AB0" w:rsidP="00636AB0">
            <w:pPr>
              <w:widowControl w:val="0"/>
              <w:autoSpaceDE w:val="0"/>
              <w:autoSpaceDN w:val="0"/>
              <w:spacing w:after="0" w:line="360" w:lineRule="auto"/>
              <w:jc w:val="center"/>
              <w:rPr>
                <w:rFonts w:ascii="Garamond" w:hAnsi="Garamond"/>
              </w:rPr>
            </w:pPr>
            <w:r w:rsidRPr="000B50FB">
              <w:rPr>
                <w:rFonts w:ascii="Garamond" w:hAnsi="Garamond"/>
              </w:rPr>
              <w:t>M/2.2.</w:t>
            </w:r>
          </w:p>
        </w:tc>
        <w:tc>
          <w:tcPr>
            <w:tcW w:w="0" w:type="auto"/>
            <w:tcBorders>
              <w:top w:val="outset" w:sz="6" w:space="0" w:color="auto"/>
              <w:left w:val="outset" w:sz="6" w:space="0" w:color="auto"/>
              <w:bottom w:val="outset" w:sz="6" w:space="0" w:color="auto"/>
              <w:right w:val="outset" w:sz="6" w:space="0" w:color="auto"/>
            </w:tcBorders>
            <w:vAlign w:val="center"/>
          </w:tcPr>
          <w:p w14:paraId="4605284B" w14:textId="77777777" w:rsidR="00676AD2" w:rsidRPr="000B50FB" w:rsidRDefault="00676AD2" w:rsidP="00636AB0">
            <w:pPr>
              <w:widowControl w:val="0"/>
              <w:autoSpaceDE w:val="0"/>
              <w:autoSpaceDN w:val="0"/>
              <w:spacing w:after="0" w:line="360" w:lineRule="auto"/>
              <w:jc w:val="center"/>
              <w:rPr>
                <w:rFonts w:ascii="Garamond" w:hAnsi="Garamond"/>
              </w:rPr>
            </w:pPr>
          </w:p>
        </w:tc>
        <w:tc>
          <w:tcPr>
            <w:tcW w:w="0" w:type="auto"/>
            <w:tcBorders>
              <w:top w:val="outset" w:sz="6" w:space="0" w:color="auto"/>
              <w:left w:val="outset" w:sz="6" w:space="0" w:color="auto"/>
              <w:bottom w:val="outset" w:sz="6" w:space="0" w:color="auto"/>
              <w:right w:val="outset" w:sz="6" w:space="0" w:color="auto"/>
            </w:tcBorders>
            <w:vAlign w:val="center"/>
          </w:tcPr>
          <w:p w14:paraId="4EE7A6A7" w14:textId="77777777" w:rsidR="00676AD2" w:rsidRPr="000B50FB" w:rsidRDefault="00676AD2" w:rsidP="00636AB0">
            <w:pPr>
              <w:widowControl w:val="0"/>
              <w:autoSpaceDE w:val="0"/>
              <w:autoSpaceDN w:val="0"/>
              <w:spacing w:after="0" w:line="360" w:lineRule="auto"/>
              <w:jc w:val="center"/>
              <w:rPr>
                <w:rFonts w:ascii="Garamond" w:hAnsi="Garamond"/>
              </w:rPr>
            </w:pPr>
          </w:p>
        </w:tc>
        <w:tc>
          <w:tcPr>
            <w:tcW w:w="0" w:type="auto"/>
            <w:tcBorders>
              <w:top w:val="outset" w:sz="6" w:space="0" w:color="auto"/>
              <w:left w:val="outset" w:sz="6" w:space="0" w:color="auto"/>
              <w:bottom w:val="outset" w:sz="6" w:space="0" w:color="auto"/>
              <w:right w:val="outset" w:sz="6" w:space="0" w:color="auto"/>
            </w:tcBorders>
            <w:vAlign w:val="center"/>
          </w:tcPr>
          <w:p w14:paraId="27F1339B" w14:textId="77777777" w:rsidR="00676AD2" w:rsidRPr="000B50FB" w:rsidRDefault="00676AD2" w:rsidP="00636AB0">
            <w:pPr>
              <w:widowControl w:val="0"/>
              <w:autoSpaceDE w:val="0"/>
              <w:autoSpaceDN w:val="0"/>
              <w:spacing w:after="0" w:line="360" w:lineRule="auto"/>
              <w:jc w:val="center"/>
              <w:rPr>
                <w:rFonts w:ascii="Garamond" w:hAnsi="Garamond"/>
              </w:rPr>
            </w:pPr>
          </w:p>
        </w:tc>
        <w:tc>
          <w:tcPr>
            <w:tcW w:w="0" w:type="auto"/>
            <w:tcBorders>
              <w:top w:val="outset" w:sz="6" w:space="0" w:color="auto"/>
              <w:left w:val="outset" w:sz="6" w:space="0" w:color="auto"/>
              <w:bottom w:val="outset" w:sz="6" w:space="0" w:color="auto"/>
              <w:right w:val="outset" w:sz="6" w:space="0" w:color="auto"/>
            </w:tcBorders>
            <w:vAlign w:val="center"/>
          </w:tcPr>
          <w:p w14:paraId="6B557A1A" w14:textId="77777777" w:rsidR="00676AD2" w:rsidRPr="000B50FB" w:rsidRDefault="00676AD2" w:rsidP="00636AB0">
            <w:pPr>
              <w:widowControl w:val="0"/>
              <w:autoSpaceDE w:val="0"/>
              <w:autoSpaceDN w:val="0"/>
              <w:spacing w:after="0" w:line="360" w:lineRule="auto"/>
              <w:jc w:val="center"/>
              <w:rPr>
                <w:rFonts w:ascii="Garamond" w:hAnsi="Garamond"/>
              </w:rPr>
            </w:pPr>
          </w:p>
        </w:tc>
      </w:tr>
      <w:tr w:rsidR="00676AD2" w:rsidRPr="000B50FB" w14:paraId="363C016B" w14:textId="77777777" w:rsidTr="000B50FB">
        <w:trPr>
          <w:tblHeader/>
        </w:trPr>
        <w:tc>
          <w:tcPr>
            <w:tcW w:w="0" w:type="auto"/>
            <w:tcBorders>
              <w:top w:val="outset" w:sz="6" w:space="0" w:color="auto"/>
              <w:left w:val="outset" w:sz="6" w:space="0" w:color="auto"/>
              <w:bottom w:val="outset" w:sz="6" w:space="0" w:color="auto"/>
              <w:right w:val="outset" w:sz="6" w:space="0" w:color="auto"/>
            </w:tcBorders>
            <w:vAlign w:val="center"/>
          </w:tcPr>
          <w:p w14:paraId="57A40200" w14:textId="77777777" w:rsidR="00676AD2" w:rsidRPr="000B50FB" w:rsidRDefault="00636AB0" w:rsidP="00636AB0">
            <w:pPr>
              <w:widowControl w:val="0"/>
              <w:autoSpaceDE w:val="0"/>
              <w:autoSpaceDN w:val="0"/>
              <w:spacing w:after="0" w:line="360" w:lineRule="auto"/>
              <w:jc w:val="center"/>
              <w:rPr>
                <w:rFonts w:ascii="Garamond" w:hAnsi="Garamond"/>
              </w:rPr>
            </w:pPr>
            <w:r w:rsidRPr="000B50FB">
              <w:rPr>
                <w:rFonts w:ascii="Garamond" w:hAnsi="Garamond"/>
              </w:rPr>
              <w:t>M/2.3.</w:t>
            </w:r>
          </w:p>
        </w:tc>
        <w:tc>
          <w:tcPr>
            <w:tcW w:w="0" w:type="auto"/>
            <w:tcBorders>
              <w:top w:val="outset" w:sz="6" w:space="0" w:color="auto"/>
              <w:left w:val="outset" w:sz="6" w:space="0" w:color="auto"/>
              <w:bottom w:val="outset" w:sz="6" w:space="0" w:color="auto"/>
              <w:right w:val="outset" w:sz="6" w:space="0" w:color="auto"/>
            </w:tcBorders>
            <w:vAlign w:val="center"/>
          </w:tcPr>
          <w:p w14:paraId="49EDA9CB" w14:textId="77777777" w:rsidR="00676AD2" w:rsidRPr="000B50FB" w:rsidRDefault="00676AD2" w:rsidP="00636AB0">
            <w:pPr>
              <w:widowControl w:val="0"/>
              <w:autoSpaceDE w:val="0"/>
              <w:autoSpaceDN w:val="0"/>
              <w:spacing w:after="0" w:line="360" w:lineRule="auto"/>
              <w:jc w:val="center"/>
              <w:rPr>
                <w:rFonts w:ascii="Garamond" w:hAnsi="Garamond"/>
              </w:rPr>
            </w:pPr>
          </w:p>
        </w:tc>
        <w:tc>
          <w:tcPr>
            <w:tcW w:w="0" w:type="auto"/>
            <w:tcBorders>
              <w:top w:val="outset" w:sz="6" w:space="0" w:color="auto"/>
              <w:left w:val="outset" w:sz="6" w:space="0" w:color="auto"/>
              <w:bottom w:val="outset" w:sz="6" w:space="0" w:color="auto"/>
              <w:right w:val="outset" w:sz="6" w:space="0" w:color="auto"/>
            </w:tcBorders>
            <w:vAlign w:val="center"/>
          </w:tcPr>
          <w:p w14:paraId="3D97AAE3" w14:textId="77777777" w:rsidR="00676AD2" w:rsidRPr="000B50FB" w:rsidRDefault="00676AD2" w:rsidP="00636AB0">
            <w:pPr>
              <w:widowControl w:val="0"/>
              <w:autoSpaceDE w:val="0"/>
              <w:autoSpaceDN w:val="0"/>
              <w:spacing w:after="0" w:line="360" w:lineRule="auto"/>
              <w:jc w:val="center"/>
              <w:rPr>
                <w:rFonts w:ascii="Garamond" w:hAnsi="Garamond"/>
              </w:rPr>
            </w:pPr>
          </w:p>
        </w:tc>
        <w:tc>
          <w:tcPr>
            <w:tcW w:w="0" w:type="auto"/>
            <w:tcBorders>
              <w:top w:val="outset" w:sz="6" w:space="0" w:color="auto"/>
              <w:left w:val="outset" w:sz="6" w:space="0" w:color="auto"/>
              <w:bottom w:val="outset" w:sz="6" w:space="0" w:color="auto"/>
              <w:right w:val="outset" w:sz="6" w:space="0" w:color="auto"/>
            </w:tcBorders>
            <w:vAlign w:val="center"/>
          </w:tcPr>
          <w:p w14:paraId="7E838DA5" w14:textId="77777777" w:rsidR="00676AD2" w:rsidRPr="000B50FB" w:rsidRDefault="00676AD2" w:rsidP="00636AB0">
            <w:pPr>
              <w:widowControl w:val="0"/>
              <w:autoSpaceDE w:val="0"/>
              <w:autoSpaceDN w:val="0"/>
              <w:spacing w:after="0" w:line="360" w:lineRule="auto"/>
              <w:jc w:val="center"/>
              <w:rPr>
                <w:rFonts w:ascii="Garamond" w:hAnsi="Garamond"/>
              </w:rPr>
            </w:pPr>
          </w:p>
        </w:tc>
        <w:tc>
          <w:tcPr>
            <w:tcW w:w="0" w:type="auto"/>
            <w:tcBorders>
              <w:top w:val="outset" w:sz="6" w:space="0" w:color="auto"/>
              <w:left w:val="outset" w:sz="6" w:space="0" w:color="auto"/>
              <w:bottom w:val="outset" w:sz="6" w:space="0" w:color="auto"/>
              <w:right w:val="outset" w:sz="6" w:space="0" w:color="auto"/>
            </w:tcBorders>
            <w:vAlign w:val="center"/>
          </w:tcPr>
          <w:p w14:paraId="17DDE236" w14:textId="77777777" w:rsidR="00676AD2" w:rsidRPr="000B50FB" w:rsidRDefault="00676AD2" w:rsidP="00636AB0">
            <w:pPr>
              <w:widowControl w:val="0"/>
              <w:autoSpaceDE w:val="0"/>
              <w:autoSpaceDN w:val="0"/>
              <w:spacing w:after="0" w:line="360" w:lineRule="auto"/>
              <w:jc w:val="center"/>
              <w:rPr>
                <w:rFonts w:ascii="Garamond" w:hAnsi="Garamond"/>
              </w:rPr>
            </w:pPr>
          </w:p>
        </w:tc>
      </w:tr>
      <w:tr w:rsidR="00676AD2" w:rsidRPr="000B50FB" w14:paraId="03EBB8FB" w14:textId="77777777" w:rsidTr="000B50FB">
        <w:trPr>
          <w:tblHeader/>
        </w:trPr>
        <w:tc>
          <w:tcPr>
            <w:tcW w:w="0" w:type="auto"/>
            <w:tcBorders>
              <w:top w:val="outset" w:sz="6" w:space="0" w:color="auto"/>
              <w:left w:val="outset" w:sz="6" w:space="0" w:color="auto"/>
              <w:bottom w:val="outset" w:sz="6" w:space="0" w:color="auto"/>
              <w:right w:val="outset" w:sz="6" w:space="0" w:color="auto"/>
            </w:tcBorders>
            <w:vAlign w:val="center"/>
          </w:tcPr>
          <w:p w14:paraId="370F2A82" w14:textId="77777777" w:rsidR="00676AD2" w:rsidRPr="000B50FB" w:rsidRDefault="00636AB0" w:rsidP="00636AB0">
            <w:pPr>
              <w:widowControl w:val="0"/>
              <w:autoSpaceDE w:val="0"/>
              <w:autoSpaceDN w:val="0"/>
              <w:spacing w:after="0" w:line="360" w:lineRule="auto"/>
              <w:jc w:val="center"/>
              <w:rPr>
                <w:rFonts w:ascii="Garamond" w:hAnsi="Garamond"/>
              </w:rPr>
            </w:pPr>
            <w:r w:rsidRPr="000B50FB">
              <w:rPr>
                <w:rFonts w:ascii="Garamond" w:hAnsi="Garamond"/>
              </w:rPr>
              <w:t>M/2.4.</w:t>
            </w:r>
          </w:p>
        </w:tc>
        <w:tc>
          <w:tcPr>
            <w:tcW w:w="0" w:type="auto"/>
            <w:tcBorders>
              <w:top w:val="outset" w:sz="6" w:space="0" w:color="auto"/>
              <w:left w:val="outset" w:sz="6" w:space="0" w:color="auto"/>
              <w:bottom w:val="outset" w:sz="6" w:space="0" w:color="auto"/>
              <w:right w:val="outset" w:sz="6" w:space="0" w:color="auto"/>
            </w:tcBorders>
            <w:vAlign w:val="center"/>
          </w:tcPr>
          <w:p w14:paraId="5BDE7F63" w14:textId="77777777" w:rsidR="00676AD2" w:rsidRPr="000B50FB" w:rsidRDefault="00676AD2" w:rsidP="00636AB0">
            <w:pPr>
              <w:widowControl w:val="0"/>
              <w:autoSpaceDE w:val="0"/>
              <w:autoSpaceDN w:val="0"/>
              <w:spacing w:after="0" w:line="360" w:lineRule="auto"/>
              <w:jc w:val="center"/>
              <w:rPr>
                <w:rFonts w:ascii="Garamond" w:hAnsi="Garamond"/>
              </w:rPr>
            </w:pPr>
          </w:p>
        </w:tc>
        <w:tc>
          <w:tcPr>
            <w:tcW w:w="0" w:type="auto"/>
            <w:tcBorders>
              <w:top w:val="outset" w:sz="6" w:space="0" w:color="auto"/>
              <w:left w:val="outset" w:sz="6" w:space="0" w:color="auto"/>
              <w:bottom w:val="outset" w:sz="6" w:space="0" w:color="auto"/>
              <w:right w:val="outset" w:sz="6" w:space="0" w:color="auto"/>
            </w:tcBorders>
            <w:vAlign w:val="center"/>
          </w:tcPr>
          <w:p w14:paraId="01C9E1B8" w14:textId="77777777" w:rsidR="00676AD2" w:rsidRPr="000B50FB" w:rsidRDefault="00676AD2" w:rsidP="00636AB0">
            <w:pPr>
              <w:widowControl w:val="0"/>
              <w:autoSpaceDE w:val="0"/>
              <w:autoSpaceDN w:val="0"/>
              <w:spacing w:after="0" w:line="360" w:lineRule="auto"/>
              <w:jc w:val="center"/>
              <w:rPr>
                <w:rFonts w:ascii="Garamond" w:hAnsi="Garamond"/>
              </w:rPr>
            </w:pPr>
          </w:p>
        </w:tc>
        <w:tc>
          <w:tcPr>
            <w:tcW w:w="0" w:type="auto"/>
            <w:tcBorders>
              <w:top w:val="outset" w:sz="6" w:space="0" w:color="auto"/>
              <w:left w:val="outset" w:sz="6" w:space="0" w:color="auto"/>
              <w:bottom w:val="outset" w:sz="6" w:space="0" w:color="auto"/>
              <w:right w:val="outset" w:sz="6" w:space="0" w:color="auto"/>
            </w:tcBorders>
            <w:vAlign w:val="center"/>
          </w:tcPr>
          <w:p w14:paraId="38E500C6" w14:textId="77777777" w:rsidR="00676AD2" w:rsidRPr="000B50FB" w:rsidRDefault="00676AD2" w:rsidP="00636AB0">
            <w:pPr>
              <w:widowControl w:val="0"/>
              <w:autoSpaceDE w:val="0"/>
              <w:autoSpaceDN w:val="0"/>
              <w:spacing w:after="0" w:line="360" w:lineRule="auto"/>
              <w:jc w:val="center"/>
              <w:rPr>
                <w:rFonts w:ascii="Garamond" w:hAnsi="Garamond"/>
              </w:rPr>
            </w:pPr>
          </w:p>
        </w:tc>
        <w:tc>
          <w:tcPr>
            <w:tcW w:w="0" w:type="auto"/>
            <w:tcBorders>
              <w:top w:val="outset" w:sz="6" w:space="0" w:color="auto"/>
              <w:left w:val="outset" w:sz="6" w:space="0" w:color="auto"/>
              <w:bottom w:val="outset" w:sz="6" w:space="0" w:color="auto"/>
              <w:right w:val="outset" w:sz="6" w:space="0" w:color="auto"/>
            </w:tcBorders>
            <w:vAlign w:val="center"/>
          </w:tcPr>
          <w:p w14:paraId="445B76DC" w14:textId="77777777" w:rsidR="00676AD2" w:rsidRPr="000B50FB" w:rsidRDefault="00676AD2" w:rsidP="00636AB0">
            <w:pPr>
              <w:widowControl w:val="0"/>
              <w:autoSpaceDE w:val="0"/>
              <w:autoSpaceDN w:val="0"/>
              <w:spacing w:after="0" w:line="360" w:lineRule="auto"/>
              <w:jc w:val="center"/>
              <w:rPr>
                <w:rFonts w:ascii="Garamond" w:hAnsi="Garamond"/>
              </w:rPr>
            </w:pPr>
          </w:p>
        </w:tc>
      </w:tr>
    </w:tbl>
    <w:p w14:paraId="05242D9C" w14:textId="77777777" w:rsidR="006774B2" w:rsidRPr="000B50FB" w:rsidRDefault="006774B2" w:rsidP="00870953">
      <w:pPr>
        <w:widowControl w:val="0"/>
        <w:autoSpaceDE w:val="0"/>
        <w:autoSpaceDN w:val="0"/>
        <w:spacing w:after="0" w:line="240" w:lineRule="auto"/>
        <w:jc w:val="both"/>
        <w:rPr>
          <w:rFonts w:ascii="Garamond" w:eastAsia="Times New Roman" w:hAnsi="Garamond" w:cs="Arial"/>
          <w:b/>
          <w:lang w:eastAsia="hu-HU"/>
        </w:rPr>
      </w:pPr>
    </w:p>
    <w:p w14:paraId="57F66488" w14:textId="77777777" w:rsidR="00870953" w:rsidRPr="000B50FB" w:rsidRDefault="00870953" w:rsidP="00870953">
      <w:pPr>
        <w:widowControl w:val="0"/>
        <w:autoSpaceDE w:val="0"/>
        <w:autoSpaceDN w:val="0"/>
        <w:spacing w:after="0" w:line="240" w:lineRule="auto"/>
        <w:jc w:val="both"/>
        <w:rPr>
          <w:rFonts w:ascii="Garamond" w:eastAsia="Times New Roman" w:hAnsi="Garamond" w:cs="Arial"/>
          <w:b/>
          <w:bCs/>
          <w:lang w:eastAsia="hu-HU"/>
        </w:rPr>
      </w:pPr>
      <w:r w:rsidRPr="000B50FB">
        <w:rPr>
          <w:rFonts w:ascii="Garamond" w:eastAsia="Times New Roman" w:hAnsi="Garamond" w:cs="Arial"/>
          <w:b/>
          <w:lang w:eastAsia="hu-HU"/>
        </w:rPr>
        <w:t>Az 1. és a 2. minőségi értékelési részszempont tekintetében a következő szakembereket kívánjuk megajánlani, akiknek az értékelési részszempontok szerinti releváns szakmai tapasztalata a következő:</w:t>
      </w:r>
    </w:p>
    <w:tbl>
      <w:tblPr>
        <w:tblW w:w="0" w:type="auto"/>
        <w:tblInd w:w="7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70" w:type="dxa"/>
          <w:right w:w="70" w:type="dxa"/>
        </w:tblCellMar>
        <w:tblLook w:val="04A0" w:firstRow="1" w:lastRow="0" w:firstColumn="1" w:lastColumn="0" w:noHBand="0" w:noVBand="1"/>
      </w:tblPr>
      <w:tblGrid>
        <w:gridCol w:w="2111"/>
        <w:gridCol w:w="1222"/>
        <w:gridCol w:w="1487"/>
        <w:gridCol w:w="2680"/>
        <w:gridCol w:w="1642"/>
      </w:tblGrid>
      <w:tr w:rsidR="005728EF" w:rsidRPr="000B50FB" w14:paraId="4D3915F1" w14:textId="77777777" w:rsidTr="00870953">
        <w:trPr>
          <w:tblHeader/>
        </w:trPr>
        <w:tc>
          <w:tcPr>
            <w:tcW w:w="0" w:type="auto"/>
            <w:tcBorders>
              <w:top w:val="outset" w:sz="6" w:space="0" w:color="auto"/>
              <w:left w:val="outset" w:sz="6" w:space="0" w:color="auto"/>
              <w:bottom w:val="outset" w:sz="6" w:space="0" w:color="auto"/>
              <w:right w:val="outset" w:sz="6" w:space="0" w:color="auto"/>
            </w:tcBorders>
            <w:shd w:val="clear" w:color="auto" w:fill="92D050"/>
            <w:hideMark/>
          </w:tcPr>
          <w:p w14:paraId="227B8B5A" w14:textId="77777777" w:rsidR="00870953" w:rsidRPr="000B50FB" w:rsidRDefault="00870953" w:rsidP="00870953">
            <w:pPr>
              <w:widowControl w:val="0"/>
              <w:autoSpaceDE w:val="0"/>
              <w:autoSpaceDN w:val="0"/>
              <w:spacing w:after="0" w:line="240" w:lineRule="auto"/>
              <w:jc w:val="center"/>
              <w:rPr>
                <w:rFonts w:ascii="Garamond" w:eastAsia="Times New Roman" w:hAnsi="Garamond" w:cs="Arial"/>
                <w:b/>
                <w:lang w:eastAsia="hu-HU"/>
              </w:rPr>
            </w:pPr>
            <w:r w:rsidRPr="000B50FB">
              <w:rPr>
                <w:rFonts w:ascii="Garamond" w:eastAsia="Times New Roman" w:hAnsi="Garamond" w:cs="Arial"/>
                <w:b/>
                <w:lang w:eastAsia="hu-HU"/>
              </w:rPr>
              <w:t>Alkalmassági minimum-követelmény felhívásban meghatározott betűjele</w:t>
            </w:r>
          </w:p>
          <w:p w14:paraId="789DBC48" w14:textId="77777777" w:rsidR="00870953" w:rsidRPr="000B50FB" w:rsidRDefault="00870953" w:rsidP="00870953">
            <w:pPr>
              <w:widowControl w:val="0"/>
              <w:autoSpaceDE w:val="0"/>
              <w:autoSpaceDN w:val="0"/>
              <w:spacing w:after="0" w:line="240" w:lineRule="auto"/>
              <w:jc w:val="center"/>
              <w:rPr>
                <w:rFonts w:ascii="Garamond" w:eastAsia="Times New Roman" w:hAnsi="Garamond" w:cs="Arial"/>
                <w:b/>
                <w:bCs/>
                <w:lang w:eastAsia="hu-HU"/>
              </w:rPr>
            </w:pPr>
          </w:p>
        </w:tc>
        <w:tc>
          <w:tcPr>
            <w:tcW w:w="0" w:type="auto"/>
            <w:tcBorders>
              <w:top w:val="outset" w:sz="6" w:space="0" w:color="auto"/>
              <w:left w:val="outset" w:sz="6" w:space="0" w:color="auto"/>
              <w:bottom w:val="outset" w:sz="6" w:space="0" w:color="auto"/>
              <w:right w:val="outset" w:sz="6" w:space="0" w:color="auto"/>
            </w:tcBorders>
            <w:shd w:val="clear" w:color="auto" w:fill="92D050"/>
            <w:vAlign w:val="center"/>
            <w:hideMark/>
          </w:tcPr>
          <w:p w14:paraId="564D0606" w14:textId="77777777" w:rsidR="00870953" w:rsidRPr="000B50FB" w:rsidRDefault="00870953" w:rsidP="00870953">
            <w:pPr>
              <w:widowControl w:val="0"/>
              <w:autoSpaceDE w:val="0"/>
              <w:autoSpaceDN w:val="0"/>
              <w:spacing w:after="0" w:line="240" w:lineRule="auto"/>
              <w:jc w:val="center"/>
              <w:rPr>
                <w:rFonts w:ascii="Garamond" w:eastAsia="Times New Roman" w:hAnsi="Garamond" w:cs="Arial"/>
                <w:lang w:eastAsia="hu-HU"/>
              </w:rPr>
            </w:pPr>
            <w:r w:rsidRPr="000B50FB">
              <w:rPr>
                <w:rFonts w:ascii="Garamond" w:eastAsia="Times New Roman" w:hAnsi="Garamond" w:cs="Arial"/>
                <w:b/>
                <w:bCs/>
                <w:lang w:eastAsia="hu-HU"/>
              </w:rPr>
              <w:t>Szakember neve</w:t>
            </w:r>
          </w:p>
        </w:tc>
        <w:tc>
          <w:tcPr>
            <w:tcW w:w="0" w:type="auto"/>
            <w:tcBorders>
              <w:top w:val="outset" w:sz="6" w:space="0" w:color="auto"/>
              <w:left w:val="outset" w:sz="6" w:space="0" w:color="auto"/>
              <w:bottom w:val="outset" w:sz="6" w:space="0" w:color="auto"/>
              <w:right w:val="outset" w:sz="6" w:space="0" w:color="auto"/>
            </w:tcBorders>
            <w:shd w:val="clear" w:color="auto" w:fill="92D050"/>
            <w:vAlign w:val="center"/>
            <w:hideMark/>
          </w:tcPr>
          <w:p w14:paraId="63ECF55C" w14:textId="77777777" w:rsidR="00870953" w:rsidRPr="000B50FB" w:rsidRDefault="00870953" w:rsidP="00870953">
            <w:pPr>
              <w:widowControl w:val="0"/>
              <w:autoSpaceDE w:val="0"/>
              <w:autoSpaceDN w:val="0"/>
              <w:spacing w:after="0" w:line="240" w:lineRule="auto"/>
              <w:jc w:val="center"/>
              <w:rPr>
                <w:rFonts w:ascii="Garamond" w:eastAsia="Times New Roman" w:hAnsi="Garamond" w:cs="Arial"/>
                <w:b/>
                <w:lang w:eastAsia="hu-HU"/>
              </w:rPr>
            </w:pPr>
            <w:r w:rsidRPr="000B50FB">
              <w:rPr>
                <w:rFonts w:ascii="Garamond" w:eastAsia="Times New Roman" w:hAnsi="Garamond" w:cs="Arial"/>
                <w:b/>
                <w:bCs/>
                <w:lang w:eastAsia="hu-HU"/>
              </w:rPr>
              <w:t xml:space="preserve">Szakember </w:t>
            </w:r>
            <w:r w:rsidRPr="000B50FB">
              <w:rPr>
                <w:rFonts w:ascii="Garamond" w:eastAsia="Times New Roman" w:hAnsi="Garamond" w:cs="Arial"/>
                <w:b/>
                <w:lang w:eastAsia="hu-HU"/>
              </w:rPr>
              <w:t>képzettsége/</w:t>
            </w:r>
          </w:p>
          <w:p w14:paraId="148DBAD1" w14:textId="77777777" w:rsidR="00870953" w:rsidRPr="000B50FB" w:rsidRDefault="00870953" w:rsidP="00870953">
            <w:pPr>
              <w:widowControl w:val="0"/>
              <w:autoSpaceDE w:val="0"/>
              <w:autoSpaceDN w:val="0"/>
              <w:spacing w:after="0" w:line="240" w:lineRule="auto"/>
              <w:jc w:val="center"/>
              <w:rPr>
                <w:rFonts w:ascii="Garamond" w:eastAsia="Times New Roman" w:hAnsi="Garamond" w:cs="Arial"/>
                <w:b/>
                <w:lang w:eastAsia="hu-HU"/>
              </w:rPr>
            </w:pPr>
            <w:r w:rsidRPr="000B50FB">
              <w:rPr>
                <w:rFonts w:ascii="Garamond" w:eastAsia="Times New Roman" w:hAnsi="Garamond" w:cs="Arial"/>
                <w:b/>
                <w:bCs/>
                <w:lang w:eastAsia="hu-HU"/>
              </w:rPr>
              <w:t>végzettsége</w:t>
            </w:r>
          </w:p>
        </w:tc>
        <w:tc>
          <w:tcPr>
            <w:tcW w:w="0" w:type="auto"/>
            <w:tcBorders>
              <w:top w:val="outset" w:sz="6" w:space="0" w:color="auto"/>
              <w:left w:val="outset" w:sz="6" w:space="0" w:color="auto"/>
              <w:bottom w:val="outset" w:sz="6" w:space="0" w:color="auto"/>
              <w:right w:val="outset" w:sz="6" w:space="0" w:color="auto"/>
            </w:tcBorders>
            <w:shd w:val="clear" w:color="auto" w:fill="92D050"/>
            <w:vAlign w:val="center"/>
            <w:hideMark/>
          </w:tcPr>
          <w:p w14:paraId="1C44A916" w14:textId="77777777" w:rsidR="00870953" w:rsidRPr="000B50FB" w:rsidRDefault="00870953" w:rsidP="005728EF">
            <w:pPr>
              <w:widowControl w:val="0"/>
              <w:autoSpaceDE w:val="0"/>
              <w:autoSpaceDN w:val="0"/>
              <w:spacing w:after="0" w:line="240" w:lineRule="auto"/>
              <w:jc w:val="center"/>
              <w:rPr>
                <w:rFonts w:ascii="Garamond" w:eastAsia="Times New Roman" w:hAnsi="Garamond" w:cs="Arial"/>
                <w:b/>
                <w:bCs/>
                <w:lang w:eastAsia="hu-HU"/>
              </w:rPr>
            </w:pPr>
            <w:r w:rsidRPr="000B50FB">
              <w:rPr>
                <w:rFonts w:ascii="Garamond" w:eastAsia="Times New Roman" w:hAnsi="Garamond" w:cs="Arial"/>
                <w:b/>
                <w:bCs/>
                <w:lang w:eastAsia="hu-HU"/>
              </w:rPr>
              <w:t xml:space="preserve">Szakember </w:t>
            </w:r>
            <w:r w:rsidR="005728EF" w:rsidRPr="000B50FB">
              <w:rPr>
                <w:rFonts w:ascii="Garamond" w:eastAsia="Times New Roman" w:hAnsi="Garamond" w:cs="Arial"/>
                <w:b/>
                <w:bCs/>
                <w:lang w:eastAsia="hu-HU"/>
              </w:rPr>
              <w:t xml:space="preserve">értékelési részszempont szerinti releváns </w:t>
            </w:r>
            <w:r w:rsidRPr="000B50FB">
              <w:rPr>
                <w:rFonts w:ascii="Garamond" w:eastAsia="Times New Roman" w:hAnsi="Garamond" w:cs="Arial"/>
                <w:b/>
                <w:bCs/>
                <w:lang w:eastAsia="hu-HU"/>
              </w:rPr>
              <w:t>szakmai tapasztalat</w:t>
            </w:r>
            <w:r w:rsidR="005728EF" w:rsidRPr="000B50FB">
              <w:rPr>
                <w:rFonts w:ascii="Garamond" w:eastAsia="Times New Roman" w:hAnsi="Garamond" w:cs="Arial"/>
                <w:b/>
                <w:bCs/>
                <w:lang w:eastAsia="hu-HU"/>
              </w:rPr>
              <w:t>ának mérőszáma</w:t>
            </w:r>
            <w:r w:rsidRPr="000B50FB">
              <w:rPr>
                <w:rFonts w:ascii="Garamond" w:eastAsia="Times New Roman" w:hAnsi="Garamond" w:cs="Arial"/>
                <w:b/>
                <w:bCs/>
                <w:lang w:eastAsia="hu-HU"/>
              </w:rPr>
              <w:t xml:space="preserve"> (</w:t>
            </w:r>
            <w:r w:rsidR="005728EF" w:rsidRPr="000B50FB">
              <w:rPr>
                <w:rFonts w:ascii="Garamond" w:eastAsia="Times New Roman" w:hAnsi="Garamond" w:cs="Arial"/>
                <w:b/>
                <w:bCs/>
                <w:lang w:eastAsia="hu-HU"/>
              </w:rPr>
              <w:t>összes nettó alapterület m2</w:t>
            </w:r>
            <w:r w:rsidRPr="000B50FB">
              <w:rPr>
                <w:rFonts w:ascii="Garamond" w:eastAsia="Times New Roman" w:hAnsi="Garamond" w:cs="Arial"/>
                <w:b/>
                <w:bCs/>
                <w:lang w:eastAsia="hu-HU"/>
              </w:rPr>
              <w:t>)</w:t>
            </w:r>
          </w:p>
        </w:tc>
        <w:tc>
          <w:tcPr>
            <w:tcW w:w="0" w:type="auto"/>
            <w:tcBorders>
              <w:top w:val="outset" w:sz="6" w:space="0" w:color="auto"/>
              <w:left w:val="outset" w:sz="6" w:space="0" w:color="auto"/>
              <w:bottom w:val="outset" w:sz="6" w:space="0" w:color="auto"/>
              <w:right w:val="outset" w:sz="6" w:space="0" w:color="auto"/>
            </w:tcBorders>
            <w:shd w:val="clear" w:color="auto" w:fill="92D050"/>
            <w:vAlign w:val="center"/>
            <w:hideMark/>
          </w:tcPr>
          <w:p w14:paraId="11177D92" w14:textId="77777777" w:rsidR="00870953" w:rsidRPr="000B50FB" w:rsidRDefault="00870953" w:rsidP="00870953">
            <w:pPr>
              <w:widowControl w:val="0"/>
              <w:autoSpaceDE w:val="0"/>
              <w:autoSpaceDN w:val="0"/>
              <w:spacing w:after="0" w:line="240" w:lineRule="auto"/>
              <w:jc w:val="center"/>
              <w:rPr>
                <w:rFonts w:ascii="Garamond" w:eastAsia="Times New Roman" w:hAnsi="Garamond" w:cs="Arial"/>
                <w:b/>
                <w:bCs/>
                <w:lang w:eastAsia="hu-HU"/>
              </w:rPr>
            </w:pPr>
            <w:r w:rsidRPr="000B50FB">
              <w:rPr>
                <w:rFonts w:ascii="Garamond" w:eastAsia="Times New Roman" w:hAnsi="Garamond" w:cs="Arial"/>
                <w:b/>
                <w:bCs/>
                <w:lang w:eastAsia="hu-HU"/>
              </w:rPr>
              <w:t>A vonatkozó iratok az ajánlat alábbi oldalain találhatóak</w:t>
            </w:r>
          </w:p>
        </w:tc>
      </w:tr>
      <w:tr w:rsidR="005728EF" w:rsidRPr="000B50FB" w14:paraId="265FBC7E" w14:textId="77777777" w:rsidTr="00870953">
        <w:trPr>
          <w:tblHeader/>
        </w:trPr>
        <w:tc>
          <w:tcPr>
            <w:tcW w:w="0" w:type="auto"/>
            <w:tcBorders>
              <w:top w:val="outset" w:sz="6" w:space="0" w:color="auto"/>
              <w:left w:val="outset" w:sz="6" w:space="0" w:color="auto"/>
              <w:bottom w:val="outset" w:sz="6" w:space="0" w:color="auto"/>
              <w:right w:val="outset" w:sz="6" w:space="0" w:color="auto"/>
            </w:tcBorders>
            <w:vAlign w:val="center"/>
          </w:tcPr>
          <w:p w14:paraId="220B9878" w14:textId="77777777" w:rsidR="00870953" w:rsidRPr="000B50FB" w:rsidRDefault="00870953" w:rsidP="00870953">
            <w:pPr>
              <w:widowControl w:val="0"/>
              <w:autoSpaceDE w:val="0"/>
              <w:autoSpaceDN w:val="0"/>
              <w:spacing w:after="0" w:line="360" w:lineRule="auto"/>
              <w:jc w:val="center"/>
              <w:rPr>
                <w:rFonts w:ascii="Garamond" w:eastAsia="Times New Roman" w:hAnsi="Garamond" w:cs="Arial"/>
                <w:lang w:eastAsia="hu-HU"/>
              </w:rPr>
            </w:pPr>
            <w:r w:rsidRPr="000B50FB">
              <w:rPr>
                <w:rFonts w:ascii="Garamond" w:eastAsia="Times New Roman" w:hAnsi="Garamond" w:cs="Arial"/>
                <w:lang w:eastAsia="hu-HU"/>
              </w:rPr>
              <w:t>M/2.1.</w:t>
            </w:r>
          </w:p>
        </w:tc>
        <w:tc>
          <w:tcPr>
            <w:tcW w:w="0" w:type="auto"/>
            <w:tcBorders>
              <w:top w:val="outset" w:sz="6" w:space="0" w:color="auto"/>
              <w:left w:val="outset" w:sz="6" w:space="0" w:color="auto"/>
              <w:bottom w:val="outset" w:sz="6" w:space="0" w:color="auto"/>
              <w:right w:val="outset" w:sz="6" w:space="0" w:color="auto"/>
            </w:tcBorders>
            <w:vAlign w:val="center"/>
          </w:tcPr>
          <w:p w14:paraId="31E4E5DF" w14:textId="77777777" w:rsidR="00870953" w:rsidRPr="000B50FB" w:rsidRDefault="00870953" w:rsidP="00870953">
            <w:pPr>
              <w:widowControl w:val="0"/>
              <w:autoSpaceDE w:val="0"/>
              <w:autoSpaceDN w:val="0"/>
              <w:spacing w:after="0" w:line="360" w:lineRule="auto"/>
              <w:jc w:val="center"/>
              <w:rPr>
                <w:rFonts w:ascii="Garamond" w:eastAsia="Times New Roman" w:hAnsi="Garamond" w:cs="Arial"/>
                <w:lang w:eastAsia="hu-HU"/>
              </w:rPr>
            </w:pPr>
          </w:p>
        </w:tc>
        <w:tc>
          <w:tcPr>
            <w:tcW w:w="0" w:type="auto"/>
            <w:tcBorders>
              <w:top w:val="outset" w:sz="6" w:space="0" w:color="auto"/>
              <w:left w:val="outset" w:sz="6" w:space="0" w:color="auto"/>
              <w:bottom w:val="outset" w:sz="6" w:space="0" w:color="auto"/>
              <w:right w:val="outset" w:sz="6" w:space="0" w:color="auto"/>
            </w:tcBorders>
            <w:vAlign w:val="center"/>
          </w:tcPr>
          <w:p w14:paraId="35537148" w14:textId="77777777" w:rsidR="00870953" w:rsidRPr="000B50FB" w:rsidRDefault="00870953" w:rsidP="00870953">
            <w:pPr>
              <w:widowControl w:val="0"/>
              <w:autoSpaceDE w:val="0"/>
              <w:autoSpaceDN w:val="0"/>
              <w:spacing w:after="0" w:line="360" w:lineRule="auto"/>
              <w:jc w:val="center"/>
              <w:rPr>
                <w:rFonts w:ascii="Garamond" w:eastAsia="Times New Roman" w:hAnsi="Garamond" w:cs="Arial"/>
                <w:lang w:eastAsia="hu-HU"/>
              </w:rPr>
            </w:pPr>
          </w:p>
        </w:tc>
        <w:tc>
          <w:tcPr>
            <w:tcW w:w="0" w:type="auto"/>
            <w:tcBorders>
              <w:top w:val="outset" w:sz="6" w:space="0" w:color="auto"/>
              <w:left w:val="outset" w:sz="6" w:space="0" w:color="auto"/>
              <w:bottom w:val="outset" w:sz="6" w:space="0" w:color="auto"/>
              <w:right w:val="outset" w:sz="6" w:space="0" w:color="auto"/>
            </w:tcBorders>
            <w:vAlign w:val="center"/>
          </w:tcPr>
          <w:p w14:paraId="5D2DA5C1" w14:textId="77777777" w:rsidR="00870953" w:rsidRPr="000B50FB" w:rsidRDefault="005728EF" w:rsidP="00870953">
            <w:pPr>
              <w:widowControl w:val="0"/>
              <w:autoSpaceDE w:val="0"/>
              <w:autoSpaceDN w:val="0"/>
              <w:spacing w:after="0" w:line="360" w:lineRule="auto"/>
              <w:jc w:val="center"/>
              <w:rPr>
                <w:rFonts w:ascii="Garamond" w:eastAsia="Times New Roman" w:hAnsi="Garamond" w:cs="Arial"/>
                <w:lang w:eastAsia="hu-HU"/>
              </w:rPr>
            </w:pPr>
            <w:r w:rsidRPr="000B50FB">
              <w:rPr>
                <w:rFonts w:ascii="Garamond" w:eastAsia="Times New Roman" w:hAnsi="Garamond" w:cs="Arial"/>
                <w:lang w:eastAsia="hu-HU"/>
              </w:rPr>
              <w:t>…</w:t>
            </w:r>
            <w:proofErr w:type="gramStart"/>
            <w:r w:rsidRPr="000B50FB">
              <w:rPr>
                <w:rFonts w:ascii="Garamond" w:eastAsia="Times New Roman" w:hAnsi="Garamond" w:cs="Arial"/>
                <w:lang w:eastAsia="hu-HU"/>
              </w:rPr>
              <w:t>…………….</w:t>
            </w:r>
            <w:proofErr w:type="gramEnd"/>
            <w:r w:rsidRPr="000B50FB">
              <w:rPr>
                <w:rFonts w:ascii="Garamond" w:eastAsia="Times New Roman" w:hAnsi="Garamond" w:cs="Arial"/>
                <w:lang w:eastAsia="hu-HU"/>
              </w:rPr>
              <w:t xml:space="preserve"> m2</w:t>
            </w:r>
          </w:p>
        </w:tc>
        <w:tc>
          <w:tcPr>
            <w:tcW w:w="0" w:type="auto"/>
            <w:tcBorders>
              <w:top w:val="outset" w:sz="6" w:space="0" w:color="auto"/>
              <w:left w:val="outset" w:sz="6" w:space="0" w:color="auto"/>
              <w:bottom w:val="outset" w:sz="6" w:space="0" w:color="auto"/>
              <w:right w:val="outset" w:sz="6" w:space="0" w:color="auto"/>
            </w:tcBorders>
            <w:vAlign w:val="center"/>
          </w:tcPr>
          <w:p w14:paraId="3B3CCBB5" w14:textId="77777777" w:rsidR="00870953" w:rsidRPr="000B50FB" w:rsidRDefault="00870953" w:rsidP="00870953">
            <w:pPr>
              <w:widowControl w:val="0"/>
              <w:autoSpaceDE w:val="0"/>
              <w:autoSpaceDN w:val="0"/>
              <w:spacing w:after="0" w:line="360" w:lineRule="auto"/>
              <w:jc w:val="center"/>
              <w:rPr>
                <w:rFonts w:ascii="Garamond" w:eastAsia="Times New Roman" w:hAnsi="Garamond" w:cs="Arial"/>
                <w:lang w:eastAsia="hu-HU"/>
              </w:rPr>
            </w:pPr>
          </w:p>
        </w:tc>
      </w:tr>
      <w:tr w:rsidR="005728EF" w:rsidRPr="000B50FB" w14:paraId="38569746" w14:textId="77777777" w:rsidTr="00870953">
        <w:trPr>
          <w:tblHeader/>
        </w:trPr>
        <w:tc>
          <w:tcPr>
            <w:tcW w:w="0" w:type="auto"/>
            <w:tcBorders>
              <w:top w:val="outset" w:sz="6" w:space="0" w:color="auto"/>
              <w:left w:val="outset" w:sz="6" w:space="0" w:color="auto"/>
              <w:bottom w:val="outset" w:sz="6" w:space="0" w:color="auto"/>
              <w:right w:val="outset" w:sz="6" w:space="0" w:color="auto"/>
            </w:tcBorders>
            <w:vAlign w:val="center"/>
          </w:tcPr>
          <w:p w14:paraId="41CEEA2A" w14:textId="77777777" w:rsidR="005728EF" w:rsidRPr="000B50FB" w:rsidRDefault="005728EF" w:rsidP="00870953">
            <w:pPr>
              <w:widowControl w:val="0"/>
              <w:autoSpaceDE w:val="0"/>
              <w:autoSpaceDN w:val="0"/>
              <w:spacing w:after="0" w:line="360" w:lineRule="auto"/>
              <w:jc w:val="center"/>
              <w:rPr>
                <w:rFonts w:ascii="Garamond" w:eastAsia="Times New Roman" w:hAnsi="Garamond" w:cs="Arial"/>
                <w:lang w:eastAsia="hu-HU"/>
              </w:rPr>
            </w:pPr>
            <w:r w:rsidRPr="000B50FB">
              <w:rPr>
                <w:rFonts w:ascii="Garamond" w:eastAsia="Times New Roman" w:hAnsi="Garamond" w:cs="Arial"/>
                <w:lang w:eastAsia="hu-HU"/>
              </w:rPr>
              <w:t>M/2.2.</w:t>
            </w:r>
          </w:p>
        </w:tc>
        <w:tc>
          <w:tcPr>
            <w:tcW w:w="0" w:type="auto"/>
            <w:tcBorders>
              <w:top w:val="outset" w:sz="6" w:space="0" w:color="auto"/>
              <w:left w:val="outset" w:sz="6" w:space="0" w:color="auto"/>
              <w:bottom w:val="outset" w:sz="6" w:space="0" w:color="auto"/>
              <w:right w:val="outset" w:sz="6" w:space="0" w:color="auto"/>
            </w:tcBorders>
            <w:vAlign w:val="center"/>
          </w:tcPr>
          <w:p w14:paraId="39FA3688" w14:textId="77777777" w:rsidR="005728EF" w:rsidRPr="000B50FB" w:rsidRDefault="005728EF" w:rsidP="00870953">
            <w:pPr>
              <w:widowControl w:val="0"/>
              <w:autoSpaceDE w:val="0"/>
              <w:autoSpaceDN w:val="0"/>
              <w:spacing w:after="0" w:line="360" w:lineRule="auto"/>
              <w:jc w:val="center"/>
              <w:rPr>
                <w:rFonts w:ascii="Garamond" w:eastAsia="Times New Roman" w:hAnsi="Garamond" w:cs="Arial"/>
                <w:lang w:eastAsia="hu-HU"/>
              </w:rPr>
            </w:pPr>
          </w:p>
        </w:tc>
        <w:tc>
          <w:tcPr>
            <w:tcW w:w="0" w:type="auto"/>
            <w:tcBorders>
              <w:top w:val="outset" w:sz="6" w:space="0" w:color="auto"/>
              <w:left w:val="outset" w:sz="6" w:space="0" w:color="auto"/>
              <w:bottom w:val="outset" w:sz="6" w:space="0" w:color="auto"/>
              <w:right w:val="outset" w:sz="6" w:space="0" w:color="auto"/>
            </w:tcBorders>
            <w:vAlign w:val="center"/>
          </w:tcPr>
          <w:p w14:paraId="4F0AE11D" w14:textId="77777777" w:rsidR="005728EF" w:rsidRPr="000B50FB" w:rsidRDefault="005728EF" w:rsidP="00870953">
            <w:pPr>
              <w:widowControl w:val="0"/>
              <w:autoSpaceDE w:val="0"/>
              <w:autoSpaceDN w:val="0"/>
              <w:spacing w:after="0" w:line="360" w:lineRule="auto"/>
              <w:jc w:val="center"/>
              <w:rPr>
                <w:rFonts w:ascii="Garamond" w:eastAsia="Times New Roman" w:hAnsi="Garamond" w:cs="Arial"/>
                <w:lang w:eastAsia="hu-HU"/>
              </w:rPr>
            </w:pPr>
          </w:p>
        </w:tc>
        <w:tc>
          <w:tcPr>
            <w:tcW w:w="0" w:type="auto"/>
            <w:tcBorders>
              <w:top w:val="outset" w:sz="6" w:space="0" w:color="auto"/>
              <w:left w:val="outset" w:sz="6" w:space="0" w:color="auto"/>
              <w:bottom w:val="outset" w:sz="6" w:space="0" w:color="auto"/>
              <w:right w:val="outset" w:sz="6" w:space="0" w:color="auto"/>
            </w:tcBorders>
            <w:vAlign w:val="center"/>
          </w:tcPr>
          <w:p w14:paraId="6F6AE9FA" w14:textId="77777777" w:rsidR="005728EF" w:rsidRPr="000B50FB" w:rsidRDefault="005728EF" w:rsidP="005728EF">
            <w:pPr>
              <w:widowControl w:val="0"/>
              <w:autoSpaceDE w:val="0"/>
              <w:autoSpaceDN w:val="0"/>
              <w:spacing w:after="0" w:line="360" w:lineRule="auto"/>
              <w:jc w:val="center"/>
              <w:rPr>
                <w:rFonts w:ascii="Garamond" w:eastAsia="Times New Roman" w:hAnsi="Garamond" w:cs="Arial"/>
                <w:lang w:eastAsia="hu-HU"/>
              </w:rPr>
            </w:pPr>
            <w:r w:rsidRPr="000B50FB">
              <w:rPr>
                <w:rFonts w:ascii="Garamond" w:eastAsia="Times New Roman" w:hAnsi="Garamond" w:cs="Arial"/>
                <w:lang w:eastAsia="hu-HU"/>
              </w:rPr>
              <w:t>…</w:t>
            </w:r>
            <w:proofErr w:type="gramStart"/>
            <w:r w:rsidRPr="000B50FB">
              <w:rPr>
                <w:rFonts w:ascii="Garamond" w:eastAsia="Times New Roman" w:hAnsi="Garamond" w:cs="Arial"/>
                <w:lang w:eastAsia="hu-HU"/>
              </w:rPr>
              <w:t>…………….</w:t>
            </w:r>
            <w:proofErr w:type="gramEnd"/>
            <w:r w:rsidRPr="000B50FB">
              <w:rPr>
                <w:rFonts w:ascii="Garamond" w:eastAsia="Times New Roman" w:hAnsi="Garamond" w:cs="Arial"/>
                <w:lang w:eastAsia="hu-HU"/>
              </w:rPr>
              <w:t xml:space="preserve"> m2</w:t>
            </w:r>
          </w:p>
        </w:tc>
        <w:tc>
          <w:tcPr>
            <w:tcW w:w="0" w:type="auto"/>
            <w:tcBorders>
              <w:top w:val="outset" w:sz="6" w:space="0" w:color="auto"/>
              <w:left w:val="outset" w:sz="6" w:space="0" w:color="auto"/>
              <w:bottom w:val="outset" w:sz="6" w:space="0" w:color="auto"/>
              <w:right w:val="outset" w:sz="6" w:space="0" w:color="auto"/>
            </w:tcBorders>
            <w:vAlign w:val="center"/>
          </w:tcPr>
          <w:p w14:paraId="739F10DB" w14:textId="77777777" w:rsidR="005728EF" w:rsidRPr="000B50FB" w:rsidRDefault="005728EF" w:rsidP="00870953">
            <w:pPr>
              <w:widowControl w:val="0"/>
              <w:autoSpaceDE w:val="0"/>
              <w:autoSpaceDN w:val="0"/>
              <w:spacing w:after="0" w:line="360" w:lineRule="auto"/>
              <w:jc w:val="center"/>
              <w:rPr>
                <w:rFonts w:ascii="Garamond" w:eastAsia="Times New Roman" w:hAnsi="Garamond" w:cs="Arial"/>
                <w:lang w:eastAsia="hu-HU"/>
              </w:rPr>
            </w:pPr>
          </w:p>
        </w:tc>
      </w:tr>
    </w:tbl>
    <w:p w14:paraId="6CF619B1" w14:textId="77777777" w:rsidR="00676AD2" w:rsidRPr="000B50FB" w:rsidRDefault="00676AD2" w:rsidP="00676AD2">
      <w:pPr>
        <w:widowControl w:val="0"/>
        <w:autoSpaceDE w:val="0"/>
        <w:autoSpaceDN w:val="0"/>
        <w:spacing w:after="0" w:line="240" w:lineRule="auto"/>
        <w:jc w:val="both"/>
        <w:rPr>
          <w:rFonts w:ascii="Garamond" w:hAnsi="Garamond"/>
        </w:rPr>
      </w:pPr>
      <w:r w:rsidRPr="000B50FB">
        <w:rPr>
          <w:rFonts w:ascii="Garamond" w:hAnsi="Garamond"/>
        </w:rPr>
        <w:t>Az itt feltüntetett szakemberek képzettségének, szakmai tapasztalatának és egyéb adatainak részletes bemutatását az ajánlatban csatolt oklevelek és a szakmai önéletrajzok tartalmazzák.</w:t>
      </w:r>
    </w:p>
    <w:p w14:paraId="3862B229" w14:textId="77777777" w:rsidR="009954FE" w:rsidRDefault="009954FE" w:rsidP="00676AD2">
      <w:pPr>
        <w:widowControl w:val="0"/>
        <w:autoSpaceDE w:val="0"/>
        <w:autoSpaceDN w:val="0"/>
        <w:spacing w:after="0" w:line="360" w:lineRule="auto"/>
        <w:rPr>
          <w:rFonts w:ascii="Garamond" w:hAnsi="Garamond"/>
        </w:rPr>
      </w:pPr>
    </w:p>
    <w:p w14:paraId="36824A10" w14:textId="77777777" w:rsidR="00676AD2" w:rsidRPr="000B50FB" w:rsidRDefault="00676AD2" w:rsidP="00676AD2">
      <w:pPr>
        <w:widowControl w:val="0"/>
        <w:autoSpaceDE w:val="0"/>
        <w:autoSpaceDN w:val="0"/>
        <w:spacing w:after="0" w:line="360" w:lineRule="auto"/>
        <w:rPr>
          <w:rFonts w:ascii="Garamond" w:hAnsi="Garamond"/>
        </w:rPr>
      </w:pPr>
      <w:r w:rsidRPr="000B50FB">
        <w:rPr>
          <w:rFonts w:ascii="Garamond" w:hAnsi="Garamond"/>
        </w:rPr>
        <w:t xml:space="preserve">Kelt:  </w:t>
      </w:r>
    </w:p>
    <w:p w14:paraId="3F601C2F" w14:textId="77777777" w:rsidR="00676AD2" w:rsidRPr="000B50FB" w:rsidRDefault="00676AD2" w:rsidP="00676AD2">
      <w:pPr>
        <w:tabs>
          <w:tab w:val="center" w:pos="7371"/>
        </w:tabs>
        <w:autoSpaceDN w:val="0"/>
        <w:spacing w:after="0" w:line="240" w:lineRule="auto"/>
        <w:jc w:val="both"/>
        <w:rPr>
          <w:rFonts w:ascii="Garamond" w:hAnsi="Garamond"/>
        </w:rPr>
      </w:pPr>
      <w:r w:rsidRPr="000B50FB">
        <w:rPr>
          <w:rFonts w:ascii="Garamond" w:hAnsi="Garamond"/>
        </w:rPr>
        <w:tab/>
        <w:t>……………………………….</w:t>
      </w:r>
    </w:p>
    <w:p w14:paraId="6525FEC7" w14:textId="77777777" w:rsidR="00676AD2" w:rsidRPr="000B50FB" w:rsidRDefault="00676AD2" w:rsidP="00676AD2">
      <w:pPr>
        <w:tabs>
          <w:tab w:val="center" w:pos="7371"/>
        </w:tabs>
        <w:autoSpaceDN w:val="0"/>
        <w:spacing w:after="0" w:line="240" w:lineRule="auto"/>
        <w:jc w:val="both"/>
        <w:rPr>
          <w:rFonts w:ascii="Garamond" w:hAnsi="Garamond"/>
        </w:rPr>
      </w:pPr>
      <w:r w:rsidRPr="000B50FB">
        <w:rPr>
          <w:rFonts w:ascii="Garamond" w:hAnsi="Garamond"/>
          <w:b/>
        </w:rPr>
        <w:tab/>
      </w:r>
      <w:proofErr w:type="gramStart"/>
      <w:r w:rsidRPr="000B50FB">
        <w:rPr>
          <w:rFonts w:ascii="Garamond" w:hAnsi="Garamond"/>
        </w:rPr>
        <w:t>cégszerű</w:t>
      </w:r>
      <w:proofErr w:type="gramEnd"/>
      <w:r w:rsidRPr="000B50FB">
        <w:rPr>
          <w:rFonts w:ascii="Garamond" w:hAnsi="Garamond"/>
        </w:rPr>
        <w:t xml:space="preserve"> aláírás</w:t>
      </w:r>
    </w:p>
    <w:p w14:paraId="7DAC11F9" w14:textId="77777777" w:rsidR="00676AD2" w:rsidRPr="000B50FB" w:rsidRDefault="00676AD2" w:rsidP="00676AD2">
      <w:pPr>
        <w:autoSpaceDN w:val="0"/>
        <w:spacing w:after="0" w:line="240" w:lineRule="auto"/>
        <w:jc w:val="right"/>
        <w:rPr>
          <w:rFonts w:ascii="Garamond" w:eastAsia="Times New Roman" w:hAnsi="Garamond" w:cs="Times New Roman"/>
          <w:bCs/>
          <w:i/>
          <w:sz w:val="24"/>
          <w:szCs w:val="24"/>
          <w:lang w:eastAsia="hu-HU"/>
        </w:rPr>
      </w:pPr>
      <w:r w:rsidRPr="000B50FB">
        <w:rPr>
          <w:rFonts w:ascii="Garamond" w:hAnsi="Garamond"/>
        </w:rPr>
        <w:br w:type="page"/>
      </w:r>
      <w:r w:rsidRPr="000B50FB">
        <w:rPr>
          <w:rFonts w:ascii="Garamond" w:eastAsia="Times New Roman" w:hAnsi="Garamond" w:cs="Times New Roman"/>
          <w:bCs/>
          <w:i/>
          <w:sz w:val="24"/>
          <w:szCs w:val="24"/>
          <w:lang w:eastAsia="hu-HU"/>
        </w:rPr>
        <w:lastRenderedPageBreak/>
        <w:t>1</w:t>
      </w:r>
      <w:r w:rsidR="00DD6AEE" w:rsidRPr="000B50FB">
        <w:rPr>
          <w:rFonts w:ascii="Garamond" w:eastAsia="Times New Roman" w:hAnsi="Garamond" w:cs="Times New Roman"/>
          <w:bCs/>
          <w:i/>
          <w:sz w:val="24"/>
          <w:szCs w:val="24"/>
          <w:lang w:eastAsia="hu-HU"/>
        </w:rPr>
        <w:t>1</w:t>
      </w:r>
      <w:r w:rsidRPr="000B50FB">
        <w:rPr>
          <w:rFonts w:ascii="Garamond" w:eastAsia="Times New Roman" w:hAnsi="Garamond" w:cs="Times New Roman"/>
          <w:bCs/>
          <w:i/>
          <w:sz w:val="24"/>
          <w:szCs w:val="24"/>
          <w:lang w:eastAsia="hu-HU"/>
        </w:rPr>
        <w:t>. számú melléklet</w:t>
      </w:r>
    </w:p>
    <w:p w14:paraId="4D3A7D0F" w14:textId="77777777" w:rsidR="00040C21" w:rsidRPr="000B50FB" w:rsidRDefault="00040C21" w:rsidP="00676AD2">
      <w:pPr>
        <w:widowControl w:val="0"/>
        <w:autoSpaceDE w:val="0"/>
        <w:autoSpaceDN w:val="0"/>
        <w:spacing w:after="0" w:line="360" w:lineRule="auto"/>
        <w:jc w:val="center"/>
        <w:rPr>
          <w:rFonts w:ascii="Garamond" w:eastAsia="Times New Roman" w:hAnsi="Garamond" w:cs="Arial"/>
          <w:b/>
          <w:smallCaps/>
          <w:sz w:val="28"/>
          <w:szCs w:val="20"/>
          <w:lang w:eastAsia="hu-HU"/>
        </w:rPr>
      </w:pPr>
    </w:p>
    <w:p w14:paraId="57DC8F2D" w14:textId="77777777" w:rsidR="00676AD2" w:rsidRPr="000B50FB" w:rsidRDefault="00676AD2" w:rsidP="00676AD2">
      <w:pPr>
        <w:widowControl w:val="0"/>
        <w:autoSpaceDE w:val="0"/>
        <w:autoSpaceDN w:val="0"/>
        <w:spacing w:after="0" w:line="360" w:lineRule="auto"/>
        <w:jc w:val="center"/>
        <w:rPr>
          <w:rFonts w:ascii="Garamond" w:eastAsia="Times New Roman" w:hAnsi="Garamond" w:cs="Arial"/>
          <w:b/>
          <w:smallCaps/>
          <w:sz w:val="28"/>
          <w:szCs w:val="20"/>
          <w:lang w:eastAsia="hu-HU"/>
        </w:rPr>
      </w:pPr>
      <w:r w:rsidRPr="000B50FB">
        <w:rPr>
          <w:rFonts w:ascii="Garamond" w:eastAsia="Times New Roman" w:hAnsi="Garamond" w:cs="Arial"/>
          <w:b/>
          <w:smallCaps/>
          <w:sz w:val="28"/>
          <w:szCs w:val="20"/>
          <w:lang w:eastAsia="hu-HU"/>
        </w:rPr>
        <w:t xml:space="preserve">Szakmai </w:t>
      </w:r>
      <w:r w:rsidRPr="000B50FB">
        <w:rPr>
          <w:rFonts w:ascii="Garamond" w:eastAsia="Times New Roman" w:hAnsi="Garamond" w:cs="Arial"/>
          <w:b/>
          <w:smallCaps/>
          <w:sz w:val="28"/>
          <w:szCs w:val="28"/>
          <w:lang w:eastAsia="hu-HU"/>
        </w:rPr>
        <w:t>önéletrajz</w:t>
      </w:r>
      <w:r w:rsidRPr="000B50FB">
        <w:rPr>
          <w:rFonts w:ascii="Garamond" w:eastAsia="Times New Roman" w:hAnsi="Garamond" w:cs="Arial"/>
          <w:b/>
          <w:smallCaps/>
          <w:sz w:val="28"/>
          <w:szCs w:val="20"/>
          <w:vertAlign w:val="superscript"/>
          <w:lang w:eastAsia="hu-HU"/>
        </w:rPr>
        <w:footnoteReference w:id="65"/>
      </w:r>
    </w:p>
    <w:p w14:paraId="436D8C50" w14:textId="77777777" w:rsidR="00676AD2" w:rsidRPr="000B50FB" w:rsidRDefault="00676AD2" w:rsidP="00676AD2">
      <w:pPr>
        <w:widowControl w:val="0"/>
        <w:autoSpaceDE w:val="0"/>
        <w:autoSpaceDN w:val="0"/>
        <w:spacing w:after="0" w:line="360" w:lineRule="auto"/>
        <w:jc w:val="center"/>
        <w:rPr>
          <w:rFonts w:ascii="Garamond" w:eastAsia="Times New Roman" w:hAnsi="Garamond" w:cs="Arial"/>
          <w:b/>
          <w:smallCaps/>
          <w:sz w:val="28"/>
          <w:szCs w:val="28"/>
          <w:lang w:eastAsia="hu-HU"/>
        </w:rPr>
      </w:pPr>
      <w:r w:rsidRPr="000B50FB">
        <w:rPr>
          <w:rFonts w:ascii="Garamond" w:eastAsia="Times New Roman" w:hAnsi="Garamond" w:cs="Arial"/>
          <w:b/>
          <w:smallCaps/>
          <w:sz w:val="28"/>
          <w:szCs w:val="28"/>
          <w:lang w:eastAsia="hu-HU"/>
        </w:rPr>
        <w:t>(minta)</w:t>
      </w:r>
    </w:p>
    <w:tbl>
      <w:tblPr>
        <w:tblW w:w="0" w:type="auto"/>
        <w:tblInd w:w="7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70" w:type="dxa"/>
          <w:right w:w="70" w:type="dxa"/>
        </w:tblCellMar>
        <w:tblLook w:val="04A0" w:firstRow="1" w:lastRow="0" w:firstColumn="1" w:lastColumn="0" w:noHBand="0" w:noVBand="1"/>
      </w:tblPr>
      <w:tblGrid>
        <w:gridCol w:w="2158"/>
        <w:gridCol w:w="6660"/>
      </w:tblGrid>
      <w:tr w:rsidR="00676AD2" w:rsidRPr="000B50FB" w14:paraId="658979EB" w14:textId="77777777" w:rsidTr="00676AD2">
        <w:tc>
          <w:tcPr>
            <w:tcW w:w="8818" w:type="dxa"/>
            <w:gridSpan w:val="2"/>
            <w:tcBorders>
              <w:top w:val="outset" w:sz="6" w:space="0" w:color="auto"/>
              <w:left w:val="outset" w:sz="6" w:space="0" w:color="auto"/>
              <w:bottom w:val="outset" w:sz="6" w:space="0" w:color="auto"/>
              <w:right w:val="outset" w:sz="6" w:space="0" w:color="auto"/>
            </w:tcBorders>
            <w:shd w:val="clear" w:color="auto" w:fill="92D050"/>
            <w:hideMark/>
          </w:tcPr>
          <w:p w14:paraId="5CACA02B" w14:textId="77777777" w:rsidR="00676AD2" w:rsidRPr="000B50FB" w:rsidRDefault="00676AD2" w:rsidP="00676AD2">
            <w:pPr>
              <w:keepNext/>
              <w:autoSpaceDE w:val="0"/>
              <w:autoSpaceDN w:val="0"/>
              <w:spacing w:before="240" w:after="240" w:line="360" w:lineRule="auto"/>
              <w:jc w:val="center"/>
              <w:outlineLvl w:val="7"/>
              <w:rPr>
                <w:rFonts w:ascii="Garamond" w:eastAsia="Times New Roman" w:hAnsi="Garamond" w:cs="Arial"/>
                <w:b/>
                <w:bCs/>
                <w:caps/>
                <w:sz w:val="24"/>
                <w:szCs w:val="24"/>
                <w:lang w:eastAsia="hu-HU"/>
              </w:rPr>
            </w:pPr>
            <w:r w:rsidRPr="000B50FB">
              <w:rPr>
                <w:rFonts w:ascii="Garamond" w:eastAsia="Times New Roman" w:hAnsi="Garamond" w:cs="Arial"/>
                <w:b/>
                <w:bCs/>
                <w:caps/>
                <w:sz w:val="24"/>
                <w:szCs w:val="24"/>
                <w:lang w:eastAsia="hu-HU"/>
              </w:rPr>
              <w:t>SZEMÉLYES ADATOK</w:t>
            </w:r>
          </w:p>
        </w:tc>
      </w:tr>
      <w:tr w:rsidR="00676AD2" w:rsidRPr="000B50FB" w14:paraId="449AFC0A" w14:textId="77777777" w:rsidTr="00676AD2">
        <w:trPr>
          <w:trHeight w:val="338"/>
        </w:trPr>
        <w:tc>
          <w:tcPr>
            <w:tcW w:w="2158" w:type="dxa"/>
            <w:tcBorders>
              <w:top w:val="outset" w:sz="6" w:space="0" w:color="auto"/>
              <w:left w:val="outset" w:sz="6" w:space="0" w:color="auto"/>
              <w:bottom w:val="outset" w:sz="6" w:space="0" w:color="auto"/>
              <w:right w:val="outset" w:sz="6" w:space="0" w:color="auto"/>
            </w:tcBorders>
            <w:hideMark/>
          </w:tcPr>
          <w:p w14:paraId="66172694" w14:textId="77777777" w:rsidR="00676AD2" w:rsidRPr="000B50FB" w:rsidRDefault="00676AD2" w:rsidP="00676AD2">
            <w:pPr>
              <w:keepNext/>
              <w:widowControl w:val="0"/>
              <w:autoSpaceDE w:val="0"/>
              <w:autoSpaceDN w:val="0"/>
              <w:spacing w:after="0" w:line="360" w:lineRule="auto"/>
              <w:rPr>
                <w:rFonts w:ascii="Garamond" w:eastAsia="Times New Roman" w:hAnsi="Garamond" w:cs="Arial"/>
                <w:b/>
                <w:bCs/>
                <w:sz w:val="24"/>
                <w:szCs w:val="20"/>
                <w:lang w:eastAsia="hu-HU"/>
              </w:rPr>
            </w:pPr>
            <w:r w:rsidRPr="000B50FB">
              <w:rPr>
                <w:rFonts w:ascii="Garamond" w:eastAsia="Times New Roman" w:hAnsi="Garamond" w:cs="Arial"/>
                <w:b/>
                <w:bCs/>
                <w:sz w:val="24"/>
                <w:szCs w:val="20"/>
                <w:lang w:eastAsia="hu-HU"/>
              </w:rPr>
              <w:t>Név:</w:t>
            </w:r>
          </w:p>
        </w:tc>
        <w:tc>
          <w:tcPr>
            <w:tcW w:w="6660" w:type="dxa"/>
            <w:tcBorders>
              <w:top w:val="outset" w:sz="6" w:space="0" w:color="auto"/>
              <w:left w:val="outset" w:sz="6" w:space="0" w:color="auto"/>
              <w:bottom w:val="outset" w:sz="6" w:space="0" w:color="auto"/>
              <w:right w:val="outset" w:sz="6" w:space="0" w:color="auto"/>
            </w:tcBorders>
          </w:tcPr>
          <w:p w14:paraId="212FDF6C" w14:textId="77777777" w:rsidR="00676AD2" w:rsidRPr="000B50FB" w:rsidRDefault="00676AD2" w:rsidP="00676AD2">
            <w:pPr>
              <w:keepNext/>
              <w:widowControl w:val="0"/>
              <w:autoSpaceDE w:val="0"/>
              <w:autoSpaceDN w:val="0"/>
              <w:spacing w:after="0" w:line="360" w:lineRule="auto"/>
              <w:rPr>
                <w:rFonts w:ascii="Garamond" w:eastAsia="Times New Roman" w:hAnsi="Garamond" w:cs="Arial"/>
                <w:sz w:val="24"/>
                <w:szCs w:val="20"/>
                <w:lang w:eastAsia="hu-HU"/>
              </w:rPr>
            </w:pPr>
          </w:p>
        </w:tc>
      </w:tr>
      <w:tr w:rsidR="00676AD2" w:rsidRPr="000B50FB" w14:paraId="64814494" w14:textId="77777777" w:rsidTr="00676AD2">
        <w:trPr>
          <w:trHeight w:val="333"/>
        </w:trPr>
        <w:tc>
          <w:tcPr>
            <w:tcW w:w="2158" w:type="dxa"/>
            <w:tcBorders>
              <w:top w:val="outset" w:sz="6" w:space="0" w:color="auto"/>
              <w:left w:val="outset" w:sz="6" w:space="0" w:color="auto"/>
              <w:bottom w:val="outset" w:sz="6" w:space="0" w:color="auto"/>
              <w:right w:val="outset" w:sz="6" w:space="0" w:color="auto"/>
            </w:tcBorders>
            <w:hideMark/>
          </w:tcPr>
          <w:p w14:paraId="08C3E241" w14:textId="77777777" w:rsidR="00676AD2" w:rsidRPr="000B50FB" w:rsidRDefault="00676AD2" w:rsidP="00676AD2">
            <w:pPr>
              <w:keepNext/>
              <w:widowControl w:val="0"/>
              <w:autoSpaceDE w:val="0"/>
              <w:autoSpaceDN w:val="0"/>
              <w:spacing w:after="0" w:line="360" w:lineRule="auto"/>
              <w:rPr>
                <w:rFonts w:ascii="Garamond" w:eastAsia="Times New Roman" w:hAnsi="Garamond" w:cs="Arial"/>
                <w:b/>
                <w:bCs/>
                <w:sz w:val="24"/>
                <w:szCs w:val="20"/>
                <w:lang w:eastAsia="hu-HU"/>
              </w:rPr>
            </w:pPr>
            <w:r w:rsidRPr="000B50FB">
              <w:rPr>
                <w:rFonts w:ascii="Garamond" w:eastAsia="Times New Roman" w:hAnsi="Garamond" w:cs="Arial"/>
                <w:b/>
                <w:bCs/>
                <w:sz w:val="24"/>
                <w:szCs w:val="20"/>
                <w:lang w:eastAsia="hu-HU"/>
              </w:rPr>
              <w:t>Születési idő:</w:t>
            </w:r>
          </w:p>
        </w:tc>
        <w:tc>
          <w:tcPr>
            <w:tcW w:w="6660" w:type="dxa"/>
            <w:tcBorders>
              <w:top w:val="outset" w:sz="6" w:space="0" w:color="auto"/>
              <w:left w:val="outset" w:sz="6" w:space="0" w:color="auto"/>
              <w:bottom w:val="outset" w:sz="6" w:space="0" w:color="auto"/>
              <w:right w:val="outset" w:sz="6" w:space="0" w:color="auto"/>
            </w:tcBorders>
          </w:tcPr>
          <w:p w14:paraId="5DCB8A30" w14:textId="77777777" w:rsidR="00676AD2" w:rsidRPr="000B50FB" w:rsidRDefault="00676AD2" w:rsidP="00676AD2">
            <w:pPr>
              <w:keepNext/>
              <w:widowControl w:val="0"/>
              <w:autoSpaceDE w:val="0"/>
              <w:autoSpaceDN w:val="0"/>
              <w:spacing w:after="0" w:line="360" w:lineRule="auto"/>
              <w:rPr>
                <w:rFonts w:ascii="Garamond" w:eastAsia="Times New Roman" w:hAnsi="Garamond" w:cs="Arial"/>
                <w:sz w:val="24"/>
                <w:szCs w:val="20"/>
                <w:lang w:eastAsia="hu-HU"/>
              </w:rPr>
            </w:pPr>
          </w:p>
        </w:tc>
      </w:tr>
      <w:tr w:rsidR="00676AD2" w:rsidRPr="000B50FB" w14:paraId="5F4D050C" w14:textId="77777777" w:rsidTr="00676AD2">
        <w:trPr>
          <w:trHeight w:val="333"/>
        </w:trPr>
        <w:tc>
          <w:tcPr>
            <w:tcW w:w="2158" w:type="dxa"/>
            <w:tcBorders>
              <w:top w:val="outset" w:sz="6" w:space="0" w:color="auto"/>
              <w:left w:val="outset" w:sz="6" w:space="0" w:color="auto"/>
              <w:bottom w:val="outset" w:sz="6" w:space="0" w:color="auto"/>
              <w:right w:val="outset" w:sz="6" w:space="0" w:color="auto"/>
            </w:tcBorders>
            <w:hideMark/>
          </w:tcPr>
          <w:p w14:paraId="4E30C63E" w14:textId="77777777" w:rsidR="00676AD2" w:rsidRPr="000B50FB" w:rsidRDefault="00676AD2" w:rsidP="00676AD2">
            <w:pPr>
              <w:keepNext/>
              <w:widowControl w:val="0"/>
              <w:autoSpaceDE w:val="0"/>
              <w:autoSpaceDN w:val="0"/>
              <w:spacing w:after="0" w:line="360" w:lineRule="auto"/>
              <w:rPr>
                <w:rFonts w:ascii="Garamond" w:eastAsia="Times New Roman" w:hAnsi="Garamond" w:cs="Arial"/>
                <w:b/>
                <w:bCs/>
                <w:sz w:val="24"/>
                <w:szCs w:val="20"/>
                <w:lang w:eastAsia="hu-HU"/>
              </w:rPr>
            </w:pPr>
            <w:r w:rsidRPr="000B50FB">
              <w:rPr>
                <w:rFonts w:ascii="Garamond" w:eastAsia="Times New Roman" w:hAnsi="Garamond" w:cs="Arial"/>
                <w:b/>
                <w:bCs/>
                <w:sz w:val="24"/>
                <w:szCs w:val="20"/>
                <w:lang w:eastAsia="hu-HU"/>
              </w:rPr>
              <w:t>Állampolgárság:</w:t>
            </w:r>
          </w:p>
        </w:tc>
        <w:tc>
          <w:tcPr>
            <w:tcW w:w="6660" w:type="dxa"/>
            <w:tcBorders>
              <w:top w:val="outset" w:sz="6" w:space="0" w:color="auto"/>
              <w:left w:val="outset" w:sz="6" w:space="0" w:color="auto"/>
              <w:bottom w:val="outset" w:sz="6" w:space="0" w:color="auto"/>
              <w:right w:val="outset" w:sz="6" w:space="0" w:color="auto"/>
            </w:tcBorders>
          </w:tcPr>
          <w:p w14:paraId="4032289E" w14:textId="77777777" w:rsidR="00676AD2" w:rsidRPr="000B50FB" w:rsidRDefault="00676AD2" w:rsidP="00676AD2">
            <w:pPr>
              <w:keepNext/>
              <w:widowControl w:val="0"/>
              <w:autoSpaceDE w:val="0"/>
              <w:autoSpaceDN w:val="0"/>
              <w:spacing w:after="0" w:line="360" w:lineRule="auto"/>
              <w:rPr>
                <w:rFonts w:ascii="Garamond" w:eastAsia="Times New Roman" w:hAnsi="Garamond" w:cs="Arial"/>
                <w:sz w:val="24"/>
                <w:szCs w:val="20"/>
                <w:lang w:eastAsia="hu-HU"/>
              </w:rPr>
            </w:pPr>
          </w:p>
        </w:tc>
      </w:tr>
    </w:tbl>
    <w:p w14:paraId="28C77A6C" w14:textId="77777777" w:rsidR="00676AD2" w:rsidRPr="000B50FB" w:rsidRDefault="00676AD2" w:rsidP="00676AD2">
      <w:pPr>
        <w:widowControl w:val="0"/>
        <w:autoSpaceDE w:val="0"/>
        <w:autoSpaceDN w:val="0"/>
        <w:spacing w:after="0" w:line="360" w:lineRule="auto"/>
        <w:rPr>
          <w:rFonts w:ascii="Garamond" w:eastAsia="Times New Roman" w:hAnsi="Garamond" w:cs="Arial"/>
          <w:sz w:val="24"/>
          <w:szCs w:val="20"/>
          <w:lang w:eastAsia="hu-HU"/>
        </w:rPr>
      </w:pPr>
    </w:p>
    <w:tbl>
      <w:tblPr>
        <w:tblW w:w="0" w:type="auto"/>
        <w:tblInd w:w="7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70" w:type="dxa"/>
          <w:right w:w="70" w:type="dxa"/>
        </w:tblCellMar>
        <w:tblLook w:val="04A0" w:firstRow="1" w:lastRow="0" w:firstColumn="1" w:lastColumn="0" w:noHBand="0" w:noVBand="1"/>
      </w:tblPr>
      <w:tblGrid>
        <w:gridCol w:w="2883"/>
        <w:gridCol w:w="2903"/>
        <w:gridCol w:w="2964"/>
      </w:tblGrid>
      <w:tr w:rsidR="00676AD2" w:rsidRPr="000B50FB" w14:paraId="280CE051" w14:textId="77777777" w:rsidTr="00676AD2">
        <w:tc>
          <w:tcPr>
            <w:tcW w:w="8750" w:type="dxa"/>
            <w:gridSpan w:val="3"/>
            <w:tcBorders>
              <w:top w:val="outset" w:sz="6" w:space="0" w:color="auto"/>
              <w:left w:val="outset" w:sz="6" w:space="0" w:color="auto"/>
              <w:bottom w:val="outset" w:sz="6" w:space="0" w:color="auto"/>
              <w:right w:val="outset" w:sz="6" w:space="0" w:color="auto"/>
            </w:tcBorders>
            <w:shd w:val="clear" w:color="auto" w:fill="92D050"/>
            <w:hideMark/>
          </w:tcPr>
          <w:p w14:paraId="07B04BA4" w14:textId="77777777" w:rsidR="00676AD2" w:rsidRPr="000B50FB" w:rsidRDefault="00676AD2" w:rsidP="00676AD2">
            <w:pPr>
              <w:widowControl w:val="0"/>
              <w:autoSpaceDE w:val="0"/>
              <w:autoSpaceDN w:val="0"/>
              <w:spacing w:after="0" w:line="360" w:lineRule="auto"/>
              <w:jc w:val="center"/>
              <w:rPr>
                <w:rFonts w:ascii="Garamond" w:eastAsia="Times New Roman" w:hAnsi="Garamond" w:cs="Arial"/>
                <w:sz w:val="24"/>
                <w:szCs w:val="20"/>
                <w:lang w:eastAsia="hu-HU"/>
              </w:rPr>
            </w:pPr>
            <w:r w:rsidRPr="000B50FB">
              <w:rPr>
                <w:rFonts w:ascii="Garamond" w:eastAsia="Times New Roman" w:hAnsi="Garamond" w:cs="Arial"/>
                <w:b/>
                <w:bCs/>
                <w:sz w:val="24"/>
                <w:szCs w:val="20"/>
                <w:lang w:eastAsia="hu-HU"/>
              </w:rPr>
              <w:t>ISKOLAI VÉGZETTSÉG, EGYÉB TANULMÁNYOK</w:t>
            </w:r>
          </w:p>
          <w:p w14:paraId="11529438" w14:textId="77777777" w:rsidR="00676AD2" w:rsidRPr="000B50FB" w:rsidRDefault="00676AD2" w:rsidP="00676AD2">
            <w:pPr>
              <w:widowControl w:val="0"/>
              <w:autoSpaceDE w:val="0"/>
              <w:autoSpaceDN w:val="0"/>
              <w:spacing w:after="0" w:line="360" w:lineRule="auto"/>
              <w:jc w:val="center"/>
              <w:rPr>
                <w:rFonts w:ascii="Garamond" w:eastAsia="Times New Roman" w:hAnsi="Garamond" w:cs="Arial"/>
                <w:sz w:val="24"/>
                <w:szCs w:val="20"/>
                <w:lang w:eastAsia="hu-HU"/>
              </w:rPr>
            </w:pPr>
            <w:r w:rsidRPr="000B50FB">
              <w:rPr>
                <w:rFonts w:ascii="Garamond" w:eastAsia="Times New Roman" w:hAnsi="Garamond" w:cs="Arial"/>
                <w:sz w:val="24"/>
                <w:szCs w:val="20"/>
                <w:lang w:eastAsia="hu-HU"/>
              </w:rPr>
              <w:t>(Kezdje a legfrissebbel, és úgy haladjon az időben visszafelé!)</w:t>
            </w:r>
          </w:p>
        </w:tc>
      </w:tr>
      <w:tr w:rsidR="00676AD2" w:rsidRPr="000B50FB" w14:paraId="2037BD49" w14:textId="77777777" w:rsidTr="00676AD2">
        <w:trPr>
          <w:trHeight w:val="333"/>
        </w:trPr>
        <w:tc>
          <w:tcPr>
            <w:tcW w:w="2883" w:type="dxa"/>
            <w:tcBorders>
              <w:top w:val="outset" w:sz="6" w:space="0" w:color="auto"/>
              <w:left w:val="outset" w:sz="6" w:space="0" w:color="auto"/>
              <w:bottom w:val="outset" w:sz="6" w:space="0" w:color="auto"/>
              <w:right w:val="outset" w:sz="6" w:space="0" w:color="auto"/>
            </w:tcBorders>
            <w:hideMark/>
          </w:tcPr>
          <w:p w14:paraId="11065134" w14:textId="77777777" w:rsidR="00676AD2" w:rsidRPr="000B50FB" w:rsidRDefault="00676AD2" w:rsidP="00676AD2">
            <w:pPr>
              <w:widowControl w:val="0"/>
              <w:autoSpaceDE w:val="0"/>
              <w:autoSpaceDN w:val="0"/>
              <w:spacing w:after="0" w:line="360" w:lineRule="auto"/>
              <w:jc w:val="center"/>
              <w:rPr>
                <w:rFonts w:ascii="Garamond" w:eastAsia="Times New Roman" w:hAnsi="Garamond" w:cs="Arial"/>
                <w:b/>
                <w:bCs/>
                <w:sz w:val="24"/>
                <w:szCs w:val="20"/>
                <w:lang w:eastAsia="hu-HU"/>
              </w:rPr>
            </w:pPr>
            <w:r w:rsidRPr="000B50FB">
              <w:rPr>
                <w:rFonts w:ascii="Garamond" w:eastAsia="Times New Roman" w:hAnsi="Garamond" w:cs="Arial"/>
                <w:b/>
                <w:bCs/>
                <w:sz w:val="24"/>
                <w:szCs w:val="20"/>
                <w:lang w:eastAsia="hu-HU"/>
              </w:rPr>
              <w:t>Mettől meddig (év)</w:t>
            </w:r>
          </w:p>
        </w:tc>
        <w:tc>
          <w:tcPr>
            <w:tcW w:w="2903" w:type="dxa"/>
            <w:tcBorders>
              <w:top w:val="outset" w:sz="6" w:space="0" w:color="auto"/>
              <w:left w:val="outset" w:sz="6" w:space="0" w:color="auto"/>
              <w:bottom w:val="outset" w:sz="6" w:space="0" w:color="auto"/>
              <w:right w:val="outset" w:sz="6" w:space="0" w:color="auto"/>
            </w:tcBorders>
            <w:hideMark/>
          </w:tcPr>
          <w:p w14:paraId="3A660032" w14:textId="77777777" w:rsidR="00676AD2" w:rsidRPr="000B50FB" w:rsidRDefault="00676AD2" w:rsidP="00676AD2">
            <w:pPr>
              <w:widowControl w:val="0"/>
              <w:autoSpaceDE w:val="0"/>
              <w:autoSpaceDN w:val="0"/>
              <w:spacing w:after="0" w:line="360" w:lineRule="auto"/>
              <w:jc w:val="center"/>
              <w:rPr>
                <w:rFonts w:ascii="Garamond" w:eastAsia="Times New Roman" w:hAnsi="Garamond" w:cs="Arial"/>
                <w:b/>
                <w:bCs/>
                <w:sz w:val="24"/>
                <w:szCs w:val="20"/>
                <w:lang w:eastAsia="hu-HU"/>
              </w:rPr>
            </w:pPr>
            <w:r w:rsidRPr="000B50FB">
              <w:rPr>
                <w:rFonts w:ascii="Garamond" w:eastAsia="Times New Roman" w:hAnsi="Garamond" w:cs="Arial"/>
                <w:b/>
                <w:bCs/>
                <w:sz w:val="24"/>
                <w:szCs w:val="20"/>
                <w:lang w:eastAsia="hu-HU"/>
              </w:rPr>
              <w:t xml:space="preserve">Intézmény megnevezése </w:t>
            </w:r>
          </w:p>
        </w:tc>
        <w:tc>
          <w:tcPr>
            <w:tcW w:w="2964" w:type="dxa"/>
            <w:tcBorders>
              <w:top w:val="outset" w:sz="6" w:space="0" w:color="auto"/>
              <w:left w:val="outset" w:sz="6" w:space="0" w:color="auto"/>
              <w:bottom w:val="outset" w:sz="6" w:space="0" w:color="auto"/>
              <w:right w:val="outset" w:sz="6" w:space="0" w:color="auto"/>
            </w:tcBorders>
            <w:hideMark/>
          </w:tcPr>
          <w:p w14:paraId="762262DD" w14:textId="77777777" w:rsidR="00676AD2" w:rsidRPr="000B50FB" w:rsidRDefault="00676AD2" w:rsidP="00676AD2">
            <w:pPr>
              <w:widowControl w:val="0"/>
              <w:autoSpaceDE w:val="0"/>
              <w:autoSpaceDN w:val="0"/>
              <w:spacing w:after="0" w:line="360" w:lineRule="auto"/>
              <w:jc w:val="center"/>
              <w:rPr>
                <w:rFonts w:ascii="Garamond" w:eastAsia="Times New Roman" w:hAnsi="Garamond" w:cs="Arial"/>
                <w:b/>
                <w:bCs/>
                <w:sz w:val="24"/>
                <w:szCs w:val="20"/>
                <w:lang w:eastAsia="hu-HU"/>
              </w:rPr>
            </w:pPr>
            <w:r w:rsidRPr="000B50FB">
              <w:rPr>
                <w:rFonts w:ascii="Garamond" w:eastAsia="Times New Roman" w:hAnsi="Garamond" w:cs="Arial"/>
                <w:b/>
                <w:bCs/>
                <w:sz w:val="24"/>
                <w:szCs w:val="20"/>
                <w:lang w:eastAsia="hu-HU"/>
              </w:rPr>
              <w:t>Végzettség és szakirány</w:t>
            </w:r>
          </w:p>
        </w:tc>
      </w:tr>
      <w:tr w:rsidR="00676AD2" w:rsidRPr="000B50FB" w14:paraId="0AAE5FA5" w14:textId="77777777" w:rsidTr="00676AD2">
        <w:trPr>
          <w:trHeight w:val="333"/>
        </w:trPr>
        <w:tc>
          <w:tcPr>
            <w:tcW w:w="2883" w:type="dxa"/>
            <w:tcBorders>
              <w:top w:val="outset" w:sz="6" w:space="0" w:color="auto"/>
              <w:left w:val="outset" w:sz="6" w:space="0" w:color="auto"/>
              <w:bottom w:val="outset" w:sz="6" w:space="0" w:color="auto"/>
              <w:right w:val="outset" w:sz="6" w:space="0" w:color="auto"/>
            </w:tcBorders>
          </w:tcPr>
          <w:p w14:paraId="15655CE2" w14:textId="77777777" w:rsidR="00676AD2" w:rsidRPr="000B50FB" w:rsidRDefault="00676AD2" w:rsidP="00676AD2">
            <w:pPr>
              <w:widowControl w:val="0"/>
              <w:autoSpaceDE w:val="0"/>
              <w:autoSpaceDN w:val="0"/>
              <w:spacing w:after="0" w:line="360" w:lineRule="auto"/>
              <w:rPr>
                <w:rFonts w:ascii="Garamond" w:eastAsia="Times New Roman" w:hAnsi="Garamond" w:cs="Arial"/>
                <w:sz w:val="24"/>
                <w:szCs w:val="20"/>
                <w:lang w:eastAsia="hu-HU"/>
              </w:rPr>
            </w:pPr>
          </w:p>
        </w:tc>
        <w:tc>
          <w:tcPr>
            <w:tcW w:w="2903" w:type="dxa"/>
            <w:tcBorders>
              <w:top w:val="outset" w:sz="6" w:space="0" w:color="auto"/>
              <w:left w:val="outset" w:sz="6" w:space="0" w:color="auto"/>
              <w:bottom w:val="outset" w:sz="6" w:space="0" w:color="auto"/>
              <w:right w:val="outset" w:sz="6" w:space="0" w:color="auto"/>
            </w:tcBorders>
          </w:tcPr>
          <w:p w14:paraId="6CA908E4" w14:textId="77777777" w:rsidR="00676AD2" w:rsidRPr="000B50FB" w:rsidRDefault="00676AD2" w:rsidP="00676AD2">
            <w:pPr>
              <w:widowControl w:val="0"/>
              <w:autoSpaceDE w:val="0"/>
              <w:autoSpaceDN w:val="0"/>
              <w:spacing w:after="0" w:line="360" w:lineRule="auto"/>
              <w:rPr>
                <w:rFonts w:ascii="Garamond" w:eastAsia="Times New Roman" w:hAnsi="Garamond" w:cs="Arial"/>
                <w:sz w:val="24"/>
                <w:szCs w:val="20"/>
                <w:lang w:eastAsia="hu-HU"/>
              </w:rPr>
            </w:pPr>
          </w:p>
        </w:tc>
        <w:tc>
          <w:tcPr>
            <w:tcW w:w="2964" w:type="dxa"/>
            <w:tcBorders>
              <w:top w:val="outset" w:sz="6" w:space="0" w:color="auto"/>
              <w:left w:val="outset" w:sz="6" w:space="0" w:color="auto"/>
              <w:bottom w:val="outset" w:sz="6" w:space="0" w:color="auto"/>
              <w:right w:val="outset" w:sz="6" w:space="0" w:color="auto"/>
            </w:tcBorders>
          </w:tcPr>
          <w:p w14:paraId="2BC6F4E9" w14:textId="77777777" w:rsidR="00676AD2" w:rsidRPr="000B50FB" w:rsidRDefault="00676AD2" w:rsidP="00676AD2">
            <w:pPr>
              <w:widowControl w:val="0"/>
              <w:autoSpaceDE w:val="0"/>
              <w:autoSpaceDN w:val="0"/>
              <w:spacing w:after="0" w:line="360" w:lineRule="auto"/>
              <w:rPr>
                <w:rFonts w:ascii="Garamond" w:eastAsia="Times New Roman" w:hAnsi="Garamond" w:cs="Arial"/>
                <w:sz w:val="24"/>
                <w:szCs w:val="20"/>
                <w:lang w:eastAsia="hu-HU"/>
              </w:rPr>
            </w:pPr>
          </w:p>
        </w:tc>
      </w:tr>
      <w:tr w:rsidR="00676AD2" w:rsidRPr="000B50FB" w14:paraId="641E3A64" w14:textId="77777777" w:rsidTr="00676AD2">
        <w:trPr>
          <w:trHeight w:val="333"/>
        </w:trPr>
        <w:tc>
          <w:tcPr>
            <w:tcW w:w="2883" w:type="dxa"/>
            <w:tcBorders>
              <w:top w:val="outset" w:sz="6" w:space="0" w:color="auto"/>
              <w:left w:val="outset" w:sz="6" w:space="0" w:color="auto"/>
              <w:bottom w:val="outset" w:sz="6" w:space="0" w:color="auto"/>
              <w:right w:val="outset" w:sz="6" w:space="0" w:color="auto"/>
            </w:tcBorders>
          </w:tcPr>
          <w:p w14:paraId="5E97FDFA" w14:textId="77777777" w:rsidR="00676AD2" w:rsidRPr="000B50FB" w:rsidRDefault="00676AD2" w:rsidP="00676AD2">
            <w:pPr>
              <w:widowControl w:val="0"/>
              <w:autoSpaceDE w:val="0"/>
              <w:autoSpaceDN w:val="0"/>
              <w:spacing w:after="0" w:line="360" w:lineRule="auto"/>
              <w:rPr>
                <w:rFonts w:ascii="Garamond" w:eastAsia="Times New Roman" w:hAnsi="Garamond" w:cs="Arial"/>
                <w:sz w:val="24"/>
                <w:szCs w:val="20"/>
                <w:lang w:eastAsia="hu-HU"/>
              </w:rPr>
            </w:pPr>
          </w:p>
        </w:tc>
        <w:tc>
          <w:tcPr>
            <w:tcW w:w="2903" w:type="dxa"/>
            <w:tcBorders>
              <w:top w:val="outset" w:sz="6" w:space="0" w:color="auto"/>
              <w:left w:val="outset" w:sz="6" w:space="0" w:color="auto"/>
              <w:bottom w:val="outset" w:sz="6" w:space="0" w:color="auto"/>
              <w:right w:val="outset" w:sz="6" w:space="0" w:color="auto"/>
            </w:tcBorders>
          </w:tcPr>
          <w:p w14:paraId="07F75324" w14:textId="77777777" w:rsidR="00676AD2" w:rsidRPr="000B50FB" w:rsidRDefault="00676AD2" w:rsidP="00676AD2">
            <w:pPr>
              <w:widowControl w:val="0"/>
              <w:autoSpaceDE w:val="0"/>
              <w:autoSpaceDN w:val="0"/>
              <w:spacing w:after="0" w:line="360" w:lineRule="auto"/>
              <w:rPr>
                <w:rFonts w:ascii="Garamond" w:eastAsia="Times New Roman" w:hAnsi="Garamond" w:cs="Arial"/>
                <w:sz w:val="24"/>
                <w:szCs w:val="20"/>
                <w:lang w:eastAsia="hu-HU"/>
              </w:rPr>
            </w:pPr>
          </w:p>
        </w:tc>
        <w:tc>
          <w:tcPr>
            <w:tcW w:w="2964" w:type="dxa"/>
            <w:tcBorders>
              <w:top w:val="outset" w:sz="6" w:space="0" w:color="auto"/>
              <w:left w:val="outset" w:sz="6" w:space="0" w:color="auto"/>
              <w:bottom w:val="outset" w:sz="6" w:space="0" w:color="auto"/>
              <w:right w:val="outset" w:sz="6" w:space="0" w:color="auto"/>
            </w:tcBorders>
          </w:tcPr>
          <w:p w14:paraId="363D2E19" w14:textId="77777777" w:rsidR="00676AD2" w:rsidRPr="000B50FB" w:rsidRDefault="00676AD2" w:rsidP="00676AD2">
            <w:pPr>
              <w:widowControl w:val="0"/>
              <w:autoSpaceDE w:val="0"/>
              <w:autoSpaceDN w:val="0"/>
              <w:spacing w:after="0" w:line="360" w:lineRule="auto"/>
              <w:rPr>
                <w:rFonts w:ascii="Garamond" w:eastAsia="Times New Roman" w:hAnsi="Garamond" w:cs="Arial"/>
                <w:sz w:val="24"/>
                <w:szCs w:val="20"/>
                <w:lang w:eastAsia="hu-HU"/>
              </w:rPr>
            </w:pPr>
          </w:p>
        </w:tc>
      </w:tr>
      <w:tr w:rsidR="00676AD2" w:rsidRPr="000B50FB" w14:paraId="6A300E22" w14:textId="77777777" w:rsidTr="00676AD2">
        <w:trPr>
          <w:trHeight w:val="333"/>
        </w:trPr>
        <w:tc>
          <w:tcPr>
            <w:tcW w:w="2883" w:type="dxa"/>
            <w:tcBorders>
              <w:top w:val="outset" w:sz="6" w:space="0" w:color="auto"/>
              <w:left w:val="outset" w:sz="6" w:space="0" w:color="auto"/>
              <w:bottom w:val="outset" w:sz="6" w:space="0" w:color="auto"/>
              <w:right w:val="outset" w:sz="6" w:space="0" w:color="auto"/>
            </w:tcBorders>
          </w:tcPr>
          <w:p w14:paraId="76B2E8D7" w14:textId="77777777" w:rsidR="00676AD2" w:rsidRPr="000B50FB" w:rsidRDefault="00676AD2" w:rsidP="00676AD2">
            <w:pPr>
              <w:widowControl w:val="0"/>
              <w:autoSpaceDE w:val="0"/>
              <w:autoSpaceDN w:val="0"/>
              <w:spacing w:after="0" w:line="360" w:lineRule="auto"/>
              <w:rPr>
                <w:rFonts w:ascii="Garamond" w:eastAsia="Times New Roman" w:hAnsi="Garamond" w:cs="Arial"/>
                <w:sz w:val="24"/>
                <w:szCs w:val="20"/>
                <w:lang w:eastAsia="hu-HU"/>
              </w:rPr>
            </w:pPr>
          </w:p>
        </w:tc>
        <w:tc>
          <w:tcPr>
            <w:tcW w:w="2903" w:type="dxa"/>
            <w:tcBorders>
              <w:top w:val="outset" w:sz="6" w:space="0" w:color="auto"/>
              <w:left w:val="outset" w:sz="6" w:space="0" w:color="auto"/>
              <w:bottom w:val="outset" w:sz="6" w:space="0" w:color="auto"/>
              <w:right w:val="outset" w:sz="6" w:space="0" w:color="auto"/>
            </w:tcBorders>
          </w:tcPr>
          <w:p w14:paraId="489B6A21" w14:textId="77777777" w:rsidR="00676AD2" w:rsidRPr="000B50FB" w:rsidRDefault="00676AD2" w:rsidP="00676AD2">
            <w:pPr>
              <w:widowControl w:val="0"/>
              <w:autoSpaceDE w:val="0"/>
              <w:autoSpaceDN w:val="0"/>
              <w:spacing w:after="0" w:line="360" w:lineRule="auto"/>
              <w:rPr>
                <w:rFonts w:ascii="Garamond" w:eastAsia="Times New Roman" w:hAnsi="Garamond" w:cs="Arial"/>
                <w:sz w:val="24"/>
                <w:szCs w:val="20"/>
                <w:lang w:eastAsia="hu-HU"/>
              </w:rPr>
            </w:pPr>
          </w:p>
        </w:tc>
        <w:tc>
          <w:tcPr>
            <w:tcW w:w="2964" w:type="dxa"/>
            <w:tcBorders>
              <w:top w:val="outset" w:sz="6" w:space="0" w:color="auto"/>
              <w:left w:val="outset" w:sz="6" w:space="0" w:color="auto"/>
              <w:bottom w:val="outset" w:sz="6" w:space="0" w:color="auto"/>
              <w:right w:val="outset" w:sz="6" w:space="0" w:color="auto"/>
            </w:tcBorders>
          </w:tcPr>
          <w:p w14:paraId="0D434EBB" w14:textId="77777777" w:rsidR="00676AD2" w:rsidRPr="000B50FB" w:rsidRDefault="00676AD2" w:rsidP="00676AD2">
            <w:pPr>
              <w:widowControl w:val="0"/>
              <w:autoSpaceDE w:val="0"/>
              <w:autoSpaceDN w:val="0"/>
              <w:spacing w:after="0" w:line="360" w:lineRule="auto"/>
              <w:rPr>
                <w:rFonts w:ascii="Garamond" w:eastAsia="Times New Roman" w:hAnsi="Garamond" w:cs="Arial"/>
                <w:sz w:val="24"/>
                <w:szCs w:val="20"/>
                <w:lang w:eastAsia="hu-HU"/>
              </w:rPr>
            </w:pPr>
          </w:p>
        </w:tc>
      </w:tr>
    </w:tbl>
    <w:p w14:paraId="509B2304" w14:textId="77777777" w:rsidR="00676AD2" w:rsidRPr="000B50FB" w:rsidRDefault="00676AD2" w:rsidP="00676AD2">
      <w:pPr>
        <w:widowControl w:val="0"/>
        <w:autoSpaceDE w:val="0"/>
        <w:autoSpaceDN w:val="0"/>
        <w:spacing w:after="0" w:line="360" w:lineRule="auto"/>
        <w:rPr>
          <w:rFonts w:ascii="Garamond" w:eastAsia="Times New Roman" w:hAnsi="Garamond" w:cs="Arial"/>
          <w:sz w:val="24"/>
          <w:szCs w:val="20"/>
          <w:lang w:eastAsia="hu-HU"/>
        </w:rPr>
      </w:pPr>
    </w:p>
    <w:tbl>
      <w:tblPr>
        <w:tblW w:w="0" w:type="auto"/>
        <w:tblInd w:w="7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70" w:type="dxa"/>
          <w:right w:w="70" w:type="dxa"/>
        </w:tblCellMar>
        <w:tblLook w:val="04A0" w:firstRow="1" w:lastRow="0" w:firstColumn="1" w:lastColumn="0" w:noHBand="0" w:noVBand="1"/>
      </w:tblPr>
      <w:tblGrid>
        <w:gridCol w:w="2883"/>
        <w:gridCol w:w="2903"/>
        <w:gridCol w:w="2964"/>
      </w:tblGrid>
      <w:tr w:rsidR="00676AD2" w:rsidRPr="000B50FB" w14:paraId="30B5D526" w14:textId="77777777" w:rsidTr="00676AD2">
        <w:tc>
          <w:tcPr>
            <w:tcW w:w="8750" w:type="dxa"/>
            <w:gridSpan w:val="3"/>
            <w:tcBorders>
              <w:top w:val="outset" w:sz="6" w:space="0" w:color="auto"/>
              <w:left w:val="outset" w:sz="6" w:space="0" w:color="auto"/>
              <w:bottom w:val="outset" w:sz="6" w:space="0" w:color="auto"/>
              <w:right w:val="outset" w:sz="6" w:space="0" w:color="auto"/>
            </w:tcBorders>
            <w:shd w:val="clear" w:color="auto" w:fill="92D050"/>
            <w:hideMark/>
          </w:tcPr>
          <w:p w14:paraId="6A9B232C" w14:textId="77777777" w:rsidR="00676AD2" w:rsidRPr="000B50FB" w:rsidRDefault="00676AD2" w:rsidP="00676AD2">
            <w:pPr>
              <w:widowControl w:val="0"/>
              <w:autoSpaceDE w:val="0"/>
              <w:autoSpaceDN w:val="0"/>
              <w:spacing w:after="0" w:line="360" w:lineRule="auto"/>
              <w:jc w:val="center"/>
              <w:rPr>
                <w:rFonts w:ascii="Garamond" w:eastAsia="Times New Roman" w:hAnsi="Garamond" w:cs="Arial"/>
                <w:sz w:val="24"/>
                <w:szCs w:val="20"/>
                <w:lang w:eastAsia="hu-HU"/>
              </w:rPr>
            </w:pPr>
            <w:r w:rsidRPr="000B50FB">
              <w:rPr>
                <w:rFonts w:ascii="Garamond" w:eastAsia="Times New Roman" w:hAnsi="Garamond" w:cs="Arial"/>
                <w:b/>
                <w:bCs/>
                <w:sz w:val="24"/>
                <w:szCs w:val="20"/>
                <w:lang w:eastAsia="hu-HU"/>
              </w:rPr>
              <w:t>MUNKAHELYEK, MUNKAKÖRÖK</w:t>
            </w:r>
          </w:p>
          <w:p w14:paraId="5CA13D34" w14:textId="77777777" w:rsidR="00676AD2" w:rsidRPr="000B50FB" w:rsidRDefault="00676AD2" w:rsidP="00676AD2">
            <w:pPr>
              <w:widowControl w:val="0"/>
              <w:autoSpaceDE w:val="0"/>
              <w:autoSpaceDN w:val="0"/>
              <w:spacing w:after="0" w:line="360" w:lineRule="auto"/>
              <w:jc w:val="center"/>
              <w:rPr>
                <w:rFonts w:ascii="Garamond" w:eastAsia="Times New Roman" w:hAnsi="Garamond" w:cs="Arial"/>
                <w:sz w:val="24"/>
                <w:szCs w:val="20"/>
                <w:lang w:eastAsia="hu-HU"/>
              </w:rPr>
            </w:pPr>
            <w:r w:rsidRPr="000B50FB">
              <w:rPr>
                <w:rFonts w:ascii="Garamond" w:eastAsia="Times New Roman" w:hAnsi="Garamond" w:cs="Arial"/>
                <w:sz w:val="24"/>
                <w:szCs w:val="20"/>
                <w:lang w:eastAsia="hu-HU"/>
              </w:rPr>
              <w:t>(Kezdje az aktuálissal, és úgy haladjon az időben visszafelé!)</w:t>
            </w:r>
          </w:p>
        </w:tc>
      </w:tr>
      <w:tr w:rsidR="00676AD2" w:rsidRPr="000B50FB" w14:paraId="379ACAE6" w14:textId="77777777" w:rsidTr="00676AD2">
        <w:trPr>
          <w:trHeight w:val="338"/>
        </w:trPr>
        <w:tc>
          <w:tcPr>
            <w:tcW w:w="2883" w:type="dxa"/>
            <w:tcBorders>
              <w:top w:val="outset" w:sz="6" w:space="0" w:color="auto"/>
              <w:left w:val="outset" w:sz="6" w:space="0" w:color="auto"/>
              <w:bottom w:val="outset" w:sz="6" w:space="0" w:color="auto"/>
              <w:right w:val="outset" w:sz="6" w:space="0" w:color="auto"/>
            </w:tcBorders>
            <w:hideMark/>
          </w:tcPr>
          <w:p w14:paraId="4ABEE3CD" w14:textId="77777777" w:rsidR="00676AD2" w:rsidRPr="000B50FB" w:rsidRDefault="00676AD2" w:rsidP="00676AD2">
            <w:pPr>
              <w:widowControl w:val="0"/>
              <w:autoSpaceDE w:val="0"/>
              <w:autoSpaceDN w:val="0"/>
              <w:spacing w:after="0" w:line="360" w:lineRule="auto"/>
              <w:jc w:val="center"/>
              <w:rPr>
                <w:rFonts w:ascii="Garamond" w:eastAsia="Times New Roman" w:hAnsi="Garamond" w:cs="Arial"/>
                <w:b/>
                <w:bCs/>
                <w:sz w:val="24"/>
                <w:szCs w:val="20"/>
                <w:lang w:eastAsia="hu-HU"/>
              </w:rPr>
            </w:pPr>
            <w:r w:rsidRPr="000B50FB">
              <w:rPr>
                <w:rFonts w:ascii="Garamond" w:eastAsia="Times New Roman" w:hAnsi="Garamond" w:cs="Arial"/>
                <w:b/>
                <w:bCs/>
                <w:sz w:val="24"/>
                <w:szCs w:val="20"/>
                <w:lang w:eastAsia="hu-HU"/>
              </w:rPr>
              <w:t>Mettől meddig (év)</w:t>
            </w:r>
          </w:p>
        </w:tc>
        <w:tc>
          <w:tcPr>
            <w:tcW w:w="2903" w:type="dxa"/>
            <w:tcBorders>
              <w:top w:val="outset" w:sz="6" w:space="0" w:color="auto"/>
              <w:left w:val="outset" w:sz="6" w:space="0" w:color="auto"/>
              <w:bottom w:val="outset" w:sz="6" w:space="0" w:color="auto"/>
              <w:right w:val="outset" w:sz="6" w:space="0" w:color="auto"/>
            </w:tcBorders>
            <w:hideMark/>
          </w:tcPr>
          <w:p w14:paraId="183616E0" w14:textId="77777777" w:rsidR="00676AD2" w:rsidRPr="000B50FB" w:rsidRDefault="00676AD2" w:rsidP="00676AD2">
            <w:pPr>
              <w:widowControl w:val="0"/>
              <w:autoSpaceDE w:val="0"/>
              <w:autoSpaceDN w:val="0"/>
              <w:spacing w:after="0" w:line="360" w:lineRule="auto"/>
              <w:jc w:val="center"/>
              <w:rPr>
                <w:rFonts w:ascii="Garamond" w:eastAsia="Times New Roman" w:hAnsi="Garamond" w:cs="Arial"/>
                <w:b/>
                <w:bCs/>
                <w:sz w:val="24"/>
                <w:szCs w:val="20"/>
                <w:lang w:eastAsia="hu-HU"/>
              </w:rPr>
            </w:pPr>
            <w:r w:rsidRPr="000B50FB">
              <w:rPr>
                <w:rFonts w:ascii="Garamond" w:eastAsia="Times New Roman" w:hAnsi="Garamond" w:cs="Arial"/>
                <w:b/>
                <w:bCs/>
                <w:sz w:val="24"/>
                <w:szCs w:val="20"/>
                <w:lang w:eastAsia="hu-HU"/>
              </w:rPr>
              <w:t>Munkahely</w:t>
            </w:r>
          </w:p>
        </w:tc>
        <w:tc>
          <w:tcPr>
            <w:tcW w:w="2884" w:type="dxa"/>
            <w:tcBorders>
              <w:top w:val="outset" w:sz="6" w:space="0" w:color="auto"/>
              <w:left w:val="outset" w:sz="6" w:space="0" w:color="auto"/>
              <w:bottom w:val="outset" w:sz="6" w:space="0" w:color="auto"/>
              <w:right w:val="outset" w:sz="6" w:space="0" w:color="auto"/>
            </w:tcBorders>
            <w:hideMark/>
          </w:tcPr>
          <w:p w14:paraId="6E185C53" w14:textId="77777777" w:rsidR="00676AD2" w:rsidRPr="000B50FB" w:rsidRDefault="00676AD2" w:rsidP="00676AD2">
            <w:pPr>
              <w:widowControl w:val="0"/>
              <w:autoSpaceDE w:val="0"/>
              <w:autoSpaceDN w:val="0"/>
              <w:spacing w:after="0" w:line="360" w:lineRule="auto"/>
              <w:jc w:val="center"/>
              <w:rPr>
                <w:rFonts w:ascii="Garamond" w:eastAsia="Times New Roman" w:hAnsi="Garamond" w:cs="Arial"/>
                <w:b/>
                <w:bCs/>
                <w:sz w:val="24"/>
                <w:szCs w:val="20"/>
                <w:lang w:eastAsia="hu-HU"/>
              </w:rPr>
            </w:pPr>
            <w:r w:rsidRPr="000B50FB">
              <w:rPr>
                <w:rFonts w:ascii="Garamond" w:eastAsia="Times New Roman" w:hAnsi="Garamond" w:cs="Arial"/>
                <w:b/>
                <w:bCs/>
                <w:sz w:val="24"/>
                <w:szCs w:val="20"/>
                <w:lang w:eastAsia="hu-HU"/>
              </w:rPr>
              <w:t>Munkakör</w:t>
            </w:r>
          </w:p>
        </w:tc>
      </w:tr>
      <w:tr w:rsidR="00676AD2" w:rsidRPr="000B50FB" w14:paraId="137F6D6C" w14:textId="77777777" w:rsidTr="00676AD2">
        <w:trPr>
          <w:trHeight w:val="338"/>
        </w:trPr>
        <w:tc>
          <w:tcPr>
            <w:tcW w:w="2883" w:type="dxa"/>
            <w:tcBorders>
              <w:top w:val="outset" w:sz="6" w:space="0" w:color="auto"/>
              <w:left w:val="outset" w:sz="6" w:space="0" w:color="auto"/>
              <w:bottom w:val="outset" w:sz="6" w:space="0" w:color="auto"/>
              <w:right w:val="outset" w:sz="6" w:space="0" w:color="auto"/>
            </w:tcBorders>
          </w:tcPr>
          <w:p w14:paraId="48669F03" w14:textId="77777777" w:rsidR="00676AD2" w:rsidRPr="000B50FB" w:rsidRDefault="00676AD2" w:rsidP="00676AD2">
            <w:pPr>
              <w:widowControl w:val="0"/>
              <w:autoSpaceDE w:val="0"/>
              <w:autoSpaceDN w:val="0"/>
              <w:spacing w:after="0" w:line="360" w:lineRule="auto"/>
              <w:rPr>
                <w:rFonts w:ascii="Garamond" w:eastAsia="Times New Roman" w:hAnsi="Garamond" w:cs="Arial"/>
                <w:sz w:val="24"/>
                <w:szCs w:val="20"/>
                <w:lang w:eastAsia="hu-HU"/>
              </w:rPr>
            </w:pPr>
          </w:p>
        </w:tc>
        <w:tc>
          <w:tcPr>
            <w:tcW w:w="2903" w:type="dxa"/>
            <w:tcBorders>
              <w:top w:val="outset" w:sz="6" w:space="0" w:color="auto"/>
              <w:left w:val="outset" w:sz="6" w:space="0" w:color="auto"/>
              <w:bottom w:val="outset" w:sz="6" w:space="0" w:color="auto"/>
              <w:right w:val="outset" w:sz="6" w:space="0" w:color="auto"/>
            </w:tcBorders>
          </w:tcPr>
          <w:p w14:paraId="23EF1E8B" w14:textId="77777777" w:rsidR="00676AD2" w:rsidRPr="000B50FB" w:rsidRDefault="00676AD2" w:rsidP="00676AD2">
            <w:pPr>
              <w:widowControl w:val="0"/>
              <w:autoSpaceDE w:val="0"/>
              <w:autoSpaceDN w:val="0"/>
              <w:spacing w:after="0" w:line="360" w:lineRule="auto"/>
              <w:rPr>
                <w:rFonts w:ascii="Garamond" w:eastAsia="Times New Roman" w:hAnsi="Garamond" w:cs="Arial"/>
                <w:sz w:val="24"/>
                <w:szCs w:val="20"/>
                <w:lang w:eastAsia="hu-HU"/>
              </w:rPr>
            </w:pPr>
          </w:p>
        </w:tc>
        <w:tc>
          <w:tcPr>
            <w:tcW w:w="2884" w:type="dxa"/>
            <w:tcBorders>
              <w:top w:val="outset" w:sz="6" w:space="0" w:color="auto"/>
              <w:left w:val="outset" w:sz="6" w:space="0" w:color="auto"/>
              <w:bottom w:val="outset" w:sz="6" w:space="0" w:color="auto"/>
              <w:right w:val="outset" w:sz="6" w:space="0" w:color="auto"/>
            </w:tcBorders>
          </w:tcPr>
          <w:p w14:paraId="277375EB" w14:textId="77777777" w:rsidR="00676AD2" w:rsidRPr="000B50FB" w:rsidRDefault="00676AD2" w:rsidP="00676AD2">
            <w:pPr>
              <w:widowControl w:val="0"/>
              <w:autoSpaceDE w:val="0"/>
              <w:autoSpaceDN w:val="0"/>
              <w:spacing w:after="0" w:line="360" w:lineRule="auto"/>
              <w:rPr>
                <w:rFonts w:ascii="Garamond" w:eastAsia="Times New Roman" w:hAnsi="Garamond" w:cs="Arial"/>
                <w:sz w:val="24"/>
                <w:szCs w:val="20"/>
                <w:lang w:eastAsia="hu-HU"/>
              </w:rPr>
            </w:pPr>
          </w:p>
        </w:tc>
      </w:tr>
      <w:tr w:rsidR="00676AD2" w:rsidRPr="000B50FB" w14:paraId="1A9154AF" w14:textId="77777777" w:rsidTr="00676AD2">
        <w:trPr>
          <w:trHeight w:val="333"/>
        </w:trPr>
        <w:tc>
          <w:tcPr>
            <w:tcW w:w="2883" w:type="dxa"/>
            <w:tcBorders>
              <w:top w:val="outset" w:sz="6" w:space="0" w:color="auto"/>
              <w:left w:val="outset" w:sz="6" w:space="0" w:color="auto"/>
              <w:bottom w:val="outset" w:sz="6" w:space="0" w:color="auto"/>
              <w:right w:val="outset" w:sz="6" w:space="0" w:color="auto"/>
            </w:tcBorders>
          </w:tcPr>
          <w:p w14:paraId="1A9592CA" w14:textId="77777777" w:rsidR="00676AD2" w:rsidRPr="000B50FB" w:rsidRDefault="00676AD2" w:rsidP="00676AD2">
            <w:pPr>
              <w:widowControl w:val="0"/>
              <w:autoSpaceDE w:val="0"/>
              <w:autoSpaceDN w:val="0"/>
              <w:spacing w:after="0" w:line="360" w:lineRule="auto"/>
              <w:rPr>
                <w:rFonts w:ascii="Garamond" w:eastAsia="Times New Roman" w:hAnsi="Garamond" w:cs="Arial"/>
                <w:sz w:val="24"/>
                <w:szCs w:val="20"/>
                <w:lang w:eastAsia="hu-HU"/>
              </w:rPr>
            </w:pPr>
          </w:p>
        </w:tc>
        <w:tc>
          <w:tcPr>
            <w:tcW w:w="2903" w:type="dxa"/>
            <w:tcBorders>
              <w:top w:val="outset" w:sz="6" w:space="0" w:color="auto"/>
              <w:left w:val="outset" w:sz="6" w:space="0" w:color="auto"/>
              <w:bottom w:val="outset" w:sz="6" w:space="0" w:color="auto"/>
              <w:right w:val="outset" w:sz="6" w:space="0" w:color="auto"/>
            </w:tcBorders>
          </w:tcPr>
          <w:p w14:paraId="772D1EF4" w14:textId="77777777" w:rsidR="00676AD2" w:rsidRPr="000B50FB" w:rsidRDefault="00676AD2" w:rsidP="00676AD2">
            <w:pPr>
              <w:widowControl w:val="0"/>
              <w:autoSpaceDE w:val="0"/>
              <w:autoSpaceDN w:val="0"/>
              <w:spacing w:after="0" w:line="360" w:lineRule="auto"/>
              <w:rPr>
                <w:rFonts w:ascii="Garamond" w:eastAsia="Times New Roman" w:hAnsi="Garamond" w:cs="Arial"/>
                <w:sz w:val="24"/>
                <w:szCs w:val="20"/>
                <w:lang w:eastAsia="hu-HU"/>
              </w:rPr>
            </w:pPr>
          </w:p>
        </w:tc>
        <w:tc>
          <w:tcPr>
            <w:tcW w:w="2884" w:type="dxa"/>
            <w:tcBorders>
              <w:top w:val="outset" w:sz="6" w:space="0" w:color="auto"/>
              <w:left w:val="outset" w:sz="6" w:space="0" w:color="auto"/>
              <w:bottom w:val="outset" w:sz="6" w:space="0" w:color="auto"/>
              <w:right w:val="outset" w:sz="6" w:space="0" w:color="auto"/>
            </w:tcBorders>
          </w:tcPr>
          <w:p w14:paraId="19097319" w14:textId="77777777" w:rsidR="00676AD2" w:rsidRPr="000B50FB" w:rsidRDefault="00676AD2" w:rsidP="00676AD2">
            <w:pPr>
              <w:widowControl w:val="0"/>
              <w:autoSpaceDE w:val="0"/>
              <w:autoSpaceDN w:val="0"/>
              <w:spacing w:after="0" w:line="360" w:lineRule="auto"/>
              <w:rPr>
                <w:rFonts w:ascii="Garamond" w:eastAsia="Times New Roman" w:hAnsi="Garamond" w:cs="Arial"/>
                <w:sz w:val="24"/>
                <w:szCs w:val="20"/>
                <w:lang w:eastAsia="hu-HU"/>
              </w:rPr>
            </w:pPr>
          </w:p>
        </w:tc>
      </w:tr>
      <w:tr w:rsidR="00676AD2" w:rsidRPr="000B50FB" w14:paraId="7FDD6104" w14:textId="77777777" w:rsidTr="00676AD2">
        <w:trPr>
          <w:trHeight w:val="333"/>
        </w:trPr>
        <w:tc>
          <w:tcPr>
            <w:tcW w:w="2883" w:type="dxa"/>
            <w:tcBorders>
              <w:top w:val="outset" w:sz="6" w:space="0" w:color="auto"/>
              <w:left w:val="outset" w:sz="6" w:space="0" w:color="auto"/>
              <w:bottom w:val="outset" w:sz="6" w:space="0" w:color="auto"/>
              <w:right w:val="outset" w:sz="6" w:space="0" w:color="auto"/>
            </w:tcBorders>
          </w:tcPr>
          <w:p w14:paraId="546A85CE" w14:textId="77777777" w:rsidR="00676AD2" w:rsidRPr="000B50FB" w:rsidRDefault="00676AD2" w:rsidP="00676AD2">
            <w:pPr>
              <w:widowControl w:val="0"/>
              <w:autoSpaceDE w:val="0"/>
              <w:autoSpaceDN w:val="0"/>
              <w:spacing w:after="0" w:line="360" w:lineRule="auto"/>
              <w:rPr>
                <w:rFonts w:ascii="Garamond" w:eastAsia="Times New Roman" w:hAnsi="Garamond" w:cs="Arial"/>
                <w:sz w:val="24"/>
                <w:szCs w:val="20"/>
                <w:lang w:eastAsia="hu-HU"/>
              </w:rPr>
            </w:pPr>
          </w:p>
        </w:tc>
        <w:tc>
          <w:tcPr>
            <w:tcW w:w="2903" w:type="dxa"/>
            <w:tcBorders>
              <w:top w:val="outset" w:sz="6" w:space="0" w:color="auto"/>
              <w:left w:val="outset" w:sz="6" w:space="0" w:color="auto"/>
              <w:bottom w:val="outset" w:sz="6" w:space="0" w:color="auto"/>
              <w:right w:val="outset" w:sz="6" w:space="0" w:color="auto"/>
            </w:tcBorders>
          </w:tcPr>
          <w:p w14:paraId="159C0D93" w14:textId="77777777" w:rsidR="00676AD2" w:rsidRPr="000B50FB" w:rsidRDefault="00676AD2" w:rsidP="00676AD2">
            <w:pPr>
              <w:widowControl w:val="0"/>
              <w:autoSpaceDE w:val="0"/>
              <w:autoSpaceDN w:val="0"/>
              <w:spacing w:after="0" w:line="360" w:lineRule="auto"/>
              <w:rPr>
                <w:rFonts w:ascii="Garamond" w:eastAsia="Times New Roman" w:hAnsi="Garamond" w:cs="Arial"/>
                <w:sz w:val="24"/>
                <w:szCs w:val="20"/>
                <w:lang w:eastAsia="hu-HU"/>
              </w:rPr>
            </w:pPr>
          </w:p>
        </w:tc>
        <w:tc>
          <w:tcPr>
            <w:tcW w:w="2884" w:type="dxa"/>
            <w:tcBorders>
              <w:top w:val="outset" w:sz="6" w:space="0" w:color="auto"/>
              <w:left w:val="outset" w:sz="6" w:space="0" w:color="auto"/>
              <w:bottom w:val="outset" w:sz="6" w:space="0" w:color="auto"/>
              <w:right w:val="outset" w:sz="6" w:space="0" w:color="auto"/>
            </w:tcBorders>
          </w:tcPr>
          <w:p w14:paraId="1EC17CCC" w14:textId="77777777" w:rsidR="00676AD2" w:rsidRPr="000B50FB" w:rsidRDefault="00676AD2" w:rsidP="00676AD2">
            <w:pPr>
              <w:widowControl w:val="0"/>
              <w:autoSpaceDE w:val="0"/>
              <w:autoSpaceDN w:val="0"/>
              <w:spacing w:after="0" w:line="360" w:lineRule="auto"/>
              <w:rPr>
                <w:rFonts w:ascii="Garamond" w:eastAsia="Times New Roman" w:hAnsi="Garamond" w:cs="Arial"/>
                <w:sz w:val="24"/>
                <w:szCs w:val="20"/>
                <w:lang w:eastAsia="hu-HU"/>
              </w:rPr>
            </w:pPr>
          </w:p>
        </w:tc>
      </w:tr>
    </w:tbl>
    <w:p w14:paraId="6ADFDE85" w14:textId="77777777" w:rsidR="00676AD2" w:rsidRPr="000B50FB" w:rsidRDefault="00676AD2" w:rsidP="00676AD2">
      <w:pPr>
        <w:widowControl w:val="0"/>
        <w:autoSpaceDE w:val="0"/>
        <w:autoSpaceDN w:val="0"/>
        <w:spacing w:after="0" w:line="360" w:lineRule="auto"/>
        <w:rPr>
          <w:rFonts w:ascii="Garamond" w:eastAsia="Times New Roman" w:hAnsi="Garamond" w:cs="Arial"/>
          <w:sz w:val="24"/>
          <w:szCs w:val="20"/>
          <w:lang w:eastAsia="hu-HU"/>
        </w:rPr>
      </w:pPr>
    </w:p>
    <w:tbl>
      <w:tblPr>
        <w:tblW w:w="8717" w:type="dxa"/>
        <w:tblInd w:w="7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70" w:type="dxa"/>
          <w:right w:w="70" w:type="dxa"/>
        </w:tblCellMar>
        <w:tblLook w:val="04A0" w:firstRow="1" w:lastRow="0" w:firstColumn="1" w:lastColumn="0" w:noHBand="0" w:noVBand="1"/>
      </w:tblPr>
      <w:tblGrid>
        <w:gridCol w:w="4304"/>
        <w:gridCol w:w="4413"/>
      </w:tblGrid>
      <w:tr w:rsidR="00676AD2" w:rsidRPr="000B50FB" w14:paraId="7307720A" w14:textId="77777777" w:rsidTr="00676AD2">
        <w:tc>
          <w:tcPr>
            <w:tcW w:w="8717" w:type="dxa"/>
            <w:gridSpan w:val="2"/>
            <w:tcBorders>
              <w:top w:val="outset" w:sz="6" w:space="0" w:color="auto"/>
              <w:left w:val="outset" w:sz="6" w:space="0" w:color="auto"/>
              <w:bottom w:val="outset" w:sz="6" w:space="0" w:color="auto"/>
              <w:right w:val="outset" w:sz="6" w:space="0" w:color="auto"/>
            </w:tcBorders>
            <w:shd w:val="clear" w:color="auto" w:fill="92D050"/>
            <w:hideMark/>
          </w:tcPr>
          <w:p w14:paraId="29688F20" w14:textId="77777777" w:rsidR="00676AD2" w:rsidRPr="000B50FB" w:rsidRDefault="00676AD2" w:rsidP="00676AD2">
            <w:pPr>
              <w:widowControl w:val="0"/>
              <w:autoSpaceDE w:val="0"/>
              <w:autoSpaceDN w:val="0"/>
              <w:spacing w:after="0" w:line="360" w:lineRule="auto"/>
              <w:jc w:val="center"/>
              <w:rPr>
                <w:rFonts w:ascii="Garamond" w:eastAsia="Times New Roman" w:hAnsi="Garamond" w:cs="Arial"/>
                <w:b/>
                <w:bCs/>
                <w:sz w:val="24"/>
                <w:szCs w:val="20"/>
                <w:lang w:eastAsia="hu-HU"/>
              </w:rPr>
            </w:pPr>
            <w:r w:rsidRPr="000B50FB">
              <w:rPr>
                <w:rFonts w:ascii="Garamond" w:eastAsia="Times New Roman" w:hAnsi="Garamond" w:cs="Arial"/>
                <w:sz w:val="24"/>
                <w:szCs w:val="20"/>
                <w:lang w:eastAsia="hu-HU"/>
              </w:rPr>
              <w:br w:type="page"/>
            </w:r>
            <w:r w:rsidRPr="000B50FB">
              <w:rPr>
                <w:rFonts w:ascii="Garamond" w:eastAsia="Times New Roman" w:hAnsi="Garamond" w:cs="Arial"/>
                <w:b/>
                <w:bCs/>
                <w:sz w:val="24"/>
                <w:szCs w:val="20"/>
                <w:lang w:eastAsia="hu-HU"/>
              </w:rPr>
              <w:t xml:space="preserve">JELENTŐSEBB KORÁBBI MUNKÁK, TAPASZTALATOK ISMERTETÉSE </w:t>
            </w:r>
            <w:r w:rsidR="00F34782" w:rsidRPr="000B50FB">
              <w:rPr>
                <w:rFonts w:ascii="Garamond" w:eastAsia="Times New Roman" w:hAnsi="Garamond" w:cs="Arial"/>
                <w:b/>
                <w:bCs/>
                <w:sz w:val="24"/>
                <w:szCs w:val="20"/>
                <w:lang w:eastAsia="hu-HU"/>
              </w:rPr>
              <w:t>AZ ALKALMASSÁGI MINIMUM KÖVETELMÉNYEK IGAZOLÁSA CÉLJÁBÓL</w:t>
            </w:r>
          </w:p>
          <w:p w14:paraId="2B478D60" w14:textId="77777777" w:rsidR="00676AD2" w:rsidRPr="000B50FB" w:rsidRDefault="00676AD2" w:rsidP="00676AD2">
            <w:pPr>
              <w:widowControl w:val="0"/>
              <w:autoSpaceDE w:val="0"/>
              <w:autoSpaceDN w:val="0"/>
              <w:spacing w:after="0" w:line="360" w:lineRule="auto"/>
              <w:jc w:val="center"/>
              <w:rPr>
                <w:rFonts w:ascii="Garamond" w:hAnsi="Garamond"/>
                <w:sz w:val="24"/>
              </w:rPr>
            </w:pPr>
            <w:r w:rsidRPr="000B50FB">
              <w:rPr>
                <w:rFonts w:ascii="Garamond" w:hAnsi="Garamond"/>
                <w:sz w:val="24"/>
              </w:rPr>
              <w:t>(Kezdje az aktuálissal, és úgy haladjon az időben visszafelé!)</w:t>
            </w:r>
          </w:p>
        </w:tc>
      </w:tr>
      <w:tr w:rsidR="00676AD2" w:rsidRPr="000B50FB" w14:paraId="6186062F" w14:textId="77777777" w:rsidTr="00676AD2">
        <w:trPr>
          <w:trHeight w:val="338"/>
        </w:trPr>
        <w:tc>
          <w:tcPr>
            <w:tcW w:w="4304" w:type="dxa"/>
            <w:tcBorders>
              <w:top w:val="outset" w:sz="6" w:space="0" w:color="auto"/>
              <w:left w:val="outset" w:sz="6" w:space="0" w:color="auto"/>
              <w:bottom w:val="outset" w:sz="6" w:space="0" w:color="auto"/>
              <w:right w:val="outset" w:sz="6" w:space="0" w:color="auto"/>
            </w:tcBorders>
            <w:hideMark/>
          </w:tcPr>
          <w:p w14:paraId="7FAEE57C" w14:textId="77777777" w:rsidR="00676AD2" w:rsidRPr="000B50FB" w:rsidRDefault="00676AD2" w:rsidP="00676AD2">
            <w:pPr>
              <w:widowControl w:val="0"/>
              <w:autoSpaceDE w:val="0"/>
              <w:autoSpaceDN w:val="0"/>
              <w:spacing w:after="0" w:line="360" w:lineRule="auto"/>
              <w:jc w:val="center"/>
              <w:rPr>
                <w:rFonts w:ascii="Garamond" w:eastAsia="Times New Roman" w:hAnsi="Garamond" w:cs="Arial"/>
                <w:b/>
                <w:bCs/>
                <w:sz w:val="24"/>
                <w:szCs w:val="20"/>
                <w:lang w:eastAsia="hu-HU"/>
              </w:rPr>
            </w:pPr>
            <w:r w:rsidRPr="000B50FB">
              <w:rPr>
                <w:rFonts w:ascii="Garamond" w:eastAsia="Times New Roman" w:hAnsi="Garamond" w:cs="Arial"/>
                <w:b/>
                <w:bCs/>
                <w:sz w:val="24"/>
                <w:szCs w:val="20"/>
                <w:lang w:eastAsia="hu-HU"/>
              </w:rPr>
              <w:t>Korábbi projektek ismertetése, időpontjai, mettől meddig (év/hó)</w:t>
            </w:r>
          </w:p>
        </w:tc>
        <w:tc>
          <w:tcPr>
            <w:tcW w:w="4413" w:type="dxa"/>
            <w:tcBorders>
              <w:top w:val="outset" w:sz="6" w:space="0" w:color="auto"/>
              <w:left w:val="outset" w:sz="6" w:space="0" w:color="auto"/>
              <w:bottom w:val="outset" w:sz="6" w:space="0" w:color="auto"/>
              <w:right w:val="outset" w:sz="6" w:space="0" w:color="auto"/>
            </w:tcBorders>
            <w:hideMark/>
          </w:tcPr>
          <w:p w14:paraId="73A6CFFD" w14:textId="77777777" w:rsidR="00676AD2" w:rsidRPr="000B50FB" w:rsidRDefault="00676AD2" w:rsidP="00676AD2">
            <w:pPr>
              <w:widowControl w:val="0"/>
              <w:autoSpaceDE w:val="0"/>
              <w:autoSpaceDN w:val="0"/>
              <w:spacing w:after="0" w:line="360" w:lineRule="auto"/>
              <w:jc w:val="center"/>
              <w:rPr>
                <w:rFonts w:ascii="Garamond" w:eastAsia="Times New Roman" w:hAnsi="Garamond" w:cs="Arial"/>
                <w:b/>
                <w:bCs/>
                <w:sz w:val="24"/>
                <w:szCs w:val="20"/>
                <w:lang w:eastAsia="hu-HU"/>
              </w:rPr>
            </w:pPr>
            <w:r w:rsidRPr="000B50FB">
              <w:rPr>
                <w:rFonts w:ascii="Garamond" w:eastAsia="Times New Roman" w:hAnsi="Garamond" w:cs="Arial"/>
                <w:b/>
                <w:bCs/>
                <w:sz w:val="24"/>
                <w:szCs w:val="20"/>
                <w:lang w:eastAsia="hu-HU"/>
              </w:rPr>
              <w:t>Ellátott funkciók és feladatok, kifejtett tevékenység bemutatása</w:t>
            </w:r>
          </w:p>
        </w:tc>
      </w:tr>
      <w:tr w:rsidR="00676AD2" w:rsidRPr="000B50FB" w14:paraId="5C800102" w14:textId="77777777" w:rsidTr="00676AD2">
        <w:trPr>
          <w:trHeight w:val="333"/>
        </w:trPr>
        <w:tc>
          <w:tcPr>
            <w:tcW w:w="4304" w:type="dxa"/>
            <w:tcBorders>
              <w:top w:val="outset" w:sz="6" w:space="0" w:color="auto"/>
              <w:left w:val="outset" w:sz="6" w:space="0" w:color="auto"/>
              <w:bottom w:val="outset" w:sz="6" w:space="0" w:color="auto"/>
              <w:right w:val="outset" w:sz="6" w:space="0" w:color="auto"/>
            </w:tcBorders>
          </w:tcPr>
          <w:p w14:paraId="6DA81ADA" w14:textId="77777777" w:rsidR="00676AD2" w:rsidRPr="000B50FB" w:rsidRDefault="00676AD2" w:rsidP="00676AD2">
            <w:pPr>
              <w:keepNext/>
              <w:widowControl w:val="0"/>
              <w:autoSpaceDE w:val="0"/>
              <w:autoSpaceDN w:val="0"/>
              <w:spacing w:after="0" w:line="360" w:lineRule="auto"/>
              <w:rPr>
                <w:rFonts w:ascii="Garamond" w:eastAsia="Times New Roman" w:hAnsi="Garamond" w:cs="Arial"/>
                <w:sz w:val="24"/>
                <w:szCs w:val="20"/>
                <w:lang w:eastAsia="hu-HU"/>
              </w:rPr>
            </w:pPr>
          </w:p>
        </w:tc>
        <w:tc>
          <w:tcPr>
            <w:tcW w:w="4413" w:type="dxa"/>
            <w:tcBorders>
              <w:top w:val="outset" w:sz="6" w:space="0" w:color="auto"/>
              <w:left w:val="outset" w:sz="6" w:space="0" w:color="auto"/>
              <w:bottom w:val="outset" w:sz="6" w:space="0" w:color="auto"/>
              <w:right w:val="outset" w:sz="6" w:space="0" w:color="auto"/>
            </w:tcBorders>
          </w:tcPr>
          <w:p w14:paraId="651B1EF8" w14:textId="77777777" w:rsidR="00676AD2" w:rsidRPr="000B50FB" w:rsidRDefault="00676AD2" w:rsidP="00676AD2">
            <w:pPr>
              <w:keepNext/>
              <w:widowControl w:val="0"/>
              <w:autoSpaceDE w:val="0"/>
              <w:autoSpaceDN w:val="0"/>
              <w:spacing w:after="0" w:line="360" w:lineRule="auto"/>
              <w:rPr>
                <w:rFonts w:ascii="Garamond" w:eastAsia="Times New Roman" w:hAnsi="Garamond" w:cs="Arial"/>
                <w:sz w:val="24"/>
                <w:szCs w:val="20"/>
                <w:lang w:eastAsia="hu-HU"/>
              </w:rPr>
            </w:pPr>
          </w:p>
        </w:tc>
      </w:tr>
      <w:tr w:rsidR="00676AD2" w:rsidRPr="000B50FB" w14:paraId="0F3D03B9" w14:textId="77777777" w:rsidTr="00676AD2">
        <w:trPr>
          <w:trHeight w:val="333"/>
        </w:trPr>
        <w:tc>
          <w:tcPr>
            <w:tcW w:w="4304" w:type="dxa"/>
            <w:tcBorders>
              <w:top w:val="outset" w:sz="6" w:space="0" w:color="auto"/>
              <w:left w:val="outset" w:sz="6" w:space="0" w:color="auto"/>
              <w:bottom w:val="outset" w:sz="6" w:space="0" w:color="auto"/>
              <w:right w:val="outset" w:sz="6" w:space="0" w:color="auto"/>
            </w:tcBorders>
          </w:tcPr>
          <w:p w14:paraId="35B39FAA" w14:textId="77777777" w:rsidR="00676AD2" w:rsidRPr="000B50FB" w:rsidRDefault="00676AD2" w:rsidP="00676AD2">
            <w:pPr>
              <w:keepNext/>
              <w:widowControl w:val="0"/>
              <w:autoSpaceDE w:val="0"/>
              <w:autoSpaceDN w:val="0"/>
              <w:spacing w:after="0" w:line="360" w:lineRule="auto"/>
              <w:rPr>
                <w:rFonts w:ascii="Garamond" w:eastAsia="Times New Roman" w:hAnsi="Garamond" w:cs="Arial"/>
                <w:sz w:val="24"/>
                <w:szCs w:val="20"/>
                <w:lang w:eastAsia="hu-HU"/>
              </w:rPr>
            </w:pPr>
          </w:p>
        </w:tc>
        <w:tc>
          <w:tcPr>
            <w:tcW w:w="4413" w:type="dxa"/>
            <w:tcBorders>
              <w:top w:val="outset" w:sz="6" w:space="0" w:color="auto"/>
              <w:left w:val="outset" w:sz="6" w:space="0" w:color="auto"/>
              <w:bottom w:val="outset" w:sz="6" w:space="0" w:color="auto"/>
              <w:right w:val="outset" w:sz="6" w:space="0" w:color="auto"/>
            </w:tcBorders>
          </w:tcPr>
          <w:p w14:paraId="470112DA" w14:textId="77777777" w:rsidR="00676AD2" w:rsidRPr="000B50FB" w:rsidRDefault="00676AD2" w:rsidP="00676AD2">
            <w:pPr>
              <w:keepNext/>
              <w:widowControl w:val="0"/>
              <w:autoSpaceDE w:val="0"/>
              <w:autoSpaceDN w:val="0"/>
              <w:spacing w:after="0" w:line="360" w:lineRule="auto"/>
              <w:rPr>
                <w:rFonts w:ascii="Garamond" w:eastAsia="Times New Roman" w:hAnsi="Garamond" w:cs="Arial"/>
                <w:sz w:val="24"/>
                <w:szCs w:val="20"/>
                <w:lang w:eastAsia="hu-HU"/>
              </w:rPr>
            </w:pPr>
          </w:p>
        </w:tc>
      </w:tr>
      <w:tr w:rsidR="00676AD2" w:rsidRPr="000B50FB" w14:paraId="34854029" w14:textId="77777777" w:rsidTr="00676AD2">
        <w:trPr>
          <w:trHeight w:val="333"/>
        </w:trPr>
        <w:tc>
          <w:tcPr>
            <w:tcW w:w="4304" w:type="dxa"/>
            <w:tcBorders>
              <w:top w:val="outset" w:sz="6" w:space="0" w:color="auto"/>
              <w:left w:val="outset" w:sz="6" w:space="0" w:color="auto"/>
              <w:bottom w:val="outset" w:sz="6" w:space="0" w:color="auto"/>
              <w:right w:val="outset" w:sz="6" w:space="0" w:color="auto"/>
            </w:tcBorders>
          </w:tcPr>
          <w:p w14:paraId="32C49179" w14:textId="77777777" w:rsidR="00676AD2" w:rsidRPr="000B50FB" w:rsidRDefault="00676AD2" w:rsidP="00676AD2">
            <w:pPr>
              <w:keepNext/>
              <w:widowControl w:val="0"/>
              <w:autoSpaceDE w:val="0"/>
              <w:autoSpaceDN w:val="0"/>
              <w:spacing w:after="0" w:line="360" w:lineRule="auto"/>
              <w:rPr>
                <w:rFonts w:ascii="Garamond" w:eastAsia="Times New Roman" w:hAnsi="Garamond" w:cs="Arial"/>
                <w:sz w:val="24"/>
                <w:szCs w:val="20"/>
                <w:lang w:eastAsia="hu-HU"/>
              </w:rPr>
            </w:pPr>
          </w:p>
        </w:tc>
        <w:tc>
          <w:tcPr>
            <w:tcW w:w="4413" w:type="dxa"/>
            <w:tcBorders>
              <w:top w:val="outset" w:sz="6" w:space="0" w:color="auto"/>
              <w:left w:val="outset" w:sz="6" w:space="0" w:color="auto"/>
              <w:bottom w:val="outset" w:sz="6" w:space="0" w:color="auto"/>
              <w:right w:val="outset" w:sz="6" w:space="0" w:color="auto"/>
            </w:tcBorders>
          </w:tcPr>
          <w:p w14:paraId="3A0D8A73" w14:textId="77777777" w:rsidR="00676AD2" w:rsidRPr="000B50FB" w:rsidRDefault="00676AD2" w:rsidP="00676AD2">
            <w:pPr>
              <w:keepNext/>
              <w:widowControl w:val="0"/>
              <w:autoSpaceDE w:val="0"/>
              <w:autoSpaceDN w:val="0"/>
              <w:spacing w:after="0" w:line="360" w:lineRule="auto"/>
              <w:rPr>
                <w:rFonts w:ascii="Garamond" w:eastAsia="Times New Roman" w:hAnsi="Garamond" w:cs="Arial"/>
                <w:sz w:val="24"/>
                <w:szCs w:val="20"/>
                <w:lang w:eastAsia="hu-HU"/>
              </w:rPr>
            </w:pPr>
          </w:p>
        </w:tc>
      </w:tr>
    </w:tbl>
    <w:p w14:paraId="76FB2B53" w14:textId="77777777" w:rsidR="00676AD2" w:rsidRPr="000B50FB" w:rsidRDefault="00676AD2" w:rsidP="00676AD2">
      <w:pPr>
        <w:widowControl w:val="0"/>
        <w:autoSpaceDE w:val="0"/>
        <w:autoSpaceDN w:val="0"/>
        <w:spacing w:after="0" w:line="360" w:lineRule="auto"/>
        <w:rPr>
          <w:rFonts w:ascii="Garamond" w:eastAsia="Times New Roman" w:hAnsi="Garamond" w:cs="Arial"/>
          <w:sz w:val="24"/>
          <w:szCs w:val="20"/>
          <w:lang w:eastAsia="hu-HU"/>
        </w:rPr>
      </w:pPr>
    </w:p>
    <w:p w14:paraId="1CBA0577" w14:textId="77777777" w:rsidR="00F34782" w:rsidRPr="000B50FB" w:rsidRDefault="00F34782" w:rsidP="00F34782">
      <w:pPr>
        <w:widowControl w:val="0"/>
        <w:autoSpaceDE w:val="0"/>
        <w:autoSpaceDN w:val="0"/>
        <w:spacing w:after="0" w:line="360" w:lineRule="auto"/>
        <w:rPr>
          <w:rFonts w:ascii="Garamond" w:eastAsia="Times New Roman" w:hAnsi="Garamond" w:cs="Arial"/>
          <w:sz w:val="24"/>
          <w:szCs w:val="20"/>
          <w:lang w:eastAsia="hu-HU"/>
        </w:rPr>
      </w:pPr>
    </w:p>
    <w:tbl>
      <w:tblPr>
        <w:tblW w:w="8717" w:type="dxa"/>
        <w:tblInd w:w="7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70" w:type="dxa"/>
          <w:right w:w="70" w:type="dxa"/>
        </w:tblCellMar>
        <w:tblLook w:val="04A0" w:firstRow="1" w:lastRow="0" w:firstColumn="1" w:lastColumn="0" w:noHBand="0" w:noVBand="1"/>
      </w:tblPr>
      <w:tblGrid>
        <w:gridCol w:w="4304"/>
        <w:gridCol w:w="4413"/>
      </w:tblGrid>
      <w:tr w:rsidR="00F34782" w:rsidRPr="000B50FB" w14:paraId="68BCAF80" w14:textId="77777777" w:rsidTr="00F34782">
        <w:tc>
          <w:tcPr>
            <w:tcW w:w="8717" w:type="dxa"/>
            <w:gridSpan w:val="2"/>
            <w:tcBorders>
              <w:top w:val="outset" w:sz="6" w:space="0" w:color="auto"/>
              <w:left w:val="outset" w:sz="6" w:space="0" w:color="auto"/>
              <w:bottom w:val="outset" w:sz="6" w:space="0" w:color="auto"/>
              <w:right w:val="outset" w:sz="6" w:space="0" w:color="auto"/>
            </w:tcBorders>
            <w:shd w:val="clear" w:color="auto" w:fill="92D050"/>
            <w:hideMark/>
          </w:tcPr>
          <w:p w14:paraId="277078E1" w14:textId="77777777" w:rsidR="00F34782" w:rsidRPr="000B50FB" w:rsidRDefault="00F34782" w:rsidP="00F34782">
            <w:pPr>
              <w:widowControl w:val="0"/>
              <w:autoSpaceDE w:val="0"/>
              <w:autoSpaceDN w:val="0"/>
              <w:spacing w:after="0" w:line="360" w:lineRule="auto"/>
              <w:jc w:val="center"/>
              <w:rPr>
                <w:rFonts w:ascii="Garamond" w:eastAsia="Times New Roman" w:hAnsi="Garamond" w:cs="Arial"/>
                <w:b/>
                <w:bCs/>
                <w:sz w:val="24"/>
                <w:szCs w:val="20"/>
                <w:lang w:eastAsia="hu-HU"/>
              </w:rPr>
            </w:pPr>
            <w:r w:rsidRPr="000B50FB">
              <w:rPr>
                <w:rFonts w:ascii="Garamond" w:eastAsia="Times New Roman" w:hAnsi="Garamond" w:cs="Arial"/>
                <w:sz w:val="24"/>
                <w:szCs w:val="20"/>
                <w:lang w:eastAsia="hu-HU"/>
              </w:rPr>
              <w:br w:type="page"/>
            </w:r>
            <w:r w:rsidRPr="000B50FB">
              <w:rPr>
                <w:rFonts w:ascii="Garamond" w:eastAsia="Times New Roman" w:hAnsi="Garamond" w:cs="Arial"/>
                <w:b/>
                <w:bCs/>
                <w:sz w:val="24"/>
                <w:szCs w:val="20"/>
                <w:lang w:eastAsia="hu-HU"/>
              </w:rPr>
              <w:t xml:space="preserve">JELENTŐSEBB KORÁBBI MUNKÁK, TAPASZTALATOK ISMERTETÉSE AZ </w:t>
            </w:r>
            <w:r w:rsidR="00AB255D" w:rsidRPr="000B50FB">
              <w:rPr>
                <w:rFonts w:ascii="Garamond" w:eastAsia="Times New Roman" w:hAnsi="Garamond" w:cs="Arial"/>
                <w:b/>
                <w:bCs/>
                <w:sz w:val="24"/>
                <w:szCs w:val="20"/>
                <w:lang w:eastAsia="hu-HU"/>
              </w:rPr>
              <w:t>ÉRTÉKELÉSI RÉSZSZEMPONT TEKINTETÉBEN TETT MEGAJÁNLÁS</w:t>
            </w:r>
            <w:r w:rsidRPr="000B50FB">
              <w:rPr>
                <w:rFonts w:ascii="Garamond" w:eastAsia="Times New Roman" w:hAnsi="Garamond" w:cs="Arial"/>
                <w:b/>
                <w:bCs/>
                <w:sz w:val="24"/>
                <w:szCs w:val="20"/>
                <w:lang w:eastAsia="hu-HU"/>
              </w:rPr>
              <w:t xml:space="preserve"> CÉLJÁBÓL</w:t>
            </w:r>
          </w:p>
          <w:p w14:paraId="20DA10A1" w14:textId="77777777" w:rsidR="00F34782" w:rsidRPr="000B50FB" w:rsidRDefault="00F34782" w:rsidP="00F34782">
            <w:pPr>
              <w:widowControl w:val="0"/>
              <w:autoSpaceDE w:val="0"/>
              <w:autoSpaceDN w:val="0"/>
              <w:spacing w:after="0" w:line="360" w:lineRule="auto"/>
              <w:jc w:val="center"/>
              <w:rPr>
                <w:rFonts w:ascii="Garamond" w:eastAsia="Times New Roman" w:hAnsi="Garamond" w:cs="Arial"/>
                <w:sz w:val="24"/>
                <w:szCs w:val="20"/>
                <w:lang w:eastAsia="hu-HU"/>
              </w:rPr>
            </w:pPr>
            <w:r w:rsidRPr="000B50FB">
              <w:rPr>
                <w:rFonts w:ascii="Garamond" w:eastAsia="Times New Roman" w:hAnsi="Garamond" w:cs="Arial"/>
                <w:sz w:val="24"/>
                <w:szCs w:val="20"/>
                <w:lang w:eastAsia="hu-HU"/>
              </w:rPr>
              <w:t>(Kezdje az aktuálissal, és úgy haladjon az időben visszafelé!)</w:t>
            </w:r>
          </w:p>
        </w:tc>
      </w:tr>
      <w:tr w:rsidR="00F34782" w:rsidRPr="000B50FB" w14:paraId="39493306" w14:textId="77777777" w:rsidTr="00F34782">
        <w:trPr>
          <w:trHeight w:val="338"/>
        </w:trPr>
        <w:tc>
          <w:tcPr>
            <w:tcW w:w="4304" w:type="dxa"/>
            <w:tcBorders>
              <w:top w:val="outset" w:sz="6" w:space="0" w:color="auto"/>
              <w:left w:val="outset" w:sz="6" w:space="0" w:color="auto"/>
              <w:bottom w:val="outset" w:sz="6" w:space="0" w:color="auto"/>
              <w:right w:val="outset" w:sz="6" w:space="0" w:color="auto"/>
            </w:tcBorders>
            <w:hideMark/>
          </w:tcPr>
          <w:p w14:paraId="29A5B87D" w14:textId="77777777" w:rsidR="00AB255D" w:rsidRPr="000B50FB" w:rsidRDefault="00F34782" w:rsidP="00F34782">
            <w:pPr>
              <w:widowControl w:val="0"/>
              <w:autoSpaceDE w:val="0"/>
              <w:autoSpaceDN w:val="0"/>
              <w:spacing w:after="0" w:line="360" w:lineRule="auto"/>
              <w:jc w:val="center"/>
              <w:rPr>
                <w:rFonts w:ascii="Garamond" w:eastAsia="Times New Roman" w:hAnsi="Garamond" w:cs="Arial"/>
                <w:b/>
                <w:bCs/>
                <w:sz w:val="24"/>
                <w:szCs w:val="20"/>
                <w:lang w:eastAsia="hu-HU"/>
              </w:rPr>
            </w:pPr>
            <w:r w:rsidRPr="000B50FB">
              <w:rPr>
                <w:rFonts w:ascii="Garamond" w:eastAsia="Times New Roman" w:hAnsi="Garamond" w:cs="Arial"/>
                <w:b/>
                <w:bCs/>
                <w:sz w:val="24"/>
                <w:szCs w:val="20"/>
                <w:lang w:eastAsia="hu-HU"/>
              </w:rPr>
              <w:t xml:space="preserve">Korábbi projektek ismertetése, </w:t>
            </w:r>
          </w:p>
          <w:p w14:paraId="55A357F8" w14:textId="77777777" w:rsidR="00AB255D" w:rsidRPr="000B50FB" w:rsidRDefault="00AB255D" w:rsidP="00F34782">
            <w:pPr>
              <w:widowControl w:val="0"/>
              <w:autoSpaceDE w:val="0"/>
              <w:autoSpaceDN w:val="0"/>
              <w:spacing w:after="0" w:line="360" w:lineRule="auto"/>
              <w:jc w:val="center"/>
              <w:rPr>
                <w:rFonts w:ascii="Garamond" w:eastAsia="Times New Roman" w:hAnsi="Garamond" w:cs="Arial"/>
                <w:b/>
                <w:bCs/>
                <w:sz w:val="24"/>
                <w:szCs w:val="20"/>
                <w:lang w:eastAsia="hu-HU"/>
              </w:rPr>
            </w:pPr>
            <w:r w:rsidRPr="000B50FB">
              <w:rPr>
                <w:rFonts w:ascii="Garamond" w:eastAsia="Times New Roman" w:hAnsi="Garamond" w:cs="Arial"/>
                <w:b/>
                <w:bCs/>
                <w:sz w:val="24"/>
                <w:szCs w:val="20"/>
                <w:lang w:eastAsia="hu-HU"/>
              </w:rPr>
              <w:t xml:space="preserve">értékelés szempontjából releváns műszaki tartalom, </w:t>
            </w:r>
          </w:p>
          <w:p w14:paraId="7672A6A6" w14:textId="77777777" w:rsidR="00AB255D" w:rsidRPr="000B50FB" w:rsidRDefault="00AB255D" w:rsidP="00F34782">
            <w:pPr>
              <w:widowControl w:val="0"/>
              <w:autoSpaceDE w:val="0"/>
              <w:autoSpaceDN w:val="0"/>
              <w:spacing w:after="0" w:line="360" w:lineRule="auto"/>
              <w:jc w:val="center"/>
              <w:rPr>
                <w:rFonts w:ascii="Garamond" w:eastAsia="Times New Roman" w:hAnsi="Garamond" w:cs="Arial"/>
                <w:b/>
                <w:bCs/>
                <w:sz w:val="24"/>
                <w:szCs w:val="20"/>
                <w:lang w:eastAsia="hu-HU"/>
              </w:rPr>
            </w:pPr>
            <w:r w:rsidRPr="000B50FB">
              <w:rPr>
                <w:rFonts w:ascii="Garamond" w:eastAsia="Times New Roman" w:hAnsi="Garamond" w:cs="Arial"/>
                <w:b/>
                <w:bCs/>
                <w:sz w:val="24"/>
                <w:szCs w:val="20"/>
                <w:lang w:eastAsia="hu-HU"/>
              </w:rPr>
              <w:t>nettó alapterület (m2)</w:t>
            </w:r>
          </w:p>
          <w:p w14:paraId="27701B2D" w14:textId="77777777" w:rsidR="00F34782" w:rsidRPr="000B50FB" w:rsidRDefault="00F34782" w:rsidP="00F34782">
            <w:pPr>
              <w:widowControl w:val="0"/>
              <w:autoSpaceDE w:val="0"/>
              <w:autoSpaceDN w:val="0"/>
              <w:spacing w:after="0" w:line="360" w:lineRule="auto"/>
              <w:jc w:val="center"/>
              <w:rPr>
                <w:rFonts w:ascii="Garamond" w:eastAsia="Times New Roman" w:hAnsi="Garamond" w:cs="Arial"/>
                <w:b/>
                <w:bCs/>
                <w:sz w:val="24"/>
                <w:szCs w:val="20"/>
                <w:lang w:eastAsia="hu-HU"/>
              </w:rPr>
            </w:pPr>
            <w:r w:rsidRPr="000B50FB">
              <w:rPr>
                <w:rFonts w:ascii="Garamond" w:eastAsia="Times New Roman" w:hAnsi="Garamond" w:cs="Arial"/>
                <w:b/>
                <w:bCs/>
                <w:sz w:val="24"/>
                <w:szCs w:val="20"/>
                <w:lang w:eastAsia="hu-HU"/>
              </w:rPr>
              <w:t>időpontjai, mettől meddig (év/hó)</w:t>
            </w:r>
          </w:p>
        </w:tc>
        <w:tc>
          <w:tcPr>
            <w:tcW w:w="4413" w:type="dxa"/>
            <w:tcBorders>
              <w:top w:val="outset" w:sz="6" w:space="0" w:color="auto"/>
              <w:left w:val="outset" w:sz="6" w:space="0" w:color="auto"/>
              <w:bottom w:val="outset" w:sz="6" w:space="0" w:color="auto"/>
              <w:right w:val="outset" w:sz="6" w:space="0" w:color="auto"/>
            </w:tcBorders>
            <w:hideMark/>
          </w:tcPr>
          <w:p w14:paraId="12CF6458" w14:textId="77777777" w:rsidR="00F34782" w:rsidRPr="000B50FB" w:rsidRDefault="00F34782" w:rsidP="00F34782">
            <w:pPr>
              <w:widowControl w:val="0"/>
              <w:autoSpaceDE w:val="0"/>
              <w:autoSpaceDN w:val="0"/>
              <w:spacing w:after="0" w:line="360" w:lineRule="auto"/>
              <w:jc w:val="center"/>
              <w:rPr>
                <w:rFonts w:ascii="Garamond" w:eastAsia="Times New Roman" w:hAnsi="Garamond" w:cs="Arial"/>
                <w:b/>
                <w:bCs/>
                <w:sz w:val="24"/>
                <w:szCs w:val="20"/>
                <w:lang w:eastAsia="hu-HU"/>
              </w:rPr>
            </w:pPr>
            <w:r w:rsidRPr="000B50FB">
              <w:rPr>
                <w:rFonts w:ascii="Garamond" w:eastAsia="Times New Roman" w:hAnsi="Garamond" w:cs="Arial"/>
                <w:b/>
                <w:bCs/>
                <w:sz w:val="24"/>
                <w:szCs w:val="20"/>
                <w:lang w:eastAsia="hu-HU"/>
              </w:rPr>
              <w:t>Ellátott funkciók és feladatok, kifejtett tevékenység bemutatása</w:t>
            </w:r>
          </w:p>
        </w:tc>
      </w:tr>
      <w:tr w:rsidR="00F34782" w:rsidRPr="000B50FB" w14:paraId="704BE4DC" w14:textId="77777777" w:rsidTr="00F34782">
        <w:trPr>
          <w:trHeight w:val="333"/>
        </w:trPr>
        <w:tc>
          <w:tcPr>
            <w:tcW w:w="4304" w:type="dxa"/>
            <w:tcBorders>
              <w:top w:val="outset" w:sz="6" w:space="0" w:color="auto"/>
              <w:left w:val="outset" w:sz="6" w:space="0" w:color="auto"/>
              <w:bottom w:val="outset" w:sz="6" w:space="0" w:color="auto"/>
              <w:right w:val="outset" w:sz="6" w:space="0" w:color="auto"/>
            </w:tcBorders>
          </w:tcPr>
          <w:p w14:paraId="483749B7" w14:textId="77777777" w:rsidR="00F34782" w:rsidRPr="000B50FB" w:rsidRDefault="00F34782" w:rsidP="00F34782">
            <w:pPr>
              <w:keepNext/>
              <w:widowControl w:val="0"/>
              <w:autoSpaceDE w:val="0"/>
              <w:autoSpaceDN w:val="0"/>
              <w:spacing w:after="0" w:line="360" w:lineRule="auto"/>
              <w:rPr>
                <w:rFonts w:ascii="Garamond" w:eastAsia="Times New Roman" w:hAnsi="Garamond" w:cs="Arial"/>
                <w:sz w:val="24"/>
                <w:szCs w:val="20"/>
                <w:lang w:eastAsia="hu-HU"/>
              </w:rPr>
            </w:pPr>
          </w:p>
        </w:tc>
        <w:tc>
          <w:tcPr>
            <w:tcW w:w="4413" w:type="dxa"/>
            <w:tcBorders>
              <w:top w:val="outset" w:sz="6" w:space="0" w:color="auto"/>
              <w:left w:val="outset" w:sz="6" w:space="0" w:color="auto"/>
              <w:bottom w:val="outset" w:sz="6" w:space="0" w:color="auto"/>
              <w:right w:val="outset" w:sz="6" w:space="0" w:color="auto"/>
            </w:tcBorders>
          </w:tcPr>
          <w:p w14:paraId="0C13D7D6" w14:textId="77777777" w:rsidR="00F34782" w:rsidRPr="000B50FB" w:rsidRDefault="00F34782" w:rsidP="00F34782">
            <w:pPr>
              <w:keepNext/>
              <w:widowControl w:val="0"/>
              <w:autoSpaceDE w:val="0"/>
              <w:autoSpaceDN w:val="0"/>
              <w:spacing w:after="0" w:line="360" w:lineRule="auto"/>
              <w:rPr>
                <w:rFonts w:ascii="Garamond" w:eastAsia="Times New Roman" w:hAnsi="Garamond" w:cs="Arial"/>
                <w:sz w:val="24"/>
                <w:szCs w:val="20"/>
                <w:lang w:eastAsia="hu-HU"/>
              </w:rPr>
            </w:pPr>
          </w:p>
        </w:tc>
      </w:tr>
      <w:tr w:rsidR="00F34782" w:rsidRPr="000B50FB" w14:paraId="0977C945" w14:textId="77777777" w:rsidTr="00F34782">
        <w:trPr>
          <w:trHeight w:val="333"/>
        </w:trPr>
        <w:tc>
          <w:tcPr>
            <w:tcW w:w="4304" w:type="dxa"/>
            <w:tcBorders>
              <w:top w:val="outset" w:sz="6" w:space="0" w:color="auto"/>
              <w:left w:val="outset" w:sz="6" w:space="0" w:color="auto"/>
              <w:bottom w:val="outset" w:sz="6" w:space="0" w:color="auto"/>
              <w:right w:val="outset" w:sz="6" w:space="0" w:color="auto"/>
            </w:tcBorders>
          </w:tcPr>
          <w:p w14:paraId="2A97CE00" w14:textId="77777777" w:rsidR="00F34782" w:rsidRPr="000B50FB" w:rsidRDefault="00F34782" w:rsidP="00F34782">
            <w:pPr>
              <w:keepNext/>
              <w:widowControl w:val="0"/>
              <w:autoSpaceDE w:val="0"/>
              <w:autoSpaceDN w:val="0"/>
              <w:spacing w:after="0" w:line="360" w:lineRule="auto"/>
              <w:rPr>
                <w:rFonts w:ascii="Garamond" w:eastAsia="Times New Roman" w:hAnsi="Garamond" w:cs="Arial"/>
                <w:sz w:val="24"/>
                <w:szCs w:val="20"/>
                <w:lang w:eastAsia="hu-HU"/>
              </w:rPr>
            </w:pPr>
          </w:p>
        </w:tc>
        <w:tc>
          <w:tcPr>
            <w:tcW w:w="4413" w:type="dxa"/>
            <w:tcBorders>
              <w:top w:val="outset" w:sz="6" w:space="0" w:color="auto"/>
              <w:left w:val="outset" w:sz="6" w:space="0" w:color="auto"/>
              <w:bottom w:val="outset" w:sz="6" w:space="0" w:color="auto"/>
              <w:right w:val="outset" w:sz="6" w:space="0" w:color="auto"/>
            </w:tcBorders>
          </w:tcPr>
          <w:p w14:paraId="1CC69611" w14:textId="77777777" w:rsidR="00F34782" w:rsidRPr="000B50FB" w:rsidRDefault="00F34782" w:rsidP="00F34782">
            <w:pPr>
              <w:keepNext/>
              <w:widowControl w:val="0"/>
              <w:autoSpaceDE w:val="0"/>
              <w:autoSpaceDN w:val="0"/>
              <w:spacing w:after="0" w:line="360" w:lineRule="auto"/>
              <w:rPr>
                <w:rFonts w:ascii="Garamond" w:eastAsia="Times New Roman" w:hAnsi="Garamond" w:cs="Arial"/>
                <w:sz w:val="24"/>
                <w:szCs w:val="20"/>
                <w:lang w:eastAsia="hu-HU"/>
              </w:rPr>
            </w:pPr>
          </w:p>
        </w:tc>
      </w:tr>
      <w:tr w:rsidR="00F34782" w:rsidRPr="000B50FB" w14:paraId="3587F74B" w14:textId="77777777" w:rsidTr="00F34782">
        <w:trPr>
          <w:trHeight w:val="333"/>
        </w:trPr>
        <w:tc>
          <w:tcPr>
            <w:tcW w:w="4304" w:type="dxa"/>
            <w:tcBorders>
              <w:top w:val="outset" w:sz="6" w:space="0" w:color="auto"/>
              <w:left w:val="outset" w:sz="6" w:space="0" w:color="auto"/>
              <w:bottom w:val="outset" w:sz="6" w:space="0" w:color="auto"/>
              <w:right w:val="outset" w:sz="6" w:space="0" w:color="auto"/>
            </w:tcBorders>
          </w:tcPr>
          <w:p w14:paraId="53710D4B" w14:textId="77777777" w:rsidR="00F34782" w:rsidRPr="000B50FB" w:rsidRDefault="00F34782" w:rsidP="00F34782">
            <w:pPr>
              <w:keepNext/>
              <w:widowControl w:val="0"/>
              <w:autoSpaceDE w:val="0"/>
              <w:autoSpaceDN w:val="0"/>
              <w:spacing w:after="0" w:line="360" w:lineRule="auto"/>
              <w:rPr>
                <w:rFonts w:ascii="Garamond" w:eastAsia="Times New Roman" w:hAnsi="Garamond" w:cs="Arial"/>
                <w:sz w:val="24"/>
                <w:szCs w:val="20"/>
                <w:lang w:eastAsia="hu-HU"/>
              </w:rPr>
            </w:pPr>
          </w:p>
        </w:tc>
        <w:tc>
          <w:tcPr>
            <w:tcW w:w="4413" w:type="dxa"/>
            <w:tcBorders>
              <w:top w:val="outset" w:sz="6" w:space="0" w:color="auto"/>
              <w:left w:val="outset" w:sz="6" w:space="0" w:color="auto"/>
              <w:bottom w:val="outset" w:sz="6" w:space="0" w:color="auto"/>
              <w:right w:val="outset" w:sz="6" w:space="0" w:color="auto"/>
            </w:tcBorders>
          </w:tcPr>
          <w:p w14:paraId="3317DD0C" w14:textId="77777777" w:rsidR="00F34782" w:rsidRPr="000B50FB" w:rsidRDefault="00F34782" w:rsidP="00F34782">
            <w:pPr>
              <w:keepNext/>
              <w:widowControl w:val="0"/>
              <w:autoSpaceDE w:val="0"/>
              <w:autoSpaceDN w:val="0"/>
              <w:spacing w:after="0" w:line="360" w:lineRule="auto"/>
              <w:rPr>
                <w:rFonts w:ascii="Garamond" w:eastAsia="Times New Roman" w:hAnsi="Garamond" w:cs="Arial"/>
                <w:sz w:val="24"/>
                <w:szCs w:val="20"/>
                <w:lang w:eastAsia="hu-HU"/>
              </w:rPr>
            </w:pPr>
          </w:p>
        </w:tc>
      </w:tr>
      <w:tr w:rsidR="00B622D6" w:rsidRPr="000B50FB" w14:paraId="03EF9580" w14:textId="77777777" w:rsidTr="00F34782">
        <w:trPr>
          <w:trHeight w:val="333"/>
        </w:trPr>
        <w:tc>
          <w:tcPr>
            <w:tcW w:w="4304" w:type="dxa"/>
            <w:tcBorders>
              <w:top w:val="outset" w:sz="6" w:space="0" w:color="auto"/>
              <w:left w:val="outset" w:sz="6" w:space="0" w:color="auto"/>
              <w:bottom w:val="outset" w:sz="6" w:space="0" w:color="auto"/>
              <w:right w:val="outset" w:sz="6" w:space="0" w:color="auto"/>
            </w:tcBorders>
          </w:tcPr>
          <w:p w14:paraId="3C26BB3C" w14:textId="77777777" w:rsidR="00B622D6" w:rsidRPr="000B50FB" w:rsidRDefault="00B622D6" w:rsidP="00F34782">
            <w:pPr>
              <w:keepNext/>
              <w:widowControl w:val="0"/>
              <w:autoSpaceDE w:val="0"/>
              <w:autoSpaceDN w:val="0"/>
              <w:spacing w:after="0" w:line="360" w:lineRule="auto"/>
              <w:rPr>
                <w:rFonts w:ascii="Garamond" w:eastAsia="Times New Roman" w:hAnsi="Garamond" w:cs="Arial"/>
                <w:sz w:val="24"/>
                <w:szCs w:val="20"/>
                <w:lang w:eastAsia="hu-HU"/>
              </w:rPr>
            </w:pPr>
          </w:p>
        </w:tc>
        <w:tc>
          <w:tcPr>
            <w:tcW w:w="4413" w:type="dxa"/>
            <w:tcBorders>
              <w:top w:val="outset" w:sz="6" w:space="0" w:color="auto"/>
              <w:left w:val="outset" w:sz="6" w:space="0" w:color="auto"/>
              <w:bottom w:val="outset" w:sz="6" w:space="0" w:color="auto"/>
              <w:right w:val="outset" w:sz="6" w:space="0" w:color="auto"/>
            </w:tcBorders>
          </w:tcPr>
          <w:p w14:paraId="34E9AF1C" w14:textId="77777777" w:rsidR="00B622D6" w:rsidRPr="000B50FB" w:rsidRDefault="00B622D6" w:rsidP="00F34782">
            <w:pPr>
              <w:keepNext/>
              <w:widowControl w:val="0"/>
              <w:autoSpaceDE w:val="0"/>
              <w:autoSpaceDN w:val="0"/>
              <w:spacing w:after="0" w:line="360" w:lineRule="auto"/>
              <w:rPr>
                <w:rFonts w:ascii="Garamond" w:eastAsia="Times New Roman" w:hAnsi="Garamond" w:cs="Arial"/>
                <w:sz w:val="24"/>
                <w:szCs w:val="20"/>
                <w:lang w:eastAsia="hu-HU"/>
              </w:rPr>
            </w:pPr>
          </w:p>
        </w:tc>
      </w:tr>
      <w:tr w:rsidR="00B622D6" w:rsidRPr="000B50FB" w14:paraId="2EB2E4E9" w14:textId="77777777" w:rsidTr="00F34782">
        <w:trPr>
          <w:trHeight w:val="333"/>
        </w:trPr>
        <w:tc>
          <w:tcPr>
            <w:tcW w:w="4304" w:type="dxa"/>
            <w:tcBorders>
              <w:top w:val="outset" w:sz="6" w:space="0" w:color="auto"/>
              <w:left w:val="outset" w:sz="6" w:space="0" w:color="auto"/>
              <w:bottom w:val="outset" w:sz="6" w:space="0" w:color="auto"/>
              <w:right w:val="outset" w:sz="6" w:space="0" w:color="auto"/>
            </w:tcBorders>
          </w:tcPr>
          <w:p w14:paraId="1946F830" w14:textId="77777777" w:rsidR="00B622D6" w:rsidRPr="000B50FB" w:rsidRDefault="00B622D6" w:rsidP="00F34782">
            <w:pPr>
              <w:keepNext/>
              <w:widowControl w:val="0"/>
              <w:autoSpaceDE w:val="0"/>
              <w:autoSpaceDN w:val="0"/>
              <w:spacing w:after="0" w:line="360" w:lineRule="auto"/>
              <w:rPr>
                <w:rFonts w:ascii="Garamond" w:eastAsia="Times New Roman" w:hAnsi="Garamond" w:cs="Arial"/>
                <w:sz w:val="24"/>
                <w:szCs w:val="20"/>
                <w:lang w:eastAsia="hu-HU"/>
              </w:rPr>
            </w:pPr>
          </w:p>
        </w:tc>
        <w:tc>
          <w:tcPr>
            <w:tcW w:w="4413" w:type="dxa"/>
            <w:tcBorders>
              <w:top w:val="outset" w:sz="6" w:space="0" w:color="auto"/>
              <w:left w:val="outset" w:sz="6" w:space="0" w:color="auto"/>
              <w:bottom w:val="outset" w:sz="6" w:space="0" w:color="auto"/>
              <w:right w:val="outset" w:sz="6" w:space="0" w:color="auto"/>
            </w:tcBorders>
          </w:tcPr>
          <w:p w14:paraId="52AC151D" w14:textId="77777777" w:rsidR="00B622D6" w:rsidRPr="000B50FB" w:rsidRDefault="00B622D6" w:rsidP="00F34782">
            <w:pPr>
              <w:keepNext/>
              <w:widowControl w:val="0"/>
              <w:autoSpaceDE w:val="0"/>
              <w:autoSpaceDN w:val="0"/>
              <w:spacing w:after="0" w:line="360" w:lineRule="auto"/>
              <w:rPr>
                <w:rFonts w:ascii="Garamond" w:eastAsia="Times New Roman" w:hAnsi="Garamond" w:cs="Arial"/>
                <w:sz w:val="24"/>
                <w:szCs w:val="20"/>
                <w:lang w:eastAsia="hu-HU"/>
              </w:rPr>
            </w:pPr>
          </w:p>
        </w:tc>
      </w:tr>
      <w:tr w:rsidR="00B622D6" w:rsidRPr="000B50FB" w14:paraId="67472DA9" w14:textId="77777777" w:rsidTr="002F0622">
        <w:trPr>
          <w:trHeight w:val="333"/>
        </w:trPr>
        <w:tc>
          <w:tcPr>
            <w:tcW w:w="8717" w:type="dxa"/>
            <w:gridSpan w:val="2"/>
            <w:tcBorders>
              <w:top w:val="outset" w:sz="6" w:space="0" w:color="auto"/>
              <w:left w:val="outset" w:sz="6" w:space="0" w:color="auto"/>
              <w:bottom w:val="outset" w:sz="6" w:space="0" w:color="auto"/>
              <w:right w:val="outset" w:sz="6" w:space="0" w:color="auto"/>
            </w:tcBorders>
          </w:tcPr>
          <w:p w14:paraId="20047D49" w14:textId="77777777" w:rsidR="00B622D6" w:rsidRPr="000B50FB" w:rsidRDefault="00B622D6" w:rsidP="00F34782">
            <w:pPr>
              <w:keepNext/>
              <w:widowControl w:val="0"/>
              <w:autoSpaceDE w:val="0"/>
              <w:autoSpaceDN w:val="0"/>
              <w:spacing w:after="0" w:line="360" w:lineRule="auto"/>
              <w:rPr>
                <w:rFonts w:ascii="Garamond" w:eastAsia="Times New Roman" w:hAnsi="Garamond" w:cs="Arial"/>
                <w:sz w:val="24"/>
                <w:szCs w:val="20"/>
                <w:lang w:eastAsia="hu-HU"/>
              </w:rPr>
            </w:pPr>
            <w:r w:rsidRPr="000B50FB">
              <w:rPr>
                <w:rFonts w:ascii="Garamond" w:eastAsia="Times New Roman" w:hAnsi="Garamond" w:cs="Arial"/>
                <w:b/>
                <w:bCs/>
                <w:sz w:val="24"/>
                <w:szCs w:val="20"/>
                <w:lang w:eastAsia="hu-HU"/>
              </w:rPr>
              <w:t>A fenti korábbi projektek összes nettó alapterülete</w:t>
            </w:r>
            <w:proofErr w:type="gramStart"/>
            <w:r w:rsidRPr="000B50FB">
              <w:rPr>
                <w:rFonts w:ascii="Garamond" w:eastAsia="Times New Roman" w:hAnsi="Garamond" w:cs="Arial"/>
                <w:b/>
                <w:bCs/>
                <w:sz w:val="24"/>
                <w:szCs w:val="20"/>
                <w:lang w:eastAsia="hu-HU"/>
              </w:rPr>
              <w:t>: …</w:t>
            </w:r>
            <w:proofErr w:type="gramEnd"/>
            <w:r w:rsidRPr="000B50FB">
              <w:rPr>
                <w:rFonts w:ascii="Garamond" w:eastAsia="Times New Roman" w:hAnsi="Garamond" w:cs="Arial"/>
                <w:b/>
                <w:bCs/>
                <w:sz w:val="24"/>
                <w:szCs w:val="20"/>
                <w:lang w:eastAsia="hu-HU"/>
              </w:rPr>
              <w:t>……………… m2</w:t>
            </w:r>
          </w:p>
        </w:tc>
      </w:tr>
    </w:tbl>
    <w:p w14:paraId="30AFABEC" w14:textId="77777777" w:rsidR="00F34782" w:rsidRPr="000B50FB" w:rsidRDefault="00F34782" w:rsidP="00F34782">
      <w:pPr>
        <w:widowControl w:val="0"/>
        <w:autoSpaceDE w:val="0"/>
        <w:autoSpaceDN w:val="0"/>
        <w:spacing w:after="0" w:line="360" w:lineRule="auto"/>
        <w:rPr>
          <w:rFonts w:ascii="Garamond" w:eastAsia="Times New Roman" w:hAnsi="Garamond" w:cs="Arial"/>
          <w:sz w:val="24"/>
          <w:szCs w:val="20"/>
          <w:lang w:eastAsia="hu-HU"/>
        </w:rPr>
      </w:pPr>
    </w:p>
    <w:p w14:paraId="5E635C6B" w14:textId="77777777" w:rsidR="00F34782" w:rsidRPr="000B50FB" w:rsidRDefault="00F34782" w:rsidP="00676AD2">
      <w:pPr>
        <w:widowControl w:val="0"/>
        <w:autoSpaceDE w:val="0"/>
        <w:autoSpaceDN w:val="0"/>
        <w:spacing w:after="0" w:line="360" w:lineRule="auto"/>
        <w:rPr>
          <w:rFonts w:ascii="Garamond" w:eastAsia="Times New Roman" w:hAnsi="Garamond" w:cs="Arial"/>
          <w:sz w:val="24"/>
          <w:szCs w:val="20"/>
          <w:lang w:eastAsia="hu-HU"/>
        </w:rPr>
      </w:pPr>
    </w:p>
    <w:p w14:paraId="24DD4CFD" w14:textId="77777777" w:rsidR="00676AD2" w:rsidRPr="000B50FB" w:rsidRDefault="00676AD2" w:rsidP="00676AD2">
      <w:pPr>
        <w:widowControl w:val="0"/>
        <w:autoSpaceDE w:val="0"/>
        <w:autoSpaceDN w:val="0"/>
        <w:spacing w:after="0" w:line="360" w:lineRule="auto"/>
        <w:rPr>
          <w:rFonts w:ascii="Garamond" w:eastAsia="Times New Roman" w:hAnsi="Garamond" w:cs="Arial"/>
          <w:b/>
          <w:bCs/>
          <w:sz w:val="24"/>
          <w:szCs w:val="20"/>
          <w:lang w:eastAsia="hu-HU"/>
        </w:rPr>
      </w:pPr>
      <w:r w:rsidRPr="000B50FB">
        <w:rPr>
          <w:rFonts w:ascii="Garamond" w:eastAsia="Times New Roman" w:hAnsi="Garamond" w:cs="Arial"/>
          <w:b/>
          <w:bCs/>
          <w:sz w:val="24"/>
          <w:szCs w:val="20"/>
          <w:lang w:eastAsia="hu-HU"/>
        </w:rPr>
        <w:t>EGYÉB</w:t>
      </w:r>
    </w:p>
    <w:p w14:paraId="58DF50C3" w14:textId="77777777" w:rsidR="00676AD2" w:rsidRPr="000B50FB" w:rsidRDefault="00676AD2" w:rsidP="00676AD2">
      <w:pPr>
        <w:widowControl w:val="0"/>
        <w:autoSpaceDE w:val="0"/>
        <w:autoSpaceDN w:val="0"/>
        <w:spacing w:after="0" w:line="240" w:lineRule="auto"/>
        <w:rPr>
          <w:rFonts w:ascii="Garamond" w:eastAsia="Times New Roman" w:hAnsi="Garamond" w:cs="Arial"/>
          <w:sz w:val="24"/>
          <w:szCs w:val="20"/>
          <w:lang w:eastAsia="hu-HU"/>
        </w:rPr>
      </w:pPr>
    </w:p>
    <w:p w14:paraId="0A2A344A" w14:textId="77777777" w:rsidR="00676AD2" w:rsidRPr="000B50FB" w:rsidRDefault="00676AD2" w:rsidP="00676AD2">
      <w:pPr>
        <w:widowControl w:val="0"/>
        <w:autoSpaceDE w:val="0"/>
        <w:autoSpaceDN w:val="0"/>
        <w:spacing w:after="0" w:line="240" w:lineRule="auto"/>
        <w:rPr>
          <w:rFonts w:ascii="Garamond" w:eastAsia="Times New Roman" w:hAnsi="Garamond" w:cs="Arial"/>
          <w:sz w:val="24"/>
          <w:szCs w:val="20"/>
          <w:lang w:eastAsia="hu-HU"/>
        </w:rPr>
      </w:pPr>
      <w:r w:rsidRPr="000B50FB">
        <w:rPr>
          <w:rFonts w:ascii="Garamond" w:eastAsia="Times New Roman" w:hAnsi="Garamond" w:cs="Arial"/>
          <w:sz w:val="24"/>
          <w:szCs w:val="20"/>
          <w:lang w:eastAsia="hu-HU"/>
        </w:rPr>
        <w:t>Szakmai testületi tagság</w:t>
      </w:r>
      <w:r w:rsidR="00B57CE0" w:rsidRPr="000B50FB">
        <w:rPr>
          <w:rFonts w:ascii="Garamond" w:eastAsia="Times New Roman" w:hAnsi="Garamond" w:cs="Arial"/>
          <w:sz w:val="24"/>
          <w:szCs w:val="20"/>
          <w:lang w:eastAsia="hu-HU"/>
        </w:rPr>
        <w:t xml:space="preserve"> (adott esetben)</w:t>
      </w:r>
      <w:r w:rsidRPr="000B50FB">
        <w:rPr>
          <w:rFonts w:ascii="Garamond" w:eastAsia="Times New Roman" w:hAnsi="Garamond" w:cs="Arial"/>
          <w:sz w:val="24"/>
          <w:szCs w:val="20"/>
          <w:lang w:eastAsia="hu-HU"/>
        </w:rPr>
        <w:t>:</w:t>
      </w:r>
    </w:p>
    <w:p w14:paraId="1024C07F" w14:textId="77777777" w:rsidR="00676AD2" w:rsidRPr="000B50FB" w:rsidRDefault="00676AD2" w:rsidP="00676AD2">
      <w:pPr>
        <w:widowControl w:val="0"/>
        <w:tabs>
          <w:tab w:val="num" w:pos="1800"/>
        </w:tabs>
        <w:autoSpaceDE w:val="0"/>
        <w:autoSpaceDN w:val="0"/>
        <w:spacing w:after="0" w:line="240" w:lineRule="auto"/>
        <w:rPr>
          <w:rFonts w:ascii="Garamond" w:eastAsia="Times New Roman" w:hAnsi="Garamond" w:cs="Arial"/>
          <w:b/>
          <w:sz w:val="24"/>
          <w:szCs w:val="20"/>
          <w:lang w:eastAsia="hu-HU"/>
        </w:rPr>
      </w:pPr>
    </w:p>
    <w:p w14:paraId="6CF971CB" w14:textId="77777777" w:rsidR="00676AD2" w:rsidRPr="000B50FB" w:rsidRDefault="00676AD2" w:rsidP="00676AD2">
      <w:pPr>
        <w:widowControl w:val="0"/>
        <w:tabs>
          <w:tab w:val="num" w:pos="1800"/>
        </w:tabs>
        <w:autoSpaceDE w:val="0"/>
        <w:autoSpaceDN w:val="0"/>
        <w:spacing w:after="0" w:line="240" w:lineRule="auto"/>
        <w:rPr>
          <w:rFonts w:ascii="Garamond" w:eastAsia="Times New Roman" w:hAnsi="Garamond" w:cs="Arial"/>
          <w:b/>
          <w:sz w:val="24"/>
          <w:szCs w:val="20"/>
          <w:lang w:eastAsia="hu-HU"/>
        </w:rPr>
      </w:pPr>
    </w:p>
    <w:p w14:paraId="388F78A6" w14:textId="77777777" w:rsidR="00676AD2" w:rsidRPr="000B50FB" w:rsidRDefault="00676AD2" w:rsidP="00676AD2">
      <w:pPr>
        <w:widowControl w:val="0"/>
        <w:tabs>
          <w:tab w:val="num" w:pos="1800"/>
        </w:tabs>
        <w:autoSpaceDE w:val="0"/>
        <w:autoSpaceDN w:val="0"/>
        <w:spacing w:after="0" w:line="240" w:lineRule="auto"/>
        <w:jc w:val="both"/>
        <w:rPr>
          <w:rFonts w:ascii="Garamond" w:eastAsia="Times New Roman" w:hAnsi="Garamond" w:cs="Arial"/>
          <w:sz w:val="24"/>
          <w:szCs w:val="24"/>
          <w:lang w:eastAsia="hu-HU"/>
        </w:rPr>
      </w:pPr>
      <w:r w:rsidRPr="000B50FB">
        <w:rPr>
          <w:rFonts w:ascii="Garamond" w:eastAsia="Times New Roman" w:hAnsi="Garamond" w:cs="Arial"/>
          <w:sz w:val="24"/>
          <w:szCs w:val="24"/>
          <w:lang w:eastAsia="hu-HU"/>
        </w:rPr>
        <w:t xml:space="preserve">Kijelentem, hogy nyertes ajánlattétel esetén a szerződés teljesítésében személyesen részt veszek a szerződés teljesítésének időtartama alatt. </w:t>
      </w:r>
    </w:p>
    <w:p w14:paraId="7314548A" w14:textId="77777777" w:rsidR="00676AD2" w:rsidRPr="000B50FB" w:rsidRDefault="00676AD2" w:rsidP="00676AD2">
      <w:pPr>
        <w:widowControl w:val="0"/>
        <w:tabs>
          <w:tab w:val="num" w:pos="1800"/>
        </w:tabs>
        <w:autoSpaceDE w:val="0"/>
        <w:autoSpaceDN w:val="0"/>
        <w:spacing w:after="0" w:line="360" w:lineRule="auto"/>
        <w:rPr>
          <w:rFonts w:ascii="Garamond" w:eastAsia="Times New Roman" w:hAnsi="Garamond" w:cs="Arial"/>
          <w:b/>
          <w:sz w:val="24"/>
          <w:szCs w:val="20"/>
          <w:lang w:eastAsia="hu-HU"/>
        </w:rPr>
      </w:pPr>
    </w:p>
    <w:p w14:paraId="6DFC22F9" w14:textId="77777777" w:rsidR="00676AD2" w:rsidRPr="000B50FB" w:rsidRDefault="00676AD2" w:rsidP="00676AD2">
      <w:pPr>
        <w:widowControl w:val="0"/>
        <w:autoSpaceDE w:val="0"/>
        <w:autoSpaceDN w:val="0"/>
        <w:spacing w:after="0" w:line="360" w:lineRule="auto"/>
        <w:rPr>
          <w:rFonts w:ascii="Garamond" w:eastAsia="Times New Roman" w:hAnsi="Garamond" w:cs="Arial"/>
          <w:sz w:val="24"/>
          <w:szCs w:val="20"/>
          <w:lang w:eastAsia="hu-HU"/>
        </w:rPr>
      </w:pPr>
      <w:r w:rsidRPr="000B50FB">
        <w:rPr>
          <w:rFonts w:ascii="Garamond" w:eastAsia="Times New Roman" w:hAnsi="Garamond" w:cs="Arial"/>
          <w:sz w:val="24"/>
          <w:szCs w:val="20"/>
          <w:lang w:eastAsia="hu-HU"/>
        </w:rPr>
        <w:t xml:space="preserve">Kelt:  </w:t>
      </w:r>
    </w:p>
    <w:p w14:paraId="7CD69993" w14:textId="77777777" w:rsidR="00676AD2" w:rsidRPr="000B50FB" w:rsidRDefault="00676AD2" w:rsidP="00676AD2">
      <w:pPr>
        <w:widowControl w:val="0"/>
        <w:autoSpaceDE w:val="0"/>
        <w:autoSpaceDN w:val="0"/>
        <w:spacing w:after="0" w:line="360" w:lineRule="auto"/>
        <w:rPr>
          <w:rFonts w:ascii="Garamond" w:eastAsia="Times New Roman" w:hAnsi="Garamond" w:cs="Arial"/>
          <w:sz w:val="24"/>
          <w:szCs w:val="20"/>
          <w:lang w:eastAsia="hu-HU"/>
        </w:rPr>
      </w:pPr>
    </w:p>
    <w:p w14:paraId="4FCE84A1" w14:textId="77777777" w:rsidR="00676AD2" w:rsidRPr="000B50FB" w:rsidRDefault="00676AD2" w:rsidP="00676AD2">
      <w:pPr>
        <w:tabs>
          <w:tab w:val="center" w:pos="7371"/>
        </w:tabs>
        <w:autoSpaceDN w:val="0"/>
        <w:spacing w:after="0" w:line="240" w:lineRule="auto"/>
        <w:jc w:val="both"/>
        <w:rPr>
          <w:rFonts w:ascii="Garamond" w:eastAsia="Times New Roman" w:hAnsi="Garamond" w:cs="Times New Roman"/>
          <w:sz w:val="24"/>
          <w:szCs w:val="24"/>
          <w:lang w:eastAsia="hu-HU"/>
        </w:rPr>
      </w:pPr>
      <w:r w:rsidRPr="000B50FB">
        <w:rPr>
          <w:rFonts w:ascii="Garamond" w:eastAsia="Times New Roman" w:hAnsi="Garamond" w:cs="Times New Roman"/>
          <w:sz w:val="24"/>
          <w:szCs w:val="24"/>
          <w:lang w:eastAsia="hu-HU"/>
        </w:rPr>
        <w:tab/>
        <w:t>……………………………….</w:t>
      </w:r>
    </w:p>
    <w:p w14:paraId="40C2E171" w14:textId="77777777" w:rsidR="00676AD2" w:rsidRPr="000B50FB" w:rsidRDefault="00676AD2" w:rsidP="00676AD2">
      <w:pPr>
        <w:tabs>
          <w:tab w:val="center" w:pos="7371"/>
        </w:tabs>
        <w:autoSpaceDN w:val="0"/>
        <w:spacing w:after="0" w:line="240" w:lineRule="auto"/>
        <w:jc w:val="both"/>
        <w:rPr>
          <w:rFonts w:ascii="Garamond" w:eastAsia="Times New Roman" w:hAnsi="Garamond" w:cs="Times New Roman"/>
          <w:bCs/>
          <w:sz w:val="24"/>
          <w:szCs w:val="24"/>
          <w:lang w:eastAsia="hu-HU"/>
        </w:rPr>
      </w:pPr>
      <w:r w:rsidRPr="000B50FB">
        <w:rPr>
          <w:rFonts w:ascii="Garamond" w:eastAsia="Times New Roman" w:hAnsi="Garamond" w:cs="Times New Roman"/>
          <w:b/>
          <w:bCs/>
          <w:sz w:val="24"/>
          <w:szCs w:val="24"/>
          <w:lang w:eastAsia="hu-HU"/>
        </w:rPr>
        <w:tab/>
      </w:r>
      <w:proofErr w:type="gramStart"/>
      <w:r w:rsidRPr="000B50FB">
        <w:rPr>
          <w:rFonts w:ascii="Garamond" w:eastAsia="Times New Roman" w:hAnsi="Garamond" w:cs="Times New Roman"/>
          <w:bCs/>
          <w:sz w:val="24"/>
          <w:szCs w:val="24"/>
          <w:lang w:eastAsia="hu-HU"/>
        </w:rPr>
        <w:t>aláírás</w:t>
      </w:r>
      <w:proofErr w:type="gramEnd"/>
    </w:p>
    <w:p w14:paraId="0F4F746F" w14:textId="77777777" w:rsidR="00676AD2" w:rsidRPr="000B50FB" w:rsidRDefault="00676AD2" w:rsidP="00676AD2">
      <w:pPr>
        <w:widowControl w:val="0"/>
        <w:tabs>
          <w:tab w:val="num" w:pos="1800"/>
        </w:tabs>
        <w:autoSpaceDE w:val="0"/>
        <w:autoSpaceDN w:val="0"/>
        <w:spacing w:after="0" w:line="360" w:lineRule="auto"/>
        <w:jc w:val="right"/>
        <w:rPr>
          <w:rFonts w:ascii="Garamond" w:eastAsia="Times New Roman" w:hAnsi="Garamond" w:cs="Arial"/>
          <w:sz w:val="20"/>
          <w:szCs w:val="20"/>
          <w:lang w:eastAsia="hu-HU"/>
        </w:rPr>
      </w:pPr>
    </w:p>
    <w:p w14:paraId="76328BA1" w14:textId="77777777" w:rsidR="00676AD2" w:rsidRPr="000B50FB" w:rsidRDefault="00676AD2" w:rsidP="00676AD2">
      <w:pPr>
        <w:widowControl w:val="0"/>
        <w:tabs>
          <w:tab w:val="num" w:pos="1800"/>
        </w:tabs>
        <w:autoSpaceDE w:val="0"/>
        <w:autoSpaceDN w:val="0"/>
        <w:spacing w:after="0" w:line="360" w:lineRule="auto"/>
        <w:jc w:val="right"/>
        <w:rPr>
          <w:rFonts w:ascii="Garamond" w:eastAsia="Times New Roman" w:hAnsi="Garamond" w:cs="Arial"/>
          <w:sz w:val="24"/>
          <w:szCs w:val="20"/>
          <w:lang w:eastAsia="hu-HU"/>
        </w:rPr>
      </w:pPr>
    </w:p>
    <w:p w14:paraId="0C23A05E" w14:textId="77777777" w:rsidR="00F7704F" w:rsidRPr="000B50FB" w:rsidRDefault="00F7704F" w:rsidP="00676AD2">
      <w:pPr>
        <w:widowControl w:val="0"/>
        <w:autoSpaceDE w:val="0"/>
        <w:autoSpaceDN w:val="0"/>
        <w:spacing w:after="0" w:line="360" w:lineRule="auto"/>
        <w:jc w:val="right"/>
        <w:rPr>
          <w:rFonts w:ascii="Garamond" w:eastAsia="Times New Roman" w:hAnsi="Garamond" w:cs="Arial"/>
          <w:sz w:val="20"/>
          <w:szCs w:val="20"/>
          <w:lang w:eastAsia="hu-HU"/>
        </w:rPr>
      </w:pPr>
    </w:p>
    <w:p w14:paraId="4DCBF9CF" w14:textId="674F27E0" w:rsidR="00676AD2" w:rsidRPr="000B50FB" w:rsidRDefault="00F7704F" w:rsidP="000B50FB">
      <w:pPr>
        <w:rPr>
          <w:rFonts w:ascii="Garamond" w:eastAsia="Times New Roman" w:hAnsi="Garamond" w:cs="Times New Roman"/>
          <w:bCs/>
          <w:i/>
          <w:sz w:val="24"/>
          <w:szCs w:val="24"/>
          <w:lang w:eastAsia="hu-HU"/>
        </w:rPr>
      </w:pPr>
      <w:r w:rsidRPr="000B50FB">
        <w:rPr>
          <w:rFonts w:ascii="Garamond" w:eastAsia="Times New Roman" w:hAnsi="Garamond" w:cs="Arial"/>
          <w:sz w:val="20"/>
          <w:szCs w:val="20"/>
          <w:lang w:eastAsia="hu-HU"/>
        </w:rPr>
        <w:br w:type="page"/>
      </w:r>
      <w:r w:rsidR="00676AD2" w:rsidRPr="000B50FB">
        <w:rPr>
          <w:rFonts w:ascii="Garamond" w:eastAsia="Times New Roman" w:hAnsi="Garamond" w:cs="Times New Roman"/>
          <w:bCs/>
          <w:i/>
          <w:sz w:val="24"/>
          <w:szCs w:val="24"/>
          <w:lang w:eastAsia="hu-HU"/>
        </w:rPr>
        <w:lastRenderedPageBreak/>
        <w:t>1</w:t>
      </w:r>
      <w:r w:rsidR="00DD6AEE" w:rsidRPr="000B50FB">
        <w:rPr>
          <w:rFonts w:ascii="Garamond" w:eastAsia="Times New Roman" w:hAnsi="Garamond" w:cs="Times New Roman"/>
          <w:bCs/>
          <w:i/>
          <w:sz w:val="24"/>
          <w:szCs w:val="24"/>
          <w:lang w:eastAsia="hu-HU"/>
        </w:rPr>
        <w:t>2</w:t>
      </w:r>
      <w:r w:rsidR="00676AD2" w:rsidRPr="000B50FB">
        <w:rPr>
          <w:rFonts w:ascii="Garamond" w:eastAsia="Times New Roman" w:hAnsi="Garamond" w:cs="Times New Roman"/>
          <w:bCs/>
          <w:i/>
          <w:sz w:val="24"/>
          <w:szCs w:val="24"/>
          <w:lang w:eastAsia="hu-HU"/>
        </w:rPr>
        <w:t>. számú melléklet</w:t>
      </w:r>
    </w:p>
    <w:p w14:paraId="253B54DD" w14:textId="77777777" w:rsidR="00040C21" w:rsidRPr="000B50FB" w:rsidRDefault="00040C21" w:rsidP="00676AD2">
      <w:pPr>
        <w:widowControl w:val="0"/>
        <w:autoSpaceDE w:val="0"/>
        <w:autoSpaceDN w:val="0"/>
        <w:spacing w:after="0" w:line="240" w:lineRule="auto"/>
        <w:jc w:val="center"/>
        <w:rPr>
          <w:rFonts w:ascii="Garamond" w:eastAsia="Times New Roman" w:hAnsi="Garamond" w:cs="Arial"/>
          <w:b/>
          <w:smallCaps/>
          <w:sz w:val="24"/>
          <w:szCs w:val="24"/>
          <w:lang w:eastAsia="hu-HU"/>
        </w:rPr>
      </w:pPr>
    </w:p>
    <w:p w14:paraId="703373E1"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smallCaps/>
          <w:sz w:val="24"/>
          <w:szCs w:val="24"/>
          <w:lang w:eastAsia="hu-HU"/>
        </w:rPr>
      </w:pPr>
      <w:r w:rsidRPr="000B50FB">
        <w:rPr>
          <w:rFonts w:ascii="Garamond" w:eastAsia="Times New Roman" w:hAnsi="Garamond" w:cs="Arial"/>
          <w:b/>
          <w:smallCaps/>
          <w:sz w:val="24"/>
          <w:szCs w:val="24"/>
          <w:lang w:eastAsia="hu-HU"/>
        </w:rPr>
        <w:t>Nyilatkozat</w:t>
      </w:r>
      <w:r w:rsidRPr="000B50FB">
        <w:rPr>
          <w:rFonts w:ascii="Garamond" w:eastAsia="Times New Roman" w:hAnsi="Garamond" w:cs="Times New Roman"/>
          <w:i/>
          <w:color w:val="000000"/>
          <w:sz w:val="24"/>
          <w:szCs w:val="24"/>
          <w:vertAlign w:val="superscript"/>
          <w:lang w:eastAsia="hu-HU"/>
        </w:rPr>
        <w:footnoteReference w:id="66"/>
      </w:r>
    </w:p>
    <w:p w14:paraId="00F17787"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sz w:val="24"/>
          <w:szCs w:val="24"/>
          <w:lang w:eastAsia="hu-HU"/>
        </w:rPr>
      </w:pPr>
    </w:p>
    <w:p w14:paraId="4A832207" w14:textId="77777777" w:rsidR="00676AD2" w:rsidRPr="000B50FB" w:rsidRDefault="00676AD2" w:rsidP="00676AD2">
      <w:pPr>
        <w:widowControl w:val="0"/>
        <w:autoSpaceDE w:val="0"/>
        <w:autoSpaceDN w:val="0"/>
        <w:spacing w:after="0" w:line="240" w:lineRule="auto"/>
        <w:jc w:val="center"/>
        <w:rPr>
          <w:rFonts w:ascii="Garamond" w:eastAsia="Times New Roman" w:hAnsi="Garamond" w:cs="Tahoma"/>
          <w:b/>
          <w:bCs/>
          <w:iCs/>
          <w:caps/>
          <w:spacing w:val="40"/>
          <w:sz w:val="24"/>
          <w:szCs w:val="24"/>
          <w:lang w:eastAsia="hu-HU"/>
        </w:rPr>
      </w:pPr>
      <w:proofErr w:type="gramStart"/>
      <w:r w:rsidRPr="000B50FB">
        <w:rPr>
          <w:rFonts w:ascii="Garamond" w:eastAsia="Times New Roman" w:hAnsi="Garamond" w:cs="Arial"/>
          <w:b/>
          <w:spacing w:val="40"/>
          <w:sz w:val="24"/>
          <w:szCs w:val="24"/>
          <w:lang w:eastAsia="hu-HU"/>
        </w:rPr>
        <w:t>a</w:t>
      </w:r>
      <w:proofErr w:type="gramEnd"/>
      <w:r w:rsidRPr="000B50FB">
        <w:rPr>
          <w:rFonts w:ascii="Garamond" w:eastAsia="Times New Roman" w:hAnsi="Garamond" w:cs="Arial"/>
          <w:b/>
          <w:spacing w:val="40"/>
          <w:sz w:val="24"/>
          <w:szCs w:val="24"/>
          <w:lang w:eastAsia="hu-HU"/>
        </w:rPr>
        <w:t xml:space="preserve"> Kbt. </w:t>
      </w:r>
      <w:r w:rsidR="004007DD" w:rsidRPr="000B50FB">
        <w:rPr>
          <w:rFonts w:ascii="Garamond" w:eastAsia="Times New Roman" w:hAnsi="Garamond" w:cs="Arial"/>
          <w:b/>
          <w:spacing w:val="40"/>
          <w:sz w:val="24"/>
          <w:szCs w:val="24"/>
          <w:lang w:eastAsia="hu-HU"/>
        </w:rPr>
        <w:t>66. § (6</w:t>
      </w:r>
      <w:r w:rsidRPr="000B50FB">
        <w:rPr>
          <w:rFonts w:ascii="Garamond" w:eastAsia="Times New Roman" w:hAnsi="Garamond" w:cs="Arial"/>
          <w:b/>
          <w:spacing w:val="40"/>
          <w:sz w:val="24"/>
          <w:szCs w:val="24"/>
          <w:lang w:eastAsia="hu-HU"/>
        </w:rPr>
        <w:t>) bekezdése alapján</w:t>
      </w:r>
      <w:r w:rsidRPr="000B50FB">
        <w:rPr>
          <w:rFonts w:ascii="Garamond" w:eastAsia="Times New Roman" w:hAnsi="Garamond" w:cs="Tahoma"/>
          <w:b/>
          <w:sz w:val="24"/>
          <w:szCs w:val="24"/>
          <w:vertAlign w:val="superscript"/>
          <w:lang w:eastAsia="hu-HU"/>
        </w:rPr>
        <w:footnoteReference w:id="67"/>
      </w:r>
    </w:p>
    <w:p w14:paraId="23BD31ED" w14:textId="77777777" w:rsidR="00676AD2" w:rsidRPr="000B50FB" w:rsidRDefault="00676AD2" w:rsidP="00676AD2">
      <w:pPr>
        <w:autoSpaceDN w:val="0"/>
        <w:spacing w:after="0" w:line="240" w:lineRule="auto"/>
        <w:rPr>
          <w:rFonts w:ascii="Garamond" w:eastAsia="Times New Roman" w:hAnsi="Garamond" w:cs="Tahoma"/>
          <w:sz w:val="24"/>
          <w:szCs w:val="24"/>
          <w:lang w:eastAsia="hu-HU"/>
        </w:rPr>
      </w:pPr>
    </w:p>
    <w:p w14:paraId="2C3105B3" w14:textId="77777777" w:rsidR="00676AD2" w:rsidRPr="000B50FB" w:rsidRDefault="00676AD2" w:rsidP="00676AD2">
      <w:pPr>
        <w:autoSpaceDN w:val="0"/>
        <w:spacing w:after="0" w:line="240" w:lineRule="auto"/>
        <w:rPr>
          <w:rFonts w:ascii="Garamond" w:eastAsia="Times New Roman" w:hAnsi="Garamond" w:cs="Tahoma"/>
          <w:sz w:val="24"/>
          <w:szCs w:val="24"/>
          <w:lang w:eastAsia="hu-HU"/>
        </w:rPr>
      </w:pPr>
    </w:p>
    <w:p w14:paraId="6FB46B22" w14:textId="77777777" w:rsidR="00676AD2" w:rsidRPr="000B50FB" w:rsidRDefault="00676AD2" w:rsidP="00676AD2">
      <w:pPr>
        <w:autoSpaceDN w:val="0"/>
        <w:spacing w:after="0" w:line="240" w:lineRule="auto"/>
        <w:jc w:val="both"/>
        <w:rPr>
          <w:rFonts w:ascii="Garamond" w:eastAsia="Times New Roman" w:hAnsi="Garamond" w:cs="Tahoma"/>
          <w:sz w:val="24"/>
          <w:szCs w:val="24"/>
          <w:lang w:eastAsia="hu-HU"/>
        </w:rPr>
      </w:pPr>
      <w:r w:rsidRPr="000B50FB">
        <w:rPr>
          <w:rFonts w:ascii="Garamond" w:eastAsia="Times New Roman" w:hAnsi="Garamond" w:cs="Tahoma"/>
          <w:sz w:val="24"/>
          <w:szCs w:val="24"/>
          <w:lang w:eastAsia="hu-HU"/>
        </w:rPr>
        <w:t xml:space="preserve">Alulírott </w:t>
      </w:r>
      <w:r w:rsidRPr="000B50FB">
        <w:rPr>
          <w:rFonts w:ascii="Garamond" w:eastAsia="Times New Roman" w:hAnsi="Garamond" w:cs="Tahoma"/>
          <w:b/>
          <w:i/>
          <w:sz w:val="24"/>
          <w:szCs w:val="24"/>
          <w:lang w:eastAsia="hu-HU"/>
        </w:rPr>
        <w:t>[név]</w:t>
      </w:r>
      <w:r w:rsidRPr="000B50FB">
        <w:rPr>
          <w:rFonts w:ascii="Garamond" w:eastAsia="Times New Roman" w:hAnsi="Garamond" w:cs="Tahoma"/>
          <w:sz w:val="24"/>
          <w:szCs w:val="24"/>
          <w:lang w:eastAsia="hu-HU"/>
        </w:rPr>
        <w:t xml:space="preserve"> mint </w:t>
      </w:r>
      <w:proofErr w:type="gramStart"/>
      <w:r w:rsidRPr="000B50FB">
        <w:rPr>
          <w:rFonts w:ascii="Garamond" w:eastAsia="Times New Roman" w:hAnsi="Garamond" w:cs="Tahoma"/>
          <w:sz w:val="24"/>
          <w:szCs w:val="24"/>
          <w:lang w:eastAsia="hu-HU"/>
        </w:rPr>
        <w:t>a(</w:t>
      </w:r>
      <w:proofErr w:type="gramEnd"/>
      <w:r w:rsidRPr="000B50FB">
        <w:rPr>
          <w:rFonts w:ascii="Garamond" w:eastAsia="Times New Roman" w:hAnsi="Garamond" w:cs="Tahoma"/>
          <w:sz w:val="24"/>
          <w:szCs w:val="24"/>
          <w:lang w:eastAsia="hu-HU"/>
        </w:rPr>
        <w:t xml:space="preserve">z) </w:t>
      </w:r>
      <w:r w:rsidRPr="000B50FB">
        <w:rPr>
          <w:rFonts w:ascii="Garamond" w:eastAsia="Times New Roman" w:hAnsi="Garamond" w:cs="Tahoma"/>
          <w:b/>
          <w:i/>
          <w:sz w:val="24"/>
          <w:szCs w:val="24"/>
          <w:lang w:eastAsia="hu-HU"/>
        </w:rPr>
        <w:t>[cégnév, székhely]</w:t>
      </w:r>
      <w:r w:rsidRPr="000B50FB">
        <w:rPr>
          <w:rFonts w:ascii="Garamond" w:eastAsia="Times New Roman" w:hAnsi="Garamond" w:cs="Tahoma"/>
          <w:sz w:val="24"/>
          <w:szCs w:val="24"/>
          <w:lang w:eastAsia="hu-HU"/>
        </w:rPr>
        <w:t xml:space="preserve"> ajánlattevő cégjegyzésre/kötelezettségvállalásra jogosult képviselője a Kbt. </w:t>
      </w:r>
      <w:r w:rsidR="004007DD" w:rsidRPr="000B50FB">
        <w:rPr>
          <w:rFonts w:ascii="Garamond" w:eastAsia="Times New Roman" w:hAnsi="Garamond" w:cs="Tahoma"/>
          <w:sz w:val="24"/>
          <w:szCs w:val="24"/>
          <w:lang w:eastAsia="hu-HU"/>
        </w:rPr>
        <w:t>66. § (6</w:t>
      </w:r>
      <w:r w:rsidRPr="000B50FB">
        <w:rPr>
          <w:rFonts w:ascii="Garamond" w:eastAsia="Times New Roman" w:hAnsi="Garamond" w:cs="Tahoma"/>
          <w:sz w:val="24"/>
          <w:szCs w:val="24"/>
          <w:lang w:eastAsia="hu-HU"/>
        </w:rPr>
        <w:t>) bekezdésében foglaltaknak megfelelően ezennel felelősségem tudatában</w:t>
      </w:r>
    </w:p>
    <w:p w14:paraId="777EDFA6" w14:textId="77777777" w:rsidR="00676AD2" w:rsidRPr="000B50FB" w:rsidRDefault="00676AD2" w:rsidP="00676AD2">
      <w:pPr>
        <w:autoSpaceDN w:val="0"/>
        <w:spacing w:after="0" w:line="240" w:lineRule="auto"/>
        <w:rPr>
          <w:rFonts w:ascii="Garamond" w:eastAsia="Times New Roman" w:hAnsi="Garamond" w:cs="Tahoma"/>
          <w:sz w:val="24"/>
          <w:szCs w:val="24"/>
          <w:lang w:eastAsia="hu-HU"/>
        </w:rPr>
      </w:pPr>
    </w:p>
    <w:p w14:paraId="5956DD83" w14:textId="77777777" w:rsidR="00676AD2" w:rsidRPr="000B50FB" w:rsidRDefault="00676AD2" w:rsidP="00676AD2">
      <w:pPr>
        <w:autoSpaceDN w:val="0"/>
        <w:spacing w:after="0" w:line="240" w:lineRule="auto"/>
        <w:rPr>
          <w:rFonts w:ascii="Garamond" w:eastAsia="Times New Roman" w:hAnsi="Garamond" w:cs="Tahoma"/>
          <w:sz w:val="24"/>
          <w:szCs w:val="24"/>
          <w:lang w:eastAsia="hu-HU"/>
        </w:rPr>
      </w:pPr>
    </w:p>
    <w:p w14:paraId="747CCE51" w14:textId="77777777" w:rsidR="00676AD2" w:rsidRPr="000B50FB" w:rsidRDefault="00676AD2" w:rsidP="00676AD2">
      <w:pPr>
        <w:autoSpaceDN w:val="0"/>
        <w:spacing w:after="0" w:line="240" w:lineRule="auto"/>
        <w:jc w:val="center"/>
        <w:rPr>
          <w:rFonts w:ascii="Garamond" w:eastAsia="Times New Roman" w:hAnsi="Garamond" w:cs="Tahoma"/>
          <w:b/>
          <w:sz w:val="24"/>
          <w:szCs w:val="24"/>
          <w:lang w:eastAsia="hu-HU"/>
        </w:rPr>
      </w:pPr>
      <w:r w:rsidRPr="000B50FB">
        <w:rPr>
          <w:rFonts w:ascii="Garamond" w:eastAsia="Times New Roman" w:hAnsi="Garamond" w:cs="Tahoma"/>
          <w:b/>
          <w:sz w:val="24"/>
          <w:szCs w:val="24"/>
          <w:lang w:eastAsia="hu-HU"/>
        </w:rPr>
        <w:t>n y i l a t k o z o m</w:t>
      </w:r>
    </w:p>
    <w:p w14:paraId="7303F08F" w14:textId="77777777" w:rsidR="00676AD2" w:rsidRPr="000B50FB" w:rsidRDefault="00676AD2" w:rsidP="00676AD2">
      <w:pPr>
        <w:autoSpaceDN w:val="0"/>
        <w:spacing w:after="0" w:line="240" w:lineRule="auto"/>
        <w:jc w:val="center"/>
        <w:rPr>
          <w:rFonts w:ascii="Garamond" w:eastAsia="Times New Roman" w:hAnsi="Garamond" w:cs="Tahoma"/>
          <w:b/>
          <w:sz w:val="24"/>
          <w:szCs w:val="24"/>
          <w:lang w:eastAsia="hu-HU"/>
        </w:rPr>
      </w:pPr>
    </w:p>
    <w:p w14:paraId="793096F5" w14:textId="77777777" w:rsidR="00676AD2" w:rsidRPr="000B50FB" w:rsidRDefault="00676AD2" w:rsidP="00676AD2">
      <w:pPr>
        <w:autoSpaceDN w:val="0"/>
        <w:spacing w:after="0" w:line="240" w:lineRule="auto"/>
        <w:jc w:val="center"/>
        <w:rPr>
          <w:rFonts w:ascii="Garamond" w:eastAsia="Times New Roman" w:hAnsi="Garamond" w:cs="Tahoma"/>
          <w:b/>
          <w:sz w:val="24"/>
          <w:szCs w:val="24"/>
          <w:lang w:eastAsia="hu-HU"/>
        </w:rPr>
      </w:pPr>
    </w:p>
    <w:p w14:paraId="581C1C54" w14:textId="77777777" w:rsidR="00676AD2" w:rsidRPr="000B50FB" w:rsidRDefault="00676AD2" w:rsidP="00676AD2">
      <w:pPr>
        <w:widowControl w:val="0"/>
        <w:autoSpaceDE w:val="0"/>
        <w:autoSpaceDN w:val="0"/>
        <w:spacing w:before="120" w:after="0" w:line="240" w:lineRule="auto"/>
        <w:jc w:val="both"/>
        <w:rPr>
          <w:rFonts w:ascii="Garamond" w:eastAsia="Times New Roman" w:hAnsi="Garamond" w:cs="Tahoma"/>
          <w:sz w:val="24"/>
          <w:szCs w:val="24"/>
          <w:lang w:eastAsia="hu-HU"/>
        </w:rPr>
      </w:pPr>
      <w:proofErr w:type="gramStart"/>
      <w:r w:rsidRPr="000B50FB">
        <w:rPr>
          <w:rFonts w:ascii="Garamond" w:eastAsia="Times New Roman" w:hAnsi="Garamond" w:cs="Times New Roman"/>
          <w:sz w:val="24"/>
          <w:szCs w:val="24"/>
          <w:lang w:eastAsia="hu-HU"/>
        </w:rPr>
        <w:t>a</w:t>
      </w:r>
      <w:proofErr w:type="gramEnd"/>
      <w:r w:rsidR="00160F9E" w:rsidRPr="000B50FB">
        <w:rPr>
          <w:rFonts w:ascii="Garamond" w:eastAsia="Times New Roman" w:hAnsi="Garamond" w:cs="Times New Roman"/>
          <w:sz w:val="24"/>
          <w:szCs w:val="24"/>
          <w:lang w:eastAsia="hu-HU"/>
        </w:rPr>
        <w:t>(</w:t>
      </w:r>
      <w:r w:rsidRPr="000B50FB">
        <w:rPr>
          <w:rFonts w:ascii="Garamond" w:eastAsia="Times New Roman" w:hAnsi="Garamond" w:cs="Times New Roman"/>
          <w:sz w:val="24"/>
          <w:szCs w:val="24"/>
          <w:lang w:eastAsia="hu-HU"/>
        </w:rPr>
        <w:t>z</w:t>
      </w:r>
      <w:r w:rsidR="00160F9E" w:rsidRPr="000B50FB">
        <w:rPr>
          <w:rFonts w:ascii="Garamond" w:eastAsia="Times New Roman" w:hAnsi="Garamond" w:cs="Times New Roman"/>
          <w:sz w:val="24"/>
          <w:szCs w:val="24"/>
          <w:lang w:eastAsia="hu-HU"/>
        </w:rPr>
        <w:t>)</w:t>
      </w:r>
      <w:r w:rsidRPr="000B50FB">
        <w:rPr>
          <w:rFonts w:ascii="Garamond" w:eastAsia="Times New Roman" w:hAnsi="Garamond" w:cs="Times New Roman"/>
          <w:sz w:val="24"/>
          <w:szCs w:val="24"/>
          <w:lang w:eastAsia="hu-HU"/>
        </w:rPr>
        <w:t xml:space="preserve"> </w:t>
      </w:r>
      <w:r w:rsidRPr="000B50FB">
        <w:rPr>
          <w:rFonts w:ascii="Garamond" w:eastAsia="Times New Roman" w:hAnsi="Garamond" w:cs="Times New Roman"/>
          <w:b/>
          <w:color w:val="000000"/>
          <w:sz w:val="24"/>
          <w:szCs w:val="24"/>
          <w:lang w:eastAsia="hu-HU"/>
        </w:rPr>
        <w:t>„</w:t>
      </w:r>
      <w:r w:rsidR="00040C21" w:rsidRPr="000B50FB">
        <w:rPr>
          <w:rFonts w:ascii="Garamond" w:eastAsia="Times New Roman" w:hAnsi="Garamond" w:cs="Arial"/>
          <w:b/>
          <w:bCs/>
          <w:sz w:val="24"/>
          <w:szCs w:val="24"/>
          <w:lang w:eastAsia="hu-HU"/>
        </w:rPr>
        <w:t>Vállalkozási szerződés az 1527/2016. (IX. 29.) Korm. határozat szerinti infrastruktúra-fejlesztés tervezési és kivitelezési munkáira - Testnevelési Egyetem Továbbképző központ, Velence.</w:t>
      </w:r>
      <w:r w:rsidRPr="000B50FB">
        <w:rPr>
          <w:rFonts w:ascii="Garamond" w:eastAsia="Times New Roman" w:hAnsi="Garamond" w:cs="Times New Roman"/>
          <w:b/>
          <w:color w:val="000000"/>
          <w:sz w:val="24"/>
          <w:szCs w:val="24"/>
          <w:lang w:eastAsia="hu-HU"/>
        </w:rPr>
        <w:t xml:space="preserve">” </w:t>
      </w:r>
      <w:r w:rsidRPr="000B50FB">
        <w:rPr>
          <w:rFonts w:ascii="Garamond" w:eastAsia="Times New Roman" w:hAnsi="Garamond" w:cs="Times New Roman"/>
          <w:sz w:val="24"/>
          <w:szCs w:val="24"/>
          <w:lang w:eastAsia="hu-HU"/>
        </w:rPr>
        <w:t>tárgyú közbeszerzési eljárásban</w:t>
      </w:r>
      <w:r w:rsidRPr="000B50FB">
        <w:rPr>
          <w:rFonts w:ascii="Garamond" w:eastAsia="Times New Roman" w:hAnsi="Garamond" w:cs="Tahoma"/>
          <w:sz w:val="24"/>
          <w:szCs w:val="24"/>
          <w:lang w:eastAsia="hu-HU"/>
        </w:rPr>
        <w:t>, hogy</w:t>
      </w:r>
    </w:p>
    <w:p w14:paraId="4977AEF0" w14:textId="77777777" w:rsidR="00676AD2" w:rsidRPr="000B50FB" w:rsidRDefault="00676AD2" w:rsidP="00676AD2">
      <w:pPr>
        <w:autoSpaceDN w:val="0"/>
        <w:spacing w:after="60" w:line="240" w:lineRule="auto"/>
        <w:ind w:right="-1"/>
        <w:jc w:val="both"/>
        <w:outlineLvl w:val="1"/>
        <w:rPr>
          <w:rFonts w:ascii="Garamond" w:eastAsia="Times New Roman" w:hAnsi="Garamond" w:cs="Tahoma"/>
          <w:sz w:val="24"/>
          <w:szCs w:val="24"/>
          <w:lang w:eastAsia="hu-HU"/>
        </w:rPr>
      </w:pPr>
    </w:p>
    <w:p w14:paraId="0F7F00A9" w14:textId="77777777" w:rsidR="00676AD2" w:rsidRPr="000B50FB" w:rsidRDefault="00676AD2" w:rsidP="00676AD2">
      <w:pPr>
        <w:widowControl w:val="0"/>
        <w:numPr>
          <w:ilvl w:val="3"/>
          <w:numId w:val="24"/>
        </w:numPr>
        <w:autoSpaceDE w:val="0"/>
        <w:autoSpaceDN w:val="0"/>
        <w:spacing w:after="60" w:line="240" w:lineRule="auto"/>
        <w:ind w:right="-1"/>
        <w:jc w:val="both"/>
        <w:rPr>
          <w:rFonts w:ascii="Garamond" w:eastAsia="Times New Roman" w:hAnsi="Garamond" w:cs="Tahoma"/>
          <w:sz w:val="24"/>
          <w:szCs w:val="24"/>
          <w:lang w:eastAsia="hu-HU"/>
        </w:rPr>
      </w:pPr>
      <w:r w:rsidRPr="000B50FB">
        <w:rPr>
          <w:rFonts w:ascii="Garamond" w:eastAsia="Times New Roman" w:hAnsi="Garamond" w:cs="Tahoma"/>
          <w:sz w:val="24"/>
          <w:szCs w:val="24"/>
          <w:lang w:eastAsia="hu-HU"/>
        </w:rPr>
        <w:t xml:space="preserve">a szerződés teljesítéséhez a közbeszerzésnek az alábbi </w:t>
      </w:r>
      <w:proofErr w:type="gramStart"/>
      <w:r w:rsidRPr="000B50FB">
        <w:rPr>
          <w:rFonts w:ascii="Garamond" w:eastAsia="Times New Roman" w:hAnsi="Garamond" w:cs="Tahoma"/>
          <w:sz w:val="24"/>
          <w:szCs w:val="24"/>
          <w:lang w:eastAsia="hu-HU"/>
        </w:rPr>
        <w:t>része(</w:t>
      </w:r>
      <w:proofErr w:type="gramEnd"/>
      <w:r w:rsidRPr="000B50FB">
        <w:rPr>
          <w:rFonts w:ascii="Garamond" w:eastAsia="Times New Roman" w:hAnsi="Garamond" w:cs="Tahoma"/>
          <w:sz w:val="24"/>
          <w:szCs w:val="24"/>
          <w:lang w:eastAsia="hu-HU"/>
        </w:rPr>
        <w:t>i) vonatkozásában kívánunk alvállalkozót igénybe venni:</w:t>
      </w:r>
    </w:p>
    <w:p w14:paraId="16491436" w14:textId="77777777" w:rsidR="00676AD2" w:rsidRPr="000B50FB" w:rsidRDefault="00676AD2" w:rsidP="00676AD2">
      <w:pPr>
        <w:autoSpaceDN w:val="0"/>
        <w:spacing w:after="60" w:line="240" w:lineRule="auto"/>
        <w:jc w:val="center"/>
        <w:outlineLvl w:val="1"/>
        <w:rPr>
          <w:rFonts w:ascii="Garamond" w:eastAsia="Times New Roman" w:hAnsi="Garamond" w:cs="Tahoma"/>
          <w:sz w:val="24"/>
          <w:szCs w:val="24"/>
          <w:lang w:eastAsia="hu-HU"/>
        </w:rPr>
      </w:pPr>
    </w:p>
    <w:tbl>
      <w:tblPr>
        <w:tblW w:w="31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5741"/>
      </w:tblGrid>
      <w:tr w:rsidR="00676AD2" w:rsidRPr="000B50FB" w14:paraId="67943580" w14:textId="77777777" w:rsidTr="00676AD2">
        <w:trPr>
          <w:jc w:val="center"/>
        </w:trPr>
        <w:tc>
          <w:tcPr>
            <w:tcW w:w="5000" w:type="pct"/>
            <w:tcBorders>
              <w:top w:val="single" w:sz="4" w:space="0" w:color="auto"/>
              <w:left w:val="single" w:sz="4" w:space="0" w:color="auto"/>
              <w:bottom w:val="single" w:sz="4" w:space="0" w:color="auto"/>
              <w:right w:val="single" w:sz="4" w:space="0" w:color="auto"/>
            </w:tcBorders>
            <w:shd w:val="clear" w:color="auto" w:fill="92D050"/>
            <w:hideMark/>
          </w:tcPr>
          <w:p w14:paraId="0C9913AB" w14:textId="77777777" w:rsidR="00676AD2" w:rsidRPr="000B50FB" w:rsidRDefault="00676AD2" w:rsidP="00676AD2">
            <w:pPr>
              <w:autoSpaceDN w:val="0"/>
              <w:spacing w:after="0" w:line="240" w:lineRule="auto"/>
              <w:jc w:val="center"/>
              <w:rPr>
                <w:rFonts w:ascii="Garamond" w:eastAsia="Times New Roman" w:hAnsi="Garamond" w:cs="Tahoma"/>
                <w:b/>
                <w:sz w:val="24"/>
                <w:szCs w:val="24"/>
                <w:lang w:eastAsia="hu-HU"/>
              </w:rPr>
            </w:pPr>
            <w:r w:rsidRPr="000B50FB">
              <w:rPr>
                <w:rFonts w:ascii="Garamond" w:eastAsia="Times New Roman" w:hAnsi="Garamond" w:cs="Tahoma"/>
                <w:b/>
                <w:sz w:val="24"/>
                <w:szCs w:val="24"/>
                <w:lang w:eastAsia="hu-HU"/>
              </w:rPr>
              <w:t xml:space="preserve">Közbeszerzés </w:t>
            </w:r>
            <w:proofErr w:type="gramStart"/>
            <w:r w:rsidRPr="000B50FB">
              <w:rPr>
                <w:rFonts w:ascii="Garamond" w:eastAsia="Times New Roman" w:hAnsi="Garamond" w:cs="Tahoma"/>
                <w:b/>
                <w:sz w:val="24"/>
                <w:szCs w:val="24"/>
                <w:lang w:eastAsia="hu-HU"/>
              </w:rPr>
              <w:t>része(</w:t>
            </w:r>
            <w:proofErr w:type="gramEnd"/>
            <w:r w:rsidRPr="000B50FB">
              <w:rPr>
                <w:rFonts w:ascii="Garamond" w:eastAsia="Times New Roman" w:hAnsi="Garamond" w:cs="Tahoma"/>
                <w:b/>
                <w:sz w:val="24"/>
                <w:szCs w:val="24"/>
                <w:lang w:eastAsia="hu-HU"/>
              </w:rPr>
              <w:t>i)</w:t>
            </w:r>
          </w:p>
        </w:tc>
      </w:tr>
      <w:tr w:rsidR="00676AD2" w:rsidRPr="000B50FB" w14:paraId="02EC6371" w14:textId="77777777" w:rsidTr="00676AD2">
        <w:trPr>
          <w:jc w:val="center"/>
        </w:trPr>
        <w:tc>
          <w:tcPr>
            <w:tcW w:w="5000" w:type="pct"/>
            <w:tcBorders>
              <w:top w:val="single" w:sz="4" w:space="0" w:color="auto"/>
              <w:left w:val="single" w:sz="4" w:space="0" w:color="auto"/>
              <w:bottom w:val="single" w:sz="4" w:space="0" w:color="auto"/>
              <w:right w:val="single" w:sz="4" w:space="0" w:color="auto"/>
            </w:tcBorders>
          </w:tcPr>
          <w:p w14:paraId="3BD55A0C" w14:textId="77777777" w:rsidR="00676AD2" w:rsidRPr="000B50FB" w:rsidRDefault="00676AD2" w:rsidP="00676AD2">
            <w:pPr>
              <w:autoSpaceDN w:val="0"/>
              <w:spacing w:after="0" w:line="288" w:lineRule="auto"/>
              <w:jc w:val="center"/>
              <w:rPr>
                <w:rFonts w:ascii="Garamond" w:eastAsia="Times New Roman" w:hAnsi="Garamond" w:cs="Tahoma"/>
                <w:sz w:val="24"/>
                <w:szCs w:val="24"/>
                <w:lang w:eastAsia="hu-HU"/>
              </w:rPr>
            </w:pPr>
          </w:p>
        </w:tc>
      </w:tr>
      <w:tr w:rsidR="00676AD2" w:rsidRPr="000B50FB" w14:paraId="08D27F86" w14:textId="77777777" w:rsidTr="00676AD2">
        <w:trPr>
          <w:jc w:val="center"/>
        </w:trPr>
        <w:tc>
          <w:tcPr>
            <w:tcW w:w="5000" w:type="pct"/>
            <w:tcBorders>
              <w:top w:val="single" w:sz="4" w:space="0" w:color="auto"/>
              <w:left w:val="single" w:sz="4" w:space="0" w:color="auto"/>
              <w:bottom w:val="single" w:sz="4" w:space="0" w:color="auto"/>
              <w:right w:val="single" w:sz="4" w:space="0" w:color="auto"/>
            </w:tcBorders>
          </w:tcPr>
          <w:p w14:paraId="41AF9ACD" w14:textId="77777777" w:rsidR="00676AD2" w:rsidRPr="000B50FB" w:rsidRDefault="00676AD2" w:rsidP="00676AD2">
            <w:pPr>
              <w:autoSpaceDN w:val="0"/>
              <w:spacing w:after="0" w:line="240" w:lineRule="auto"/>
              <w:jc w:val="center"/>
              <w:rPr>
                <w:rFonts w:ascii="Garamond" w:eastAsia="Times New Roman" w:hAnsi="Garamond" w:cs="Tahoma"/>
                <w:sz w:val="24"/>
                <w:szCs w:val="24"/>
                <w:lang w:eastAsia="hu-HU"/>
              </w:rPr>
            </w:pPr>
          </w:p>
        </w:tc>
      </w:tr>
    </w:tbl>
    <w:p w14:paraId="0E72E204" w14:textId="77777777" w:rsidR="00676AD2" w:rsidRPr="000B50FB" w:rsidRDefault="00676AD2" w:rsidP="00676AD2">
      <w:pPr>
        <w:autoSpaceDN w:val="0"/>
        <w:spacing w:after="0" w:line="240" w:lineRule="auto"/>
        <w:rPr>
          <w:rFonts w:ascii="Garamond" w:eastAsia="Times New Roman" w:hAnsi="Garamond" w:cs="Tahoma"/>
          <w:sz w:val="24"/>
          <w:szCs w:val="24"/>
          <w:lang w:eastAsia="hu-HU"/>
        </w:rPr>
      </w:pPr>
    </w:p>
    <w:p w14:paraId="68557EFB" w14:textId="77777777" w:rsidR="004007DD" w:rsidRPr="000B50FB" w:rsidRDefault="00676AD2" w:rsidP="004007DD">
      <w:pPr>
        <w:widowControl w:val="0"/>
        <w:numPr>
          <w:ilvl w:val="3"/>
          <w:numId w:val="24"/>
        </w:numPr>
        <w:autoSpaceDE w:val="0"/>
        <w:autoSpaceDN w:val="0"/>
        <w:spacing w:after="60" w:line="240" w:lineRule="auto"/>
        <w:ind w:right="-1"/>
        <w:jc w:val="both"/>
        <w:rPr>
          <w:rFonts w:ascii="Garamond" w:eastAsia="Times New Roman" w:hAnsi="Garamond" w:cs="Tahoma"/>
          <w:sz w:val="24"/>
          <w:szCs w:val="24"/>
          <w:lang w:eastAsia="hu-HU"/>
        </w:rPr>
      </w:pPr>
      <w:r w:rsidRPr="000B50FB">
        <w:rPr>
          <w:rFonts w:ascii="Garamond" w:eastAsia="Times New Roman" w:hAnsi="Garamond" w:cs="Tahoma"/>
          <w:sz w:val="24"/>
          <w:szCs w:val="24"/>
          <w:lang w:eastAsia="hu-HU"/>
        </w:rPr>
        <w:t xml:space="preserve">a közbeszerzés fenti pontban megjelölt </w:t>
      </w:r>
      <w:proofErr w:type="gramStart"/>
      <w:r w:rsidRPr="000B50FB">
        <w:rPr>
          <w:rFonts w:ascii="Garamond" w:eastAsia="Times New Roman" w:hAnsi="Garamond" w:cs="Tahoma"/>
          <w:sz w:val="24"/>
          <w:szCs w:val="24"/>
          <w:lang w:eastAsia="hu-HU"/>
        </w:rPr>
        <w:t>része(</w:t>
      </w:r>
      <w:proofErr w:type="gramEnd"/>
      <w:r w:rsidRPr="000B50FB">
        <w:rPr>
          <w:rFonts w:ascii="Garamond" w:eastAsia="Times New Roman" w:hAnsi="Garamond" w:cs="Tahoma"/>
          <w:sz w:val="24"/>
          <w:szCs w:val="24"/>
          <w:lang w:eastAsia="hu-HU"/>
        </w:rPr>
        <w:t>i) tekintetében</w:t>
      </w:r>
      <w:r w:rsidR="008C7ACE" w:rsidRPr="000B50FB">
        <w:rPr>
          <w:rFonts w:ascii="Garamond" w:eastAsia="Times New Roman" w:hAnsi="Garamond" w:cs="Tahoma"/>
          <w:sz w:val="24"/>
          <w:szCs w:val="24"/>
          <w:lang w:eastAsia="hu-HU"/>
        </w:rPr>
        <w:t xml:space="preserve"> – az ajánlat benyújtásakor már ismert -</w:t>
      </w:r>
      <w:r w:rsidRPr="000B50FB">
        <w:rPr>
          <w:rFonts w:ascii="Garamond" w:eastAsia="Times New Roman" w:hAnsi="Garamond" w:cs="Tahoma"/>
          <w:sz w:val="24"/>
          <w:szCs w:val="24"/>
          <w:lang w:eastAsia="hu-HU"/>
        </w:rPr>
        <w:t xml:space="preserve"> az alábbi alvállalkozó(</w:t>
      </w:r>
      <w:proofErr w:type="spellStart"/>
      <w:r w:rsidRPr="000B50FB">
        <w:rPr>
          <w:rFonts w:ascii="Garamond" w:eastAsia="Times New Roman" w:hAnsi="Garamond" w:cs="Tahoma"/>
          <w:sz w:val="24"/>
          <w:szCs w:val="24"/>
          <w:lang w:eastAsia="hu-HU"/>
        </w:rPr>
        <w:t>ka</w:t>
      </w:r>
      <w:proofErr w:type="spellEnd"/>
      <w:r w:rsidRPr="000B50FB">
        <w:rPr>
          <w:rFonts w:ascii="Garamond" w:eastAsia="Times New Roman" w:hAnsi="Garamond" w:cs="Tahoma"/>
          <w:sz w:val="24"/>
          <w:szCs w:val="24"/>
          <w:lang w:eastAsia="hu-HU"/>
        </w:rPr>
        <w:t>)t kívánjuk igénybe venni:</w:t>
      </w:r>
    </w:p>
    <w:p w14:paraId="32F5409F" w14:textId="77777777" w:rsidR="004007DD" w:rsidRPr="000B50FB" w:rsidRDefault="004007DD" w:rsidP="004007DD">
      <w:pPr>
        <w:widowControl w:val="0"/>
        <w:autoSpaceDE w:val="0"/>
        <w:autoSpaceDN w:val="0"/>
        <w:spacing w:after="60" w:line="240" w:lineRule="auto"/>
        <w:ind w:right="-1"/>
        <w:jc w:val="both"/>
        <w:rPr>
          <w:rFonts w:ascii="Garamond" w:eastAsia="Times New Roman" w:hAnsi="Garamond" w:cs="Tahoma"/>
          <w:sz w:val="24"/>
          <w:szCs w:val="24"/>
          <w:lang w:eastAsia="hu-HU"/>
        </w:rPr>
      </w:pPr>
    </w:p>
    <w:tbl>
      <w:tblPr>
        <w:tblW w:w="500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9212"/>
      </w:tblGrid>
      <w:tr w:rsidR="008C7ACE" w:rsidRPr="000B50FB" w14:paraId="391CBF56" w14:textId="77777777" w:rsidTr="008C7ACE">
        <w:tc>
          <w:tcPr>
            <w:tcW w:w="5000" w:type="pct"/>
            <w:tcBorders>
              <w:top w:val="single" w:sz="4" w:space="0" w:color="auto"/>
              <w:left w:val="single" w:sz="4" w:space="0" w:color="auto"/>
              <w:bottom w:val="single" w:sz="4" w:space="0" w:color="auto"/>
              <w:right w:val="single" w:sz="4" w:space="0" w:color="auto"/>
            </w:tcBorders>
            <w:shd w:val="clear" w:color="auto" w:fill="92D050"/>
            <w:hideMark/>
          </w:tcPr>
          <w:p w14:paraId="05BCDAA6" w14:textId="77777777" w:rsidR="008C7ACE" w:rsidRPr="000B50FB" w:rsidRDefault="008C7ACE" w:rsidP="008C7ACE">
            <w:pPr>
              <w:tabs>
                <w:tab w:val="center" w:pos="1735"/>
              </w:tabs>
              <w:autoSpaceDN w:val="0"/>
              <w:spacing w:after="0" w:line="240" w:lineRule="auto"/>
              <w:ind w:left="-2548" w:firstLine="2548"/>
              <w:jc w:val="center"/>
              <w:rPr>
                <w:rFonts w:ascii="Garamond" w:eastAsia="Times New Roman" w:hAnsi="Garamond" w:cs="Tahoma"/>
                <w:b/>
                <w:sz w:val="24"/>
                <w:szCs w:val="24"/>
                <w:lang w:eastAsia="hu-HU"/>
              </w:rPr>
            </w:pPr>
            <w:r w:rsidRPr="000B50FB">
              <w:rPr>
                <w:rFonts w:ascii="Garamond" w:eastAsia="Times New Roman" w:hAnsi="Garamond" w:cs="Tahoma"/>
                <w:b/>
                <w:sz w:val="24"/>
                <w:szCs w:val="24"/>
                <w:lang w:eastAsia="hu-HU"/>
              </w:rPr>
              <w:t>Az ajánlat benyújtásakor ismert alvállalkozó neve, címe (székhelye, lakóhelye)</w:t>
            </w:r>
          </w:p>
        </w:tc>
      </w:tr>
      <w:tr w:rsidR="008C7ACE" w:rsidRPr="000B50FB" w14:paraId="5800EC4F" w14:textId="77777777" w:rsidTr="008C7ACE">
        <w:tc>
          <w:tcPr>
            <w:tcW w:w="5000" w:type="pct"/>
            <w:tcBorders>
              <w:top w:val="single" w:sz="4" w:space="0" w:color="auto"/>
              <w:left w:val="single" w:sz="4" w:space="0" w:color="auto"/>
              <w:bottom w:val="single" w:sz="4" w:space="0" w:color="auto"/>
              <w:right w:val="single" w:sz="4" w:space="0" w:color="auto"/>
            </w:tcBorders>
          </w:tcPr>
          <w:p w14:paraId="1EE52674" w14:textId="77777777" w:rsidR="008C7ACE" w:rsidRPr="000B50FB" w:rsidRDefault="008C7ACE" w:rsidP="00676AD2">
            <w:pPr>
              <w:autoSpaceDN w:val="0"/>
              <w:spacing w:after="0" w:line="240" w:lineRule="auto"/>
              <w:ind w:left="-2548" w:firstLine="2548"/>
              <w:rPr>
                <w:rFonts w:ascii="Garamond" w:eastAsia="Times New Roman" w:hAnsi="Garamond" w:cs="Tahoma"/>
                <w:sz w:val="24"/>
                <w:szCs w:val="24"/>
                <w:lang w:eastAsia="hu-HU"/>
              </w:rPr>
            </w:pPr>
          </w:p>
        </w:tc>
      </w:tr>
      <w:tr w:rsidR="008C7ACE" w:rsidRPr="000B50FB" w14:paraId="775CE53E" w14:textId="77777777" w:rsidTr="008C7ACE">
        <w:tc>
          <w:tcPr>
            <w:tcW w:w="5000" w:type="pct"/>
            <w:tcBorders>
              <w:top w:val="single" w:sz="4" w:space="0" w:color="auto"/>
              <w:left w:val="single" w:sz="4" w:space="0" w:color="auto"/>
              <w:bottom w:val="single" w:sz="4" w:space="0" w:color="auto"/>
              <w:right w:val="single" w:sz="4" w:space="0" w:color="auto"/>
            </w:tcBorders>
          </w:tcPr>
          <w:p w14:paraId="36766712" w14:textId="77777777" w:rsidR="008C7ACE" w:rsidRPr="000B50FB" w:rsidRDefault="008C7ACE" w:rsidP="00676AD2">
            <w:pPr>
              <w:autoSpaceDN w:val="0"/>
              <w:spacing w:after="0" w:line="288" w:lineRule="auto"/>
              <w:ind w:left="-2548" w:firstLine="2548"/>
              <w:rPr>
                <w:rFonts w:ascii="Garamond" w:eastAsia="Times New Roman" w:hAnsi="Garamond" w:cs="Tahoma"/>
                <w:sz w:val="24"/>
                <w:szCs w:val="24"/>
                <w:lang w:eastAsia="hu-HU"/>
              </w:rPr>
            </w:pPr>
          </w:p>
        </w:tc>
      </w:tr>
      <w:tr w:rsidR="008C7ACE" w:rsidRPr="000B50FB" w14:paraId="68444B7E" w14:textId="77777777" w:rsidTr="008C7ACE">
        <w:tc>
          <w:tcPr>
            <w:tcW w:w="5000" w:type="pct"/>
            <w:tcBorders>
              <w:top w:val="single" w:sz="4" w:space="0" w:color="auto"/>
              <w:left w:val="single" w:sz="4" w:space="0" w:color="auto"/>
              <w:bottom w:val="single" w:sz="4" w:space="0" w:color="auto"/>
              <w:right w:val="single" w:sz="4" w:space="0" w:color="auto"/>
            </w:tcBorders>
          </w:tcPr>
          <w:p w14:paraId="41D37535" w14:textId="77777777" w:rsidR="008C7ACE" w:rsidRPr="000B50FB" w:rsidRDefault="008C7ACE" w:rsidP="00676AD2">
            <w:pPr>
              <w:autoSpaceDN w:val="0"/>
              <w:spacing w:after="0" w:line="288" w:lineRule="auto"/>
              <w:ind w:left="-2548" w:firstLine="2548"/>
              <w:rPr>
                <w:rFonts w:ascii="Garamond" w:eastAsia="Times New Roman" w:hAnsi="Garamond" w:cs="Tahoma"/>
                <w:sz w:val="24"/>
                <w:szCs w:val="24"/>
                <w:lang w:eastAsia="hu-HU"/>
              </w:rPr>
            </w:pPr>
          </w:p>
        </w:tc>
      </w:tr>
    </w:tbl>
    <w:p w14:paraId="1F11076D" w14:textId="77777777" w:rsidR="00676AD2" w:rsidRPr="000B50FB" w:rsidRDefault="00676AD2" w:rsidP="00676AD2">
      <w:pPr>
        <w:autoSpaceDN w:val="0"/>
        <w:spacing w:after="0" w:line="240" w:lineRule="auto"/>
        <w:rPr>
          <w:rFonts w:ascii="Garamond" w:eastAsia="Times New Roman" w:hAnsi="Garamond" w:cs="Tahoma"/>
          <w:sz w:val="24"/>
          <w:szCs w:val="24"/>
          <w:lang w:eastAsia="hu-HU"/>
        </w:rPr>
      </w:pPr>
    </w:p>
    <w:p w14:paraId="6B56B497" w14:textId="77777777" w:rsidR="00676AD2" w:rsidRPr="000B50FB" w:rsidRDefault="00676AD2" w:rsidP="00676AD2">
      <w:pPr>
        <w:autoSpaceDN w:val="0"/>
        <w:spacing w:after="0" w:line="240" w:lineRule="auto"/>
        <w:rPr>
          <w:rFonts w:ascii="Garamond" w:eastAsia="Times New Roman" w:hAnsi="Garamond" w:cs="Tahoma"/>
          <w:sz w:val="24"/>
          <w:szCs w:val="24"/>
          <w:lang w:eastAsia="hu-HU"/>
        </w:rPr>
      </w:pPr>
      <w:r w:rsidRPr="000B50FB">
        <w:rPr>
          <w:rFonts w:ascii="Garamond" w:eastAsia="Times New Roman" w:hAnsi="Garamond" w:cs="Tahoma"/>
          <w:sz w:val="24"/>
          <w:szCs w:val="24"/>
          <w:lang w:eastAsia="hu-HU"/>
        </w:rPr>
        <w:t>Kelt:</w:t>
      </w:r>
    </w:p>
    <w:p w14:paraId="785AF672" w14:textId="77777777" w:rsidR="00676AD2" w:rsidRPr="000B50FB" w:rsidRDefault="00676AD2" w:rsidP="00676AD2">
      <w:pPr>
        <w:autoSpaceDN w:val="0"/>
        <w:spacing w:after="0" w:line="240" w:lineRule="auto"/>
        <w:rPr>
          <w:rFonts w:ascii="Garamond" w:eastAsia="Times New Roman" w:hAnsi="Garamond" w:cs="Tahoma"/>
          <w:sz w:val="24"/>
          <w:szCs w:val="24"/>
          <w:lang w:eastAsia="hu-HU"/>
        </w:rPr>
      </w:pPr>
    </w:p>
    <w:p w14:paraId="54AD5B57" w14:textId="77777777" w:rsidR="00676AD2" w:rsidRPr="000B50FB" w:rsidRDefault="00676AD2" w:rsidP="00676AD2">
      <w:pPr>
        <w:autoSpaceDN w:val="0"/>
        <w:spacing w:after="0" w:line="240" w:lineRule="auto"/>
        <w:rPr>
          <w:rFonts w:ascii="Garamond" w:eastAsia="Times New Roman" w:hAnsi="Garamond" w:cs="Tahoma"/>
          <w:sz w:val="24"/>
          <w:szCs w:val="24"/>
          <w:lang w:eastAsia="hu-HU"/>
        </w:rPr>
      </w:pPr>
    </w:p>
    <w:p w14:paraId="1995F00D" w14:textId="77777777" w:rsidR="00676AD2" w:rsidRPr="000B50FB" w:rsidRDefault="00676AD2" w:rsidP="00676AD2">
      <w:pPr>
        <w:tabs>
          <w:tab w:val="center" w:pos="7371"/>
        </w:tabs>
        <w:autoSpaceDN w:val="0"/>
        <w:spacing w:after="0" w:line="240" w:lineRule="auto"/>
        <w:jc w:val="both"/>
        <w:rPr>
          <w:rFonts w:ascii="Garamond" w:eastAsia="Times New Roman" w:hAnsi="Garamond" w:cs="Times New Roman"/>
          <w:sz w:val="24"/>
          <w:szCs w:val="24"/>
          <w:lang w:eastAsia="hu-HU"/>
        </w:rPr>
      </w:pPr>
      <w:r w:rsidRPr="000B50FB">
        <w:rPr>
          <w:rFonts w:ascii="Garamond" w:eastAsia="Times New Roman" w:hAnsi="Garamond" w:cs="Times New Roman"/>
          <w:sz w:val="24"/>
          <w:szCs w:val="24"/>
          <w:lang w:eastAsia="hu-HU"/>
        </w:rPr>
        <w:tab/>
        <w:t>……………………………….</w:t>
      </w:r>
    </w:p>
    <w:p w14:paraId="2826D53A" w14:textId="77777777" w:rsidR="00676AD2" w:rsidRPr="000B50FB" w:rsidRDefault="00676AD2" w:rsidP="00676AD2">
      <w:pPr>
        <w:tabs>
          <w:tab w:val="center" w:pos="7371"/>
        </w:tabs>
        <w:autoSpaceDN w:val="0"/>
        <w:spacing w:after="0" w:line="240" w:lineRule="auto"/>
        <w:jc w:val="both"/>
        <w:rPr>
          <w:rFonts w:ascii="Garamond" w:eastAsia="Times New Roman" w:hAnsi="Garamond" w:cs="Times New Roman"/>
          <w:bCs/>
          <w:sz w:val="24"/>
          <w:szCs w:val="24"/>
          <w:lang w:eastAsia="hu-HU"/>
        </w:rPr>
      </w:pPr>
      <w:r w:rsidRPr="000B50FB">
        <w:rPr>
          <w:rFonts w:ascii="Garamond" w:eastAsia="Times New Roman" w:hAnsi="Garamond" w:cs="Times New Roman"/>
          <w:b/>
          <w:bCs/>
          <w:sz w:val="24"/>
          <w:szCs w:val="24"/>
          <w:lang w:eastAsia="hu-HU"/>
        </w:rPr>
        <w:tab/>
      </w:r>
      <w:proofErr w:type="gramStart"/>
      <w:r w:rsidRPr="000B50FB">
        <w:rPr>
          <w:rFonts w:ascii="Garamond" w:eastAsia="Times New Roman" w:hAnsi="Garamond" w:cs="Times New Roman"/>
          <w:bCs/>
          <w:sz w:val="24"/>
          <w:szCs w:val="24"/>
          <w:lang w:eastAsia="hu-HU"/>
        </w:rPr>
        <w:t>cégszerű</w:t>
      </w:r>
      <w:proofErr w:type="gramEnd"/>
      <w:r w:rsidRPr="000B50FB">
        <w:rPr>
          <w:rFonts w:ascii="Garamond" w:eastAsia="Times New Roman" w:hAnsi="Garamond" w:cs="Times New Roman"/>
          <w:bCs/>
          <w:sz w:val="24"/>
          <w:szCs w:val="24"/>
          <w:lang w:eastAsia="hu-HU"/>
        </w:rPr>
        <w:t xml:space="preserve"> aláírás</w:t>
      </w:r>
    </w:p>
    <w:p w14:paraId="74CED5E1" w14:textId="77777777" w:rsidR="00676AD2" w:rsidRPr="000B50FB" w:rsidRDefault="00676AD2" w:rsidP="00676AD2">
      <w:pPr>
        <w:widowControl w:val="0"/>
        <w:tabs>
          <w:tab w:val="center" w:pos="7371"/>
        </w:tabs>
        <w:autoSpaceDE w:val="0"/>
        <w:autoSpaceDN w:val="0"/>
        <w:spacing w:after="0" w:line="240" w:lineRule="auto"/>
        <w:jc w:val="both"/>
        <w:rPr>
          <w:rFonts w:ascii="Garamond" w:eastAsia="Times New Roman" w:hAnsi="Garamond" w:cs="Times New Roman"/>
          <w:bCs/>
          <w:sz w:val="24"/>
          <w:szCs w:val="24"/>
          <w:lang w:eastAsia="hu-HU"/>
        </w:rPr>
      </w:pPr>
    </w:p>
    <w:p w14:paraId="3DF00157" w14:textId="77777777" w:rsidR="00676AD2" w:rsidRPr="000B50FB" w:rsidRDefault="00676AD2" w:rsidP="00676AD2">
      <w:pPr>
        <w:widowControl w:val="0"/>
        <w:autoSpaceDE w:val="0"/>
        <w:autoSpaceDN w:val="0"/>
        <w:spacing w:after="0" w:line="240" w:lineRule="auto"/>
        <w:rPr>
          <w:rFonts w:ascii="Garamond" w:eastAsia="Times New Roman" w:hAnsi="Garamond" w:cs="Times New Roman"/>
          <w:bCs/>
          <w:sz w:val="24"/>
          <w:szCs w:val="24"/>
          <w:lang w:eastAsia="hu-HU"/>
        </w:rPr>
      </w:pPr>
    </w:p>
    <w:p w14:paraId="3B702FF6" w14:textId="77777777" w:rsidR="00676AD2" w:rsidRPr="000B50FB" w:rsidRDefault="00676AD2" w:rsidP="00040C21">
      <w:pPr>
        <w:autoSpaceDN w:val="0"/>
        <w:spacing w:after="0" w:line="240" w:lineRule="auto"/>
        <w:rPr>
          <w:rFonts w:ascii="Garamond" w:eastAsia="Times New Roman" w:hAnsi="Garamond" w:cs="Times New Roman"/>
          <w:b/>
          <w:sz w:val="24"/>
          <w:szCs w:val="24"/>
          <w:lang w:eastAsia="hu-HU"/>
        </w:rPr>
      </w:pPr>
      <w:r w:rsidRPr="000B50FB">
        <w:rPr>
          <w:rFonts w:ascii="Garamond" w:eastAsia="Times New Roman" w:hAnsi="Garamond" w:cs="Times New Roman"/>
          <w:b/>
          <w:sz w:val="24"/>
          <w:szCs w:val="24"/>
          <w:lang w:eastAsia="hu-HU"/>
        </w:rPr>
        <w:br w:type="page"/>
      </w:r>
    </w:p>
    <w:p w14:paraId="59ECC389" w14:textId="77777777" w:rsidR="00676AD2" w:rsidRPr="000B50FB" w:rsidRDefault="00676AD2" w:rsidP="00676AD2">
      <w:pPr>
        <w:autoSpaceDN w:val="0"/>
        <w:spacing w:after="0" w:line="240" w:lineRule="auto"/>
        <w:jc w:val="right"/>
        <w:rPr>
          <w:rFonts w:ascii="Garamond" w:eastAsia="Times New Roman" w:hAnsi="Garamond" w:cs="Times New Roman"/>
          <w:bCs/>
          <w:i/>
          <w:sz w:val="24"/>
          <w:szCs w:val="24"/>
          <w:lang w:eastAsia="hu-HU"/>
        </w:rPr>
      </w:pPr>
      <w:r w:rsidRPr="000B50FB">
        <w:rPr>
          <w:rFonts w:ascii="Garamond" w:eastAsia="Times New Roman" w:hAnsi="Garamond" w:cs="Times New Roman"/>
          <w:i/>
          <w:sz w:val="24"/>
          <w:szCs w:val="24"/>
          <w:lang w:eastAsia="hu-HU"/>
        </w:rPr>
        <w:lastRenderedPageBreak/>
        <w:t>1</w:t>
      </w:r>
      <w:r w:rsidR="00DD6AEE" w:rsidRPr="000B50FB">
        <w:rPr>
          <w:rFonts w:ascii="Garamond" w:eastAsia="Times New Roman" w:hAnsi="Garamond" w:cs="Times New Roman"/>
          <w:i/>
          <w:sz w:val="24"/>
          <w:szCs w:val="24"/>
          <w:lang w:eastAsia="hu-HU"/>
        </w:rPr>
        <w:t>3</w:t>
      </w:r>
      <w:r w:rsidRPr="000B50FB">
        <w:rPr>
          <w:rFonts w:ascii="Garamond" w:eastAsia="Times New Roman" w:hAnsi="Garamond" w:cs="Times New Roman"/>
          <w:bCs/>
          <w:i/>
          <w:sz w:val="24"/>
          <w:szCs w:val="24"/>
          <w:lang w:eastAsia="hu-HU"/>
        </w:rPr>
        <w:t>. számú melléklet</w:t>
      </w:r>
    </w:p>
    <w:p w14:paraId="6B16506F"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smallCaps/>
          <w:sz w:val="24"/>
          <w:szCs w:val="24"/>
          <w:lang w:eastAsia="hu-HU"/>
        </w:rPr>
      </w:pPr>
    </w:p>
    <w:p w14:paraId="5218A138"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smallCaps/>
          <w:sz w:val="24"/>
          <w:szCs w:val="24"/>
          <w:lang w:eastAsia="hu-HU"/>
        </w:rPr>
      </w:pPr>
      <w:r w:rsidRPr="000B50FB">
        <w:rPr>
          <w:rFonts w:ascii="Garamond" w:eastAsia="Times New Roman" w:hAnsi="Garamond" w:cs="Arial"/>
          <w:b/>
          <w:smallCaps/>
          <w:sz w:val="24"/>
          <w:szCs w:val="24"/>
          <w:lang w:eastAsia="hu-HU"/>
        </w:rPr>
        <w:t>Nyilatkozat</w:t>
      </w:r>
    </w:p>
    <w:p w14:paraId="15EDB498" w14:textId="77777777" w:rsidR="00676AD2" w:rsidRPr="000B50FB" w:rsidRDefault="00676AD2" w:rsidP="00676AD2">
      <w:pPr>
        <w:widowControl w:val="0"/>
        <w:autoSpaceDE w:val="0"/>
        <w:autoSpaceDN w:val="0"/>
        <w:spacing w:after="0" w:line="240" w:lineRule="auto"/>
        <w:jc w:val="center"/>
        <w:rPr>
          <w:rFonts w:ascii="Garamond" w:eastAsia="Times New Roman" w:hAnsi="Garamond" w:cs="Times New Roman"/>
          <w:bCs/>
          <w:sz w:val="24"/>
          <w:szCs w:val="24"/>
          <w:lang w:eastAsia="hu-HU"/>
        </w:rPr>
      </w:pPr>
    </w:p>
    <w:p w14:paraId="5B35D720" w14:textId="77777777" w:rsidR="00676AD2" w:rsidRPr="000B50FB" w:rsidRDefault="00676AD2" w:rsidP="00676AD2">
      <w:pPr>
        <w:widowControl w:val="0"/>
        <w:autoSpaceDE w:val="0"/>
        <w:autoSpaceDN w:val="0"/>
        <w:spacing w:after="0" w:line="240" w:lineRule="auto"/>
        <w:jc w:val="center"/>
        <w:rPr>
          <w:rFonts w:ascii="Garamond" w:eastAsia="Times New Roman" w:hAnsi="Garamond" w:cs="Tahoma"/>
          <w:b/>
          <w:bCs/>
          <w:iCs/>
          <w:caps/>
          <w:spacing w:val="40"/>
          <w:sz w:val="24"/>
          <w:szCs w:val="24"/>
          <w:lang w:eastAsia="hu-HU"/>
        </w:rPr>
      </w:pPr>
      <w:proofErr w:type="gramStart"/>
      <w:r w:rsidRPr="000B50FB">
        <w:rPr>
          <w:rFonts w:ascii="Garamond" w:eastAsia="Times New Roman" w:hAnsi="Garamond" w:cs="Arial"/>
          <w:b/>
          <w:spacing w:val="40"/>
          <w:sz w:val="24"/>
          <w:szCs w:val="24"/>
          <w:lang w:eastAsia="hu-HU"/>
        </w:rPr>
        <w:t>a</w:t>
      </w:r>
      <w:proofErr w:type="gramEnd"/>
      <w:r w:rsidRPr="000B50FB">
        <w:rPr>
          <w:rFonts w:ascii="Garamond" w:eastAsia="Times New Roman" w:hAnsi="Garamond" w:cs="Arial"/>
          <w:b/>
          <w:spacing w:val="40"/>
          <w:sz w:val="24"/>
          <w:szCs w:val="24"/>
          <w:lang w:eastAsia="hu-HU"/>
        </w:rPr>
        <w:t xml:space="preserve"> Kbt. </w:t>
      </w:r>
      <w:r w:rsidR="007512C4" w:rsidRPr="000B50FB">
        <w:rPr>
          <w:rFonts w:ascii="Garamond" w:eastAsia="Times New Roman" w:hAnsi="Garamond" w:cs="Arial"/>
          <w:b/>
          <w:spacing w:val="40"/>
          <w:sz w:val="24"/>
          <w:szCs w:val="24"/>
          <w:lang w:eastAsia="hu-HU"/>
        </w:rPr>
        <w:t>67</w:t>
      </w:r>
      <w:r w:rsidRPr="000B50FB">
        <w:rPr>
          <w:rFonts w:ascii="Garamond" w:eastAsia="Times New Roman" w:hAnsi="Garamond" w:cs="Arial"/>
          <w:b/>
          <w:spacing w:val="40"/>
          <w:sz w:val="24"/>
          <w:szCs w:val="24"/>
          <w:lang w:eastAsia="hu-HU"/>
        </w:rPr>
        <w:t>. § (</w:t>
      </w:r>
      <w:r w:rsidR="007512C4" w:rsidRPr="000B50FB">
        <w:rPr>
          <w:rFonts w:ascii="Garamond" w:eastAsia="Times New Roman" w:hAnsi="Garamond" w:cs="Arial"/>
          <w:b/>
          <w:spacing w:val="40"/>
          <w:sz w:val="24"/>
          <w:szCs w:val="24"/>
          <w:lang w:eastAsia="hu-HU"/>
        </w:rPr>
        <w:t>4</w:t>
      </w:r>
      <w:r w:rsidRPr="000B50FB">
        <w:rPr>
          <w:rFonts w:ascii="Garamond" w:eastAsia="Times New Roman" w:hAnsi="Garamond" w:cs="Arial"/>
          <w:b/>
          <w:spacing w:val="40"/>
          <w:sz w:val="24"/>
          <w:szCs w:val="24"/>
          <w:lang w:eastAsia="hu-HU"/>
        </w:rPr>
        <w:t>) bekezdése alapján</w:t>
      </w:r>
      <w:r w:rsidRPr="000B50FB">
        <w:rPr>
          <w:rFonts w:ascii="Garamond" w:eastAsia="Times New Roman" w:hAnsi="Garamond" w:cs="Times New Roman"/>
          <w:b/>
          <w:i/>
          <w:color w:val="000000"/>
          <w:sz w:val="24"/>
          <w:szCs w:val="24"/>
          <w:vertAlign w:val="superscript"/>
          <w:lang w:eastAsia="hu-HU"/>
        </w:rPr>
        <w:footnoteReference w:id="68"/>
      </w:r>
    </w:p>
    <w:p w14:paraId="3B8AD166" w14:textId="77777777" w:rsidR="00676AD2" w:rsidRPr="000B50FB" w:rsidRDefault="00676AD2" w:rsidP="00676AD2">
      <w:pPr>
        <w:autoSpaceDN w:val="0"/>
        <w:spacing w:after="0" w:line="240" w:lineRule="auto"/>
        <w:rPr>
          <w:rFonts w:ascii="Garamond" w:eastAsia="Times New Roman" w:hAnsi="Garamond" w:cs="Tahoma"/>
          <w:sz w:val="24"/>
          <w:szCs w:val="24"/>
          <w:lang w:eastAsia="hu-HU"/>
        </w:rPr>
      </w:pPr>
    </w:p>
    <w:p w14:paraId="579009AC" w14:textId="77777777" w:rsidR="00676AD2" w:rsidRPr="000B50FB" w:rsidRDefault="00676AD2" w:rsidP="00676AD2">
      <w:pPr>
        <w:autoSpaceDN w:val="0"/>
        <w:spacing w:after="0" w:line="240" w:lineRule="auto"/>
        <w:rPr>
          <w:rFonts w:ascii="Garamond" w:eastAsia="Times New Roman" w:hAnsi="Garamond" w:cs="Tahoma"/>
          <w:sz w:val="24"/>
          <w:szCs w:val="24"/>
          <w:lang w:eastAsia="hu-HU"/>
        </w:rPr>
      </w:pPr>
    </w:p>
    <w:p w14:paraId="4BD00099" w14:textId="77777777" w:rsidR="00676AD2" w:rsidRPr="000B50FB" w:rsidRDefault="00676AD2" w:rsidP="00676AD2">
      <w:pPr>
        <w:autoSpaceDN w:val="0"/>
        <w:spacing w:after="0" w:line="240" w:lineRule="auto"/>
        <w:jc w:val="both"/>
        <w:rPr>
          <w:rFonts w:ascii="Garamond" w:eastAsia="Times New Roman" w:hAnsi="Garamond" w:cs="Tahoma"/>
          <w:sz w:val="24"/>
          <w:szCs w:val="24"/>
          <w:lang w:eastAsia="hu-HU"/>
        </w:rPr>
      </w:pPr>
      <w:r w:rsidRPr="000B50FB">
        <w:rPr>
          <w:rFonts w:ascii="Garamond" w:eastAsia="Times New Roman" w:hAnsi="Garamond" w:cs="Tahoma"/>
          <w:sz w:val="24"/>
          <w:szCs w:val="24"/>
          <w:lang w:eastAsia="hu-HU"/>
        </w:rPr>
        <w:t xml:space="preserve">Alulírott </w:t>
      </w:r>
      <w:r w:rsidRPr="000B50FB">
        <w:rPr>
          <w:rFonts w:ascii="Garamond" w:eastAsia="Times New Roman" w:hAnsi="Garamond" w:cs="Tahoma"/>
          <w:b/>
          <w:i/>
          <w:sz w:val="24"/>
          <w:szCs w:val="24"/>
          <w:lang w:eastAsia="hu-HU"/>
        </w:rPr>
        <w:t>[név]</w:t>
      </w:r>
      <w:r w:rsidRPr="000B50FB">
        <w:rPr>
          <w:rFonts w:ascii="Garamond" w:eastAsia="Times New Roman" w:hAnsi="Garamond" w:cs="Tahoma"/>
          <w:sz w:val="24"/>
          <w:szCs w:val="24"/>
          <w:lang w:eastAsia="hu-HU"/>
        </w:rPr>
        <w:t xml:space="preserve"> mint </w:t>
      </w:r>
      <w:proofErr w:type="gramStart"/>
      <w:r w:rsidRPr="000B50FB">
        <w:rPr>
          <w:rFonts w:ascii="Garamond" w:eastAsia="Times New Roman" w:hAnsi="Garamond" w:cs="Tahoma"/>
          <w:sz w:val="24"/>
          <w:szCs w:val="24"/>
          <w:lang w:eastAsia="hu-HU"/>
        </w:rPr>
        <w:t>a(</w:t>
      </w:r>
      <w:proofErr w:type="gramEnd"/>
      <w:r w:rsidRPr="000B50FB">
        <w:rPr>
          <w:rFonts w:ascii="Garamond" w:eastAsia="Times New Roman" w:hAnsi="Garamond" w:cs="Tahoma"/>
          <w:sz w:val="24"/>
          <w:szCs w:val="24"/>
          <w:lang w:eastAsia="hu-HU"/>
        </w:rPr>
        <w:t xml:space="preserve">z) </w:t>
      </w:r>
      <w:r w:rsidRPr="000B50FB">
        <w:rPr>
          <w:rFonts w:ascii="Garamond" w:eastAsia="Times New Roman" w:hAnsi="Garamond" w:cs="Tahoma"/>
          <w:b/>
          <w:i/>
          <w:sz w:val="24"/>
          <w:szCs w:val="24"/>
          <w:lang w:eastAsia="hu-HU"/>
        </w:rPr>
        <w:t>[cégnév, székhely]</w:t>
      </w:r>
      <w:r w:rsidRPr="000B50FB">
        <w:rPr>
          <w:rFonts w:ascii="Garamond" w:eastAsia="Times New Roman" w:hAnsi="Garamond" w:cs="Tahoma"/>
          <w:sz w:val="24"/>
          <w:szCs w:val="24"/>
          <w:lang w:eastAsia="hu-HU"/>
        </w:rPr>
        <w:t xml:space="preserve"> ajánlattevő cégjegyzésre/kötelezettségvállalásra jogosult képviselője a Kbt. </w:t>
      </w:r>
      <w:r w:rsidR="007512C4" w:rsidRPr="000B50FB">
        <w:rPr>
          <w:rFonts w:ascii="Garamond" w:eastAsia="Times New Roman" w:hAnsi="Garamond" w:cs="Tahoma"/>
          <w:sz w:val="24"/>
          <w:szCs w:val="24"/>
          <w:lang w:eastAsia="hu-HU"/>
        </w:rPr>
        <w:t>67</w:t>
      </w:r>
      <w:r w:rsidRPr="000B50FB">
        <w:rPr>
          <w:rFonts w:ascii="Garamond" w:eastAsia="Times New Roman" w:hAnsi="Garamond" w:cs="Tahoma"/>
          <w:sz w:val="24"/>
          <w:szCs w:val="24"/>
          <w:lang w:eastAsia="hu-HU"/>
        </w:rPr>
        <w:t>. § (</w:t>
      </w:r>
      <w:r w:rsidR="007512C4" w:rsidRPr="000B50FB">
        <w:rPr>
          <w:rFonts w:ascii="Garamond" w:eastAsia="Times New Roman" w:hAnsi="Garamond" w:cs="Tahoma"/>
          <w:sz w:val="24"/>
          <w:szCs w:val="24"/>
          <w:lang w:eastAsia="hu-HU"/>
        </w:rPr>
        <w:t>4</w:t>
      </w:r>
      <w:r w:rsidRPr="000B50FB">
        <w:rPr>
          <w:rFonts w:ascii="Garamond" w:eastAsia="Times New Roman" w:hAnsi="Garamond" w:cs="Tahoma"/>
          <w:sz w:val="24"/>
          <w:szCs w:val="24"/>
          <w:lang w:eastAsia="hu-HU"/>
        </w:rPr>
        <w:t>) bekezdésében foglaltaknak megfelelően ezennel felelősségem tudatában</w:t>
      </w:r>
    </w:p>
    <w:p w14:paraId="05B3C3C1" w14:textId="77777777" w:rsidR="00676AD2" w:rsidRPr="000B50FB" w:rsidRDefault="00676AD2" w:rsidP="00676AD2">
      <w:pPr>
        <w:autoSpaceDN w:val="0"/>
        <w:spacing w:after="0" w:line="240" w:lineRule="auto"/>
        <w:rPr>
          <w:rFonts w:ascii="Garamond" w:eastAsia="Times New Roman" w:hAnsi="Garamond" w:cs="Tahoma"/>
          <w:b/>
          <w:sz w:val="24"/>
          <w:szCs w:val="24"/>
          <w:lang w:eastAsia="hu-HU"/>
        </w:rPr>
      </w:pPr>
    </w:p>
    <w:p w14:paraId="5C69723E" w14:textId="77777777" w:rsidR="00676AD2" w:rsidRPr="000B50FB" w:rsidRDefault="00676AD2" w:rsidP="00676AD2">
      <w:pPr>
        <w:autoSpaceDN w:val="0"/>
        <w:spacing w:after="0" w:line="240" w:lineRule="auto"/>
        <w:jc w:val="center"/>
        <w:rPr>
          <w:rFonts w:ascii="Garamond" w:eastAsia="Times New Roman" w:hAnsi="Garamond" w:cs="Tahoma"/>
          <w:b/>
          <w:sz w:val="24"/>
          <w:szCs w:val="24"/>
          <w:lang w:eastAsia="hu-HU"/>
        </w:rPr>
      </w:pPr>
      <w:r w:rsidRPr="000B50FB">
        <w:rPr>
          <w:rFonts w:ascii="Garamond" w:eastAsia="Times New Roman" w:hAnsi="Garamond" w:cs="Tahoma"/>
          <w:b/>
          <w:sz w:val="24"/>
          <w:szCs w:val="24"/>
          <w:lang w:eastAsia="hu-HU"/>
        </w:rPr>
        <w:t>n y i l a t k o z o m</w:t>
      </w:r>
    </w:p>
    <w:p w14:paraId="54509807" w14:textId="77777777" w:rsidR="00676AD2" w:rsidRPr="000B50FB" w:rsidRDefault="00676AD2" w:rsidP="00676AD2">
      <w:pPr>
        <w:autoSpaceDN w:val="0"/>
        <w:spacing w:after="0" w:line="240" w:lineRule="auto"/>
        <w:rPr>
          <w:rFonts w:ascii="Garamond" w:eastAsia="Times New Roman" w:hAnsi="Garamond" w:cs="Tahoma"/>
          <w:b/>
          <w:sz w:val="24"/>
          <w:szCs w:val="24"/>
          <w:lang w:eastAsia="hu-HU"/>
        </w:rPr>
      </w:pPr>
    </w:p>
    <w:p w14:paraId="32E526C6" w14:textId="77777777" w:rsidR="00676AD2" w:rsidRPr="000B50FB" w:rsidRDefault="00676AD2" w:rsidP="00676AD2">
      <w:pPr>
        <w:tabs>
          <w:tab w:val="left" w:pos="9071"/>
        </w:tabs>
        <w:autoSpaceDN w:val="0"/>
        <w:spacing w:after="60" w:line="240" w:lineRule="auto"/>
        <w:ind w:right="-1"/>
        <w:jc w:val="both"/>
        <w:rPr>
          <w:rFonts w:ascii="Garamond" w:eastAsia="Times New Roman" w:hAnsi="Garamond" w:cs="Tahoma"/>
          <w:b/>
          <w:sz w:val="24"/>
          <w:szCs w:val="24"/>
          <w:lang w:eastAsia="hu-HU"/>
        </w:rPr>
      </w:pPr>
      <w:proofErr w:type="gramStart"/>
      <w:r w:rsidRPr="000B50FB">
        <w:rPr>
          <w:rFonts w:ascii="Garamond" w:eastAsia="Times New Roman" w:hAnsi="Garamond" w:cs="Arial"/>
          <w:sz w:val="24"/>
          <w:szCs w:val="24"/>
          <w:lang w:eastAsia="hu-HU"/>
        </w:rPr>
        <w:t>a</w:t>
      </w:r>
      <w:proofErr w:type="gramEnd"/>
      <w:r w:rsidR="00160F9E" w:rsidRPr="000B50FB">
        <w:rPr>
          <w:rFonts w:ascii="Garamond" w:eastAsia="Times New Roman" w:hAnsi="Garamond" w:cs="Arial"/>
          <w:sz w:val="24"/>
          <w:szCs w:val="24"/>
          <w:lang w:eastAsia="hu-HU"/>
        </w:rPr>
        <w:t>(</w:t>
      </w:r>
      <w:r w:rsidRPr="000B50FB">
        <w:rPr>
          <w:rFonts w:ascii="Garamond" w:eastAsia="Times New Roman" w:hAnsi="Garamond" w:cs="Arial"/>
          <w:sz w:val="24"/>
          <w:szCs w:val="24"/>
          <w:lang w:eastAsia="hu-HU"/>
        </w:rPr>
        <w:t>z</w:t>
      </w:r>
      <w:r w:rsidR="00160F9E" w:rsidRPr="000B50FB">
        <w:rPr>
          <w:rFonts w:ascii="Garamond" w:eastAsia="Times New Roman" w:hAnsi="Garamond" w:cs="Arial"/>
          <w:sz w:val="24"/>
          <w:szCs w:val="24"/>
          <w:lang w:eastAsia="hu-HU"/>
        </w:rPr>
        <w:t>)</w:t>
      </w:r>
      <w:r w:rsidRPr="000B50FB">
        <w:rPr>
          <w:rFonts w:ascii="Garamond" w:eastAsia="Times New Roman" w:hAnsi="Garamond" w:cs="Arial"/>
          <w:sz w:val="24"/>
          <w:szCs w:val="24"/>
          <w:lang w:eastAsia="hu-HU"/>
        </w:rPr>
        <w:t xml:space="preserve"> </w:t>
      </w:r>
      <w:r w:rsidRPr="000B50FB">
        <w:rPr>
          <w:rFonts w:ascii="Garamond" w:eastAsia="Times New Roman" w:hAnsi="Garamond" w:cs="Times New Roman"/>
          <w:b/>
          <w:color w:val="000000"/>
          <w:sz w:val="24"/>
          <w:szCs w:val="24"/>
          <w:lang w:eastAsia="hu-HU"/>
        </w:rPr>
        <w:t>„</w:t>
      </w:r>
      <w:r w:rsidR="00040C21" w:rsidRPr="000B50FB">
        <w:rPr>
          <w:rFonts w:ascii="Garamond" w:eastAsia="Times New Roman" w:hAnsi="Garamond" w:cs="Arial"/>
          <w:b/>
          <w:bCs/>
          <w:sz w:val="24"/>
          <w:szCs w:val="24"/>
          <w:lang w:eastAsia="hu-HU"/>
        </w:rPr>
        <w:t>Vállalkozási szerződés az 1527/2016. (IX. 29.) Korm. határozat szerinti infrastruktúra-fejlesztés tervezési és kivitelezési munkáira - Testnevelési Egyetem Továbbképző központ, Velence.</w:t>
      </w:r>
      <w:r w:rsidRPr="000B50FB">
        <w:rPr>
          <w:rFonts w:ascii="Garamond" w:eastAsia="Times New Roman" w:hAnsi="Garamond" w:cs="Times New Roman"/>
          <w:b/>
          <w:color w:val="000000"/>
          <w:sz w:val="24"/>
          <w:szCs w:val="24"/>
          <w:lang w:eastAsia="hu-HU"/>
        </w:rPr>
        <w:t>”</w:t>
      </w:r>
      <w:r w:rsidR="00500CD0" w:rsidRPr="000B50FB">
        <w:rPr>
          <w:rFonts w:ascii="Garamond" w:eastAsia="Times New Roman" w:hAnsi="Garamond" w:cs="Times New Roman"/>
          <w:b/>
          <w:color w:val="000000"/>
          <w:sz w:val="24"/>
          <w:szCs w:val="24"/>
          <w:lang w:eastAsia="hu-HU"/>
        </w:rPr>
        <w:t xml:space="preserve"> </w:t>
      </w:r>
      <w:r w:rsidRPr="000B50FB">
        <w:rPr>
          <w:rFonts w:ascii="Garamond" w:eastAsia="Times New Roman" w:hAnsi="Garamond" w:cs="Arial"/>
          <w:sz w:val="24"/>
          <w:szCs w:val="24"/>
          <w:lang w:eastAsia="hu-HU"/>
        </w:rPr>
        <w:t>tárgyú közbeszerzési eljárásban, hogy</w:t>
      </w:r>
    </w:p>
    <w:p w14:paraId="1C0D58CB" w14:textId="77777777" w:rsidR="00676AD2" w:rsidRPr="000B50FB" w:rsidRDefault="00676AD2" w:rsidP="00676AD2">
      <w:pPr>
        <w:tabs>
          <w:tab w:val="left" w:pos="9071"/>
        </w:tabs>
        <w:autoSpaceDN w:val="0"/>
        <w:spacing w:after="60" w:line="240" w:lineRule="auto"/>
        <w:ind w:right="-1"/>
        <w:jc w:val="both"/>
        <w:rPr>
          <w:rFonts w:ascii="Garamond" w:eastAsia="Times New Roman" w:hAnsi="Garamond" w:cs="Tahoma"/>
          <w:b/>
          <w:sz w:val="24"/>
          <w:szCs w:val="24"/>
          <w:lang w:eastAsia="hu-HU"/>
        </w:rPr>
      </w:pPr>
    </w:p>
    <w:p w14:paraId="47141593" w14:textId="77777777" w:rsidR="00676AD2" w:rsidRPr="000B50FB" w:rsidRDefault="00676AD2" w:rsidP="00676AD2">
      <w:pPr>
        <w:tabs>
          <w:tab w:val="left" w:pos="9071"/>
        </w:tabs>
        <w:autoSpaceDN w:val="0"/>
        <w:spacing w:after="0" w:line="240" w:lineRule="auto"/>
        <w:ind w:right="-1"/>
        <w:jc w:val="both"/>
        <w:rPr>
          <w:rFonts w:ascii="Garamond" w:eastAsia="Times New Roman" w:hAnsi="Garamond" w:cs="Arial"/>
          <w:sz w:val="24"/>
          <w:szCs w:val="24"/>
          <w:lang w:eastAsia="hu-HU"/>
        </w:rPr>
      </w:pPr>
      <w:proofErr w:type="gramStart"/>
      <w:r w:rsidRPr="000B50FB">
        <w:rPr>
          <w:rFonts w:ascii="Garamond" w:eastAsia="Times New Roman" w:hAnsi="Garamond" w:cs="Arial"/>
          <w:sz w:val="24"/>
          <w:szCs w:val="24"/>
          <w:lang w:eastAsia="hu-HU"/>
        </w:rPr>
        <w:t>a</w:t>
      </w:r>
      <w:proofErr w:type="gramEnd"/>
      <w:r w:rsidRPr="000B50FB">
        <w:rPr>
          <w:rFonts w:ascii="Garamond" w:eastAsia="Times New Roman" w:hAnsi="Garamond" w:cs="Arial"/>
          <w:sz w:val="24"/>
          <w:szCs w:val="24"/>
          <w:lang w:eastAsia="hu-HU"/>
        </w:rPr>
        <w:t xml:space="preserve"> szerződés teljesítéséhez nem veszünk igényb</w:t>
      </w:r>
      <w:r w:rsidR="007512C4" w:rsidRPr="000B50FB">
        <w:rPr>
          <w:rFonts w:ascii="Garamond" w:eastAsia="Times New Roman" w:hAnsi="Garamond" w:cs="Arial"/>
          <w:sz w:val="24"/>
          <w:szCs w:val="24"/>
          <w:lang w:eastAsia="hu-HU"/>
        </w:rPr>
        <w:t>e a közbeszerzésekről szóló 2015</w:t>
      </w:r>
      <w:r w:rsidRPr="000B50FB">
        <w:rPr>
          <w:rFonts w:ascii="Garamond" w:eastAsia="Times New Roman" w:hAnsi="Garamond" w:cs="Arial"/>
          <w:sz w:val="24"/>
          <w:szCs w:val="24"/>
          <w:lang w:eastAsia="hu-HU"/>
        </w:rPr>
        <w:t xml:space="preserve">. évi </w:t>
      </w:r>
      <w:r w:rsidR="007512C4" w:rsidRPr="000B50FB">
        <w:rPr>
          <w:rFonts w:ascii="Garamond" w:eastAsia="Times New Roman" w:hAnsi="Garamond" w:cs="Arial"/>
          <w:b/>
          <w:bCs/>
          <w:sz w:val="24"/>
          <w:szCs w:val="24"/>
          <w:lang w:eastAsia="hu-HU"/>
        </w:rPr>
        <w:t> </w:t>
      </w:r>
      <w:r w:rsidR="007512C4" w:rsidRPr="000B50FB">
        <w:rPr>
          <w:rFonts w:ascii="Garamond" w:eastAsia="Times New Roman" w:hAnsi="Garamond" w:cs="Arial"/>
          <w:bCs/>
          <w:sz w:val="24"/>
          <w:szCs w:val="24"/>
          <w:lang w:eastAsia="hu-HU"/>
        </w:rPr>
        <w:t>CXLIII</w:t>
      </w:r>
      <w:r w:rsidRPr="000B50FB">
        <w:rPr>
          <w:rFonts w:ascii="Garamond" w:eastAsia="Times New Roman" w:hAnsi="Garamond" w:cs="Arial"/>
          <w:sz w:val="24"/>
          <w:szCs w:val="24"/>
          <w:lang w:eastAsia="hu-HU"/>
        </w:rPr>
        <w:t xml:space="preserve">. törvény </w:t>
      </w:r>
      <w:r w:rsidR="00E32DAE" w:rsidRPr="000B50FB">
        <w:rPr>
          <w:rFonts w:ascii="Garamond" w:eastAsia="Times New Roman" w:hAnsi="Garamond" w:cs="Arial"/>
          <w:sz w:val="24"/>
          <w:szCs w:val="24"/>
          <w:lang w:eastAsia="hu-HU"/>
        </w:rPr>
        <w:t>62. §</w:t>
      </w:r>
      <w:proofErr w:type="spellStart"/>
      <w:r w:rsidR="00E32DAE" w:rsidRPr="000B50FB">
        <w:rPr>
          <w:rFonts w:ascii="Garamond" w:eastAsia="Times New Roman" w:hAnsi="Garamond" w:cs="Arial"/>
          <w:sz w:val="24"/>
          <w:szCs w:val="24"/>
          <w:lang w:eastAsia="hu-HU"/>
        </w:rPr>
        <w:t>-ában</w:t>
      </w:r>
      <w:proofErr w:type="spellEnd"/>
      <w:r w:rsidR="00E32DAE" w:rsidRPr="000B50FB">
        <w:rPr>
          <w:rFonts w:ascii="Garamond" w:eastAsia="Times New Roman" w:hAnsi="Garamond" w:cs="Arial"/>
          <w:sz w:val="24"/>
          <w:szCs w:val="24"/>
          <w:lang w:eastAsia="hu-HU"/>
        </w:rPr>
        <w:t xml:space="preserve"> </w:t>
      </w:r>
      <w:r w:rsidRPr="000B50FB">
        <w:rPr>
          <w:rFonts w:ascii="Garamond" w:eastAsia="Times New Roman" w:hAnsi="Garamond" w:cs="Arial"/>
          <w:sz w:val="24"/>
          <w:szCs w:val="24"/>
          <w:lang w:eastAsia="hu-HU"/>
        </w:rPr>
        <w:t xml:space="preserve">meghatározott kizáró okok hatálya </w:t>
      </w:r>
      <w:r w:rsidR="00E32DAE" w:rsidRPr="000B50FB">
        <w:rPr>
          <w:rFonts w:ascii="Garamond" w:eastAsia="Times New Roman" w:hAnsi="Garamond" w:cs="Arial"/>
          <w:sz w:val="24"/>
          <w:szCs w:val="24"/>
          <w:lang w:eastAsia="hu-HU"/>
        </w:rPr>
        <w:t>alá eső alvállalkozót.</w:t>
      </w:r>
    </w:p>
    <w:p w14:paraId="688C7A39" w14:textId="77777777" w:rsidR="00676AD2" w:rsidRPr="000B50FB" w:rsidRDefault="00676AD2" w:rsidP="00676AD2">
      <w:pPr>
        <w:tabs>
          <w:tab w:val="left" w:pos="9071"/>
        </w:tabs>
        <w:autoSpaceDN w:val="0"/>
        <w:spacing w:after="0" w:line="240" w:lineRule="auto"/>
        <w:ind w:right="-1"/>
        <w:jc w:val="both"/>
        <w:rPr>
          <w:rFonts w:ascii="Garamond" w:eastAsia="Times New Roman" w:hAnsi="Garamond" w:cs="Arial"/>
          <w:sz w:val="24"/>
          <w:szCs w:val="24"/>
          <w:lang w:eastAsia="hu-HU"/>
        </w:rPr>
      </w:pPr>
    </w:p>
    <w:p w14:paraId="7039C408" w14:textId="77777777" w:rsidR="00676AD2" w:rsidRPr="000B50FB" w:rsidRDefault="00676AD2" w:rsidP="00676AD2">
      <w:pPr>
        <w:tabs>
          <w:tab w:val="left" w:pos="9071"/>
        </w:tabs>
        <w:autoSpaceDN w:val="0"/>
        <w:spacing w:after="0" w:line="240" w:lineRule="auto"/>
        <w:ind w:right="-1"/>
        <w:jc w:val="both"/>
        <w:rPr>
          <w:rFonts w:ascii="Garamond" w:eastAsia="Times New Roman" w:hAnsi="Garamond" w:cs="Tahoma"/>
          <w:sz w:val="24"/>
          <w:szCs w:val="24"/>
          <w:lang w:eastAsia="hu-HU"/>
        </w:rPr>
      </w:pPr>
    </w:p>
    <w:p w14:paraId="73225340" w14:textId="77777777" w:rsidR="00676AD2" w:rsidRPr="000B50FB" w:rsidRDefault="00676AD2" w:rsidP="00676AD2">
      <w:pPr>
        <w:autoSpaceDN w:val="0"/>
        <w:spacing w:after="0" w:line="240" w:lineRule="auto"/>
        <w:rPr>
          <w:rFonts w:ascii="Garamond" w:eastAsia="Times New Roman" w:hAnsi="Garamond" w:cs="Tahoma"/>
          <w:sz w:val="24"/>
          <w:szCs w:val="24"/>
          <w:lang w:eastAsia="hu-HU"/>
        </w:rPr>
      </w:pPr>
      <w:r w:rsidRPr="000B50FB">
        <w:rPr>
          <w:rFonts w:ascii="Garamond" w:eastAsia="Times New Roman" w:hAnsi="Garamond" w:cs="Tahoma"/>
          <w:sz w:val="24"/>
          <w:szCs w:val="24"/>
          <w:lang w:eastAsia="hu-HU"/>
        </w:rPr>
        <w:t>Kelt:</w:t>
      </w:r>
    </w:p>
    <w:p w14:paraId="06E0B145" w14:textId="77777777" w:rsidR="00676AD2" w:rsidRPr="000B50FB" w:rsidRDefault="00676AD2" w:rsidP="00676AD2">
      <w:pPr>
        <w:autoSpaceDN w:val="0"/>
        <w:spacing w:after="0" w:line="240" w:lineRule="auto"/>
        <w:rPr>
          <w:rFonts w:ascii="Garamond" w:eastAsia="Times New Roman" w:hAnsi="Garamond" w:cs="Tahoma"/>
          <w:sz w:val="24"/>
          <w:szCs w:val="24"/>
          <w:lang w:eastAsia="hu-HU"/>
        </w:rPr>
      </w:pPr>
    </w:p>
    <w:p w14:paraId="74FD50A5" w14:textId="77777777" w:rsidR="00676AD2" w:rsidRPr="000B50FB" w:rsidRDefault="00676AD2" w:rsidP="00676AD2">
      <w:pPr>
        <w:autoSpaceDN w:val="0"/>
        <w:spacing w:after="0" w:line="240" w:lineRule="auto"/>
        <w:rPr>
          <w:rFonts w:ascii="Garamond" w:eastAsia="Times New Roman" w:hAnsi="Garamond" w:cs="Tahoma"/>
          <w:sz w:val="24"/>
          <w:szCs w:val="24"/>
          <w:lang w:eastAsia="hu-HU"/>
        </w:rPr>
      </w:pPr>
    </w:p>
    <w:p w14:paraId="350BCD11" w14:textId="77777777" w:rsidR="00676AD2" w:rsidRPr="000B50FB" w:rsidRDefault="00676AD2" w:rsidP="00676AD2">
      <w:pPr>
        <w:autoSpaceDN w:val="0"/>
        <w:spacing w:after="0" w:line="240" w:lineRule="auto"/>
        <w:rPr>
          <w:rFonts w:ascii="Garamond" w:eastAsia="Times New Roman" w:hAnsi="Garamond" w:cs="Tahoma"/>
          <w:sz w:val="24"/>
          <w:szCs w:val="24"/>
          <w:lang w:eastAsia="hu-HU"/>
        </w:rPr>
      </w:pPr>
    </w:p>
    <w:p w14:paraId="20C6DA39" w14:textId="77777777" w:rsidR="00676AD2" w:rsidRPr="000B50FB" w:rsidRDefault="00676AD2" w:rsidP="00676AD2">
      <w:pPr>
        <w:tabs>
          <w:tab w:val="center" w:pos="7371"/>
        </w:tabs>
        <w:autoSpaceDN w:val="0"/>
        <w:spacing w:after="0" w:line="240" w:lineRule="auto"/>
        <w:rPr>
          <w:rFonts w:ascii="Garamond" w:eastAsia="Times New Roman" w:hAnsi="Garamond" w:cs="Tahoma"/>
          <w:sz w:val="24"/>
          <w:szCs w:val="24"/>
          <w:lang w:eastAsia="hu-HU"/>
        </w:rPr>
      </w:pPr>
      <w:r w:rsidRPr="000B50FB">
        <w:rPr>
          <w:rFonts w:ascii="Garamond" w:eastAsia="Times New Roman" w:hAnsi="Garamond" w:cs="Tahoma"/>
          <w:sz w:val="24"/>
          <w:szCs w:val="24"/>
          <w:lang w:eastAsia="hu-HU"/>
        </w:rPr>
        <w:tab/>
        <w:t>……………………………….</w:t>
      </w:r>
    </w:p>
    <w:p w14:paraId="07AE7668" w14:textId="77777777" w:rsidR="00676AD2" w:rsidRPr="000B50FB" w:rsidRDefault="00676AD2" w:rsidP="00676AD2">
      <w:pPr>
        <w:tabs>
          <w:tab w:val="center" w:pos="7371"/>
        </w:tabs>
        <w:autoSpaceDN w:val="0"/>
        <w:spacing w:after="0" w:line="240" w:lineRule="auto"/>
        <w:rPr>
          <w:rFonts w:ascii="Garamond" w:eastAsia="Times New Roman" w:hAnsi="Garamond" w:cs="Tahoma"/>
          <w:bCs/>
          <w:sz w:val="24"/>
          <w:szCs w:val="24"/>
          <w:lang w:eastAsia="hu-HU"/>
        </w:rPr>
      </w:pPr>
      <w:r w:rsidRPr="000B50FB">
        <w:rPr>
          <w:rFonts w:ascii="Garamond" w:eastAsia="Times New Roman" w:hAnsi="Garamond" w:cs="Tahoma"/>
          <w:b/>
          <w:bCs/>
          <w:sz w:val="24"/>
          <w:szCs w:val="24"/>
          <w:lang w:eastAsia="hu-HU"/>
        </w:rPr>
        <w:tab/>
      </w:r>
      <w:proofErr w:type="gramStart"/>
      <w:r w:rsidRPr="000B50FB">
        <w:rPr>
          <w:rFonts w:ascii="Garamond" w:eastAsia="Times New Roman" w:hAnsi="Garamond" w:cs="Tahoma"/>
          <w:bCs/>
          <w:sz w:val="24"/>
          <w:szCs w:val="24"/>
          <w:lang w:eastAsia="hu-HU"/>
        </w:rPr>
        <w:t>cégszerű</w:t>
      </w:r>
      <w:proofErr w:type="gramEnd"/>
      <w:r w:rsidRPr="000B50FB">
        <w:rPr>
          <w:rFonts w:ascii="Garamond" w:eastAsia="Times New Roman" w:hAnsi="Garamond" w:cs="Tahoma"/>
          <w:bCs/>
          <w:sz w:val="24"/>
          <w:szCs w:val="24"/>
          <w:lang w:eastAsia="hu-HU"/>
        </w:rPr>
        <w:t xml:space="preserve"> aláírás</w:t>
      </w:r>
    </w:p>
    <w:p w14:paraId="4B012203" w14:textId="77777777" w:rsidR="00676AD2" w:rsidRPr="000B50FB" w:rsidRDefault="00676AD2" w:rsidP="00676AD2">
      <w:pPr>
        <w:tabs>
          <w:tab w:val="center" w:pos="7371"/>
        </w:tabs>
        <w:autoSpaceDN w:val="0"/>
        <w:spacing w:after="0" w:line="240" w:lineRule="auto"/>
        <w:rPr>
          <w:rFonts w:ascii="Garamond" w:eastAsia="Times New Roman" w:hAnsi="Garamond" w:cs="Tahoma"/>
          <w:sz w:val="24"/>
          <w:szCs w:val="24"/>
          <w:lang w:eastAsia="hu-HU"/>
        </w:rPr>
      </w:pPr>
    </w:p>
    <w:p w14:paraId="0582A9B5" w14:textId="77777777" w:rsidR="00676AD2" w:rsidRPr="000B50FB" w:rsidRDefault="00676AD2" w:rsidP="00040C21">
      <w:pPr>
        <w:autoSpaceDN w:val="0"/>
        <w:spacing w:after="0" w:line="240" w:lineRule="auto"/>
        <w:rPr>
          <w:rFonts w:ascii="Garamond" w:eastAsia="Times New Roman" w:hAnsi="Garamond" w:cs="Tahoma"/>
          <w:b/>
          <w:bCs/>
          <w:sz w:val="24"/>
          <w:szCs w:val="24"/>
          <w:lang w:eastAsia="hu-HU"/>
        </w:rPr>
      </w:pPr>
      <w:r w:rsidRPr="000B50FB">
        <w:rPr>
          <w:rFonts w:ascii="Garamond" w:eastAsia="Times New Roman" w:hAnsi="Garamond" w:cs="Tahoma"/>
          <w:b/>
          <w:bCs/>
          <w:sz w:val="24"/>
          <w:szCs w:val="24"/>
          <w:lang w:eastAsia="hu-HU"/>
        </w:rPr>
        <w:br w:type="page"/>
      </w:r>
    </w:p>
    <w:p w14:paraId="00B5255A" w14:textId="77777777" w:rsidR="00676AD2" w:rsidRPr="000B50FB" w:rsidRDefault="00742835" w:rsidP="00676AD2">
      <w:pPr>
        <w:autoSpaceDN w:val="0"/>
        <w:spacing w:after="0" w:line="240" w:lineRule="auto"/>
        <w:jc w:val="right"/>
        <w:rPr>
          <w:rFonts w:ascii="Garamond" w:eastAsia="Times New Roman" w:hAnsi="Garamond" w:cs="Times New Roman"/>
          <w:bCs/>
          <w:i/>
          <w:sz w:val="24"/>
          <w:szCs w:val="24"/>
          <w:lang w:eastAsia="hu-HU"/>
        </w:rPr>
      </w:pPr>
      <w:r w:rsidRPr="000B50FB">
        <w:rPr>
          <w:rFonts w:ascii="Garamond" w:eastAsia="Times New Roman" w:hAnsi="Garamond" w:cs="Times New Roman"/>
          <w:bCs/>
          <w:i/>
          <w:sz w:val="24"/>
          <w:szCs w:val="24"/>
          <w:lang w:eastAsia="hu-HU"/>
        </w:rPr>
        <w:lastRenderedPageBreak/>
        <w:t>1</w:t>
      </w:r>
      <w:r w:rsidR="00DD6AEE" w:rsidRPr="000B50FB">
        <w:rPr>
          <w:rFonts w:ascii="Garamond" w:eastAsia="Times New Roman" w:hAnsi="Garamond" w:cs="Times New Roman"/>
          <w:bCs/>
          <w:i/>
          <w:sz w:val="24"/>
          <w:szCs w:val="24"/>
          <w:lang w:eastAsia="hu-HU"/>
        </w:rPr>
        <w:t>4</w:t>
      </w:r>
      <w:r w:rsidR="00676AD2" w:rsidRPr="000B50FB">
        <w:rPr>
          <w:rFonts w:ascii="Garamond" w:eastAsia="Times New Roman" w:hAnsi="Garamond" w:cs="Times New Roman"/>
          <w:bCs/>
          <w:i/>
          <w:sz w:val="24"/>
          <w:szCs w:val="24"/>
          <w:lang w:eastAsia="hu-HU"/>
        </w:rPr>
        <w:t>. számú melléklet</w:t>
      </w:r>
    </w:p>
    <w:p w14:paraId="4066A1B2"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smallCaps/>
          <w:sz w:val="24"/>
          <w:szCs w:val="24"/>
          <w:lang w:eastAsia="hu-HU"/>
        </w:rPr>
      </w:pPr>
    </w:p>
    <w:p w14:paraId="3C5605C1"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smallCaps/>
          <w:sz w:val="24"/>
          <w:szCs w:val="24"/>
          <w:lang w:eastAsia="hu-HU"/>
        </w:rPr>
      </w:pPr>
      <w:r w:rsidRPr="000B50FB">
        <w:rPr>
          <w:rFonts w:ascii="Garamond" w:eastAsia="Times New Roman" w:hAnsi="Garamond" w:cs="Arial"/>
          <w:b/>
          <w:smallCaps/>
          <w:sz w:val="24"/>
          <w:szCs w:val="24"/>
          <w:lang w:eastAsia="hu-HU"/>
        </w:rPr>
        <w:t>Nyilatkozat</w:t>
      </w:r>
    </w:p>
    <w:p w14:paraId="4B27851E" w14:textId="77777777" w:rsidR="00676AD2" w:rsidRPr="000B50FB" w:rsidRDefault="00676AD2" w:rsidP="00676AD2">
      <w:pPr>
        <w:widowControl w:val="0"/>
        <w:autoSpaceDE w:val="0"/>
        <w:autoSpaceDN w:val="0"/>
        <w:spacing w:after="0" w:line="240" w:lineRule="auto"/>
        <w:jc w:val="center"/>
        <w:rPr>
          <w:rFonts w:ascii="Garamond" w:eastAsia="Times New Roman" w:hAnsi="Garamond" w:cs="Tahoma"/>
          <w:sz w:val="24"/>
          <w:szCs w:val="24"/>
          <w:lang w:eastAsia="hu-HU"/>
        </w:rPr>
      </w:pPr>
    </w:p>
    <w:p w14:paraId="462ABF18"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sz w:val="24"/>
          <w:szCs w:val="24"/>
          <w:lang w:eastAsia="hu-HU"/>
        </w:rPr>
      </w:pPr>
      <w:proofErr w:type="gramStart"/>
      <w:r w:rsidRPr="000B50FB">
        <w:rPr>
          <w:rFonts w:ascii="Garamond" w:eastAsia="Times New Roman" w:hAnsi="Garamond" w:cs="Arial"/>
          <w:b/>
          <w:spacing w:val="40"/>
          <w:sz w:val="24"/>
          <w:szCs w:val="24"/>
          <w:lang w:eastAsia="hu-HU"/>
        </w:rPr>
        <w:t>a</w:t>
      </w:r>
      <w:proofErr w:type="gramEnd"/>
      <w:r w:rsidRPr="000B50FB">
        <w:rPr>
          <w:rFonts w:ascii="Garamond" w:eastAsia="Times New Roman" w:hAnsi="Garamond" w:cs="Arial"/>
          <w:b/>
          <w:spacing w:val="40"/>
          <w:sz w:val="24"/>
          <w:szCs w:val="24"/>
          <w:lang w:eastAsia="hu-HU"/>
        </w:rPr>
        <w:t xml:space="preserve"> Kbt. 6</w:t>
      </w:r>
      <w:r w:rsidR="00E32DAE" w:rsidRPr="000B50FB">
        <w:rPr>
          <w:rFonts w:ascii="Garamond" w:eastAsia="Times New Roman" w:hAnsi="Garamond" w:cs="Arial"/>
          <w:b/>
          <w:spacing w:val="40"/>
          <w:sz w:val="24"/>
          <w:szCs w:val="24"/>
          <w:lang w:eastAsia="hu-HU"/>
        </w:rPr>
        <w:t>6</w:t>
      </w:r>
      <w:r w:rsidRPr="000B50FB">
        <w:rPr>
          <w:rFonts w:ascii="Garamond" w:eastAsia="Times New Roman" w:hAnsi="Garamond" w:cs="Arial"/>
          <w:b/>
          <w:spacing w:val="40"/>
          <w:sz w:val="24"/>
          <w:szCs w:val="24"/>
          <w:lang w:eastAsia="hu-HU"/>
        </w:rPr>
        <w:t>. § (</w:t>
      </w:r>
      <w:r w:rsidR="00E32DAE" w:rsidRPr="000B50FB">
        <w:rPr>
          <w:rFonts w:ascii="Garamond" w:eastAsia="Times New Roman" w:hAnsi="Garamond" w:cs="Arial"/>
          <w:b/>
          <w:spacing w:val="40"/>
          <w:sz w:val="24"/>
          <w:szCs w:val="24"/>
          <w:lang w:eastAsia="hu-HU"/>
        </w:rPr>
        <w:t>4</w:t>
      </w:r>
      <w:r w:rsidRPr="000B50FB">
        <w:rPr>
          <w:rFonts w:ascii="Garamond" w:eastAsia="Times New Roman" w:hAnsi="Garamond" w:cs="Arial"/>
          <w:b/>
          <w:spacing w:val="40"/>
          <w:sz w:val="24"/>
          <w:szCs w:val="24"/>
          <w:lang w:eastAsia="hu-HU"/>
        </w:rPr>
        <w:t>) bekezdése alapján</w:t>
      </w:r>
      <w:r w:rsidRPr="000B50FB">
        <w:rPr>
          <w:rFonts w:ascii="Garamond" w:eastAsia="Times New Roman" w:hAnsi="Garamond" w:cs="Times New Roman"/>
          <w:i/>
          <w:color w:val="000000"/>
          <w:sz w:val="24"/>
          <w:szCs w:val="24"/>
          <w:vertAlign w:val="superscript"/>
          <w:lang w:eastAsia="hu-HU"/>
        </w:rPr>
        <w:footnoteReference w:id="69"/>
      </w:r>
    </w:p>
    <w:p w14:paraId="70F1C479"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sz w:val="24"/>
          <w:szCs w:val="24"/>
          <w:lang w:eastAsia="hu-HU"/>
        </w:rPr>
      </w:pPr>
    </w:p>
    <w:p w14:paraId="060B3E1C"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sz w:val="24"/>
          <w:szCs w:val="24"/>
          <w:lang w:eastAsia="hu-HU"/>
        </w:rPr>
      </w:pPr>
    </w:p>
    <w:p w14:paraId="785A7E3A"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sz w:val="24"/>
          <w:szCs w:val="24"/>
          <w:lang w:eastAsia="hu-HU"/>
        </w:rPr>
      </w:pPr>
    </w:p>
    <w:p w14:paraId="42A970E7" w14:textId="77777777" w:rsidR="00676AD2" w:rsidRPr="000B50FB" w:rsidRDefault="00676AD2" w:rsidP="00676AD2">
      <w:pPr>
        <w:autoSpaceDN w:val="0"/>
        <w:spacing w:after="0" w:line="240" w:lineRule="auto"/>
        <w:jc w:val="both"/>
        <w:rPr>
          <w:rFonts w:ascii="Garamond" w:eastAsia="Times New Roman" w:hAnsi="Garamond" w:cs="Tahoma"/>
          <w:sz w:val="24"/>
          <w:szCs w:val="24"/>
          <w:lang w:eastAsia="hu-HU"/>
        </w:rPr>
      </w:pPr>
      <w:r w:rsidRPr="000B50FB">
        <w:rPr>
          <w:rFonts w:ascii="Garamond" w:eastAsia="Times New Roman" w:hAnsi="Garamond" w:cs="Tahoma"/>
          <w:sz w:val="24"/>
          <w:szCs w:val="24"/>
          <w:lang w:eastAsia="hu-HU"/>
        </w:rPr>
        <w:t xml:space="preserve">Alulírott </w:t>
      </w:r>
      <w:r w:rsidRPr="000B50FB">
        <w:rPr>
          <w:rFonts w:ascii="Garamond" w:eastAsia="Times New Roman" w:hAnsi="Garamond" w:cs="Tahoma"/>
          <w:b/>
          <w:i/>
          <w:sz w:val="24"/>
          <w:szCs w:val="24"/>
          <w:lang w:eastAsia="hu-HU"/>
        </w:rPr>
        <w:t>[név]</w:t>
      </w:r>
      <w:r w:rsidRPr="000B50FB">
        <w:rPr>
          <w:rFonts w:ascii="Garamond" w:eastAsia="Times New Roman" w:hAnsi="Garamond" w:cs="Tahoma"/>
          <w:sz w:val="24"/>
          <w:szCs w:val="24"/>
          <w:lang w:eastAsia="hu-HU"/>
        </w:rPr>
        <w:t xml:space="preserve"> mint </w:t>
      </w:r>
      <w:proofErr w:type="gramStart"/>
      <w:r w:rsidRPr="000B50FB">
        <w:rPr>
          <w:rFonts w:ascii="Garamond" w:eastAsia="Times New Roman" w:hAnsi="Garamond" w:cs="Tahoma"/>
          <w:sz w:val="24"/>
          <w:szCs w:val="24"/>
          <w:lang w:eastAsia="hu-HU"/>
        </w:rPr>
        <w:t>a(</w:t>
      </w:r>
      <w:proofErr w:type="gramEnd"/>
      <w:r w:rsidRPr="000B50FB">
        <w:rPr>
          <w:rFonts w:ascii="Garamond" w:eastAsia="Times New Roman" w:hAnsi="Garamond" w:cs="Tahoma"/>
          <w:sz w:val="24"/>
          <w:szCs w:val="24"/>
          <w:lang w:eastAsia="hu-HU"/>
        </w:rPr>
        <w:t xml:space="preserve">z) </w:t>
      </w:r>
      <w:r w:rsidRPr="000B50FB">
        <w:rPr>
          <w:rFonts w:ascii="Garamond" w:eastAsia="Times New Roman" w:hAnsi="Garamond" w:cs="Tahoma"/>
          <w:b/>
          <w:i/>
          <w:sz w:val="24"/>
          <w:szCs w:val="24"/>
          <w:lang w:eastAsia="hu-HU"/>
        </w:rPr>
        <w:t>[cégnév, székhely]</w:t>
      </w:r>
      <w:r w:rsidRPr="000B50FB">
        <w:rPr>
          <w:rFonts w:ascii="Garamond" w:eastAsia="Times New Roman" w:hAnsi="Garamond" w:cs="Tahoma"/>
          <w:sz w:val="24"/>
          <w:szCs w:val="24"/>
          <w:lang w:eastAsia="hu-HU"/>
        </w:rPr>
        <w:t xml:space="preserve"> ajánlattevő cégjegyzésre/kötelezettségvállalásra jogosult képviselője a Kbt. 6</w:t>
      </w:r>
      <w:r w:rsidR="00E32DAE" w:rsidRPr="000B50FB">
        <w:rPr>
          <w:rFonts w:ascii="Garamond" w:eastAsia="Times New Roman" w:hAnsi="Garamond" w:cs="Tahoma"/>
          <w:sz w:val="24"/>
          <w:szCs w:val="24"/>
          <w:lang w:eastAsia="hu-HU"/>
        </w:rPr>
        <w:t>6</w:t>
      </w:r>
      <w:r w:rsidRPr="000B50FB">
        <w:rPr>
          <w:rFonts w:ascii="Garamond" w:eastAsia="Times New Roman" w:hAnsi="Garamond" w:cs="Tahoma"/>
          <w:sz w:val="24"/>
          <w:szCs w:val="24"/>
          <w:lang w:eastAsia="hu-HU"/>
        </w:rPr>
        <w:t>. § (</w:t>
      </w:r>
      <w:r w:rsidR="00E32DAE" w:rsidRPr="000B50FB">
        <w:rPr>
          <w:rFonts w:ascii="Garamond" w:eastAsia="Times New Roman" w:hAnsi="Garamond" w:cs="Tahoma"/>
          <w:sz w:val="24"/>
          <w:szCs w:val="24"/>
          <w:lang w:eastAsia="hu-HU"/>
        </w:rPr>
        <w:t>4</w:t>
      </w:r>
      <w:r w:rsidRPr="000B50FB">
        <w:rPr>
          <w:rFonts w:ascii="Garamond" w:eastAsia="Times New Roman" w:hAnsi="Garamond" w:cs="Tahoma"/>
          <w:sz w:val="24"/>
          <w:szCs w:val="24"/>
          <w:lang w:eastAsia="hu-HU"/>
        </w:rPr>
        <w:t>) bekezdésében foglaltaknak megfelelően ezennel felelősségem tudatában</w:t>
      </w:r>
    </w:p>
    <w:p w14:paraId="795D353E" w14:textId="77777777" w:rsidR="00676AD2" w:rsidRPr="000B50FB" w:rsidRDefault="00676AD2" w:rsidP="00676AD2">
      <w:pPr>
        <w:autoSpaceDN w:val="0"/>
        <w:spacing w:after="0" w:line="240" w:lineRule="auto"/>
        <w:rPr>
          <w:rFonts w:ascii="Garamond" w:eastAsia="Times New Roman" w:hAnsi="Garamond" w:cs="Tahoma"/>
          <w:b/>
          <w:sz w:val="24"/>
          <w:szCs w:val="24"/>
          <w:lang w:eastAsia="hu-HU"/>
        </w:rPr>
      </w:pPr>
    </w:p>
    <w:p w14:paraId="07D077E0" w14:textId="77777777" w:rsidR="00676AD2" w:rsidRPr="000B50FB" w:rsidRDefault="00676AD2" w:rsidP="00676AD2">
      <w:pPr>
        <w:autoSpaceDN w:val="0"/>
        <w:spacing w:after="0" w:line="240" w:lineRule="auto"/>
        <w:jc w:val="center"/>
        <w:rPr>
          <w:rFonts w:ascii="Garamond" w:eastAsia="Times New Roman" w:hAnsi="Garamond" w:cs="Tahoma"/>
          <w:b/>
          <w:sz w:val="24"/>
          <w:szCs w:val="24"/>
          <w:lang w:eastAsia="hu-HU"/>
        </w:rPr>
      </w:pPr>
      <w:r w:rsidRPr="000B50FB">
        <w:rPr>
          <w:rFonts w:ascii="Garamond" w:eastAsia="Times New Roman" w:hAnsi="Garamond" w:cs="Tahoma"/>
          <w:b/>
          <w:sz w:val="24"/>
          <w:szCs w:val="24"/>
          <w:lang w:eastAsia="hu-HU"/>
        </w:rPr>
        <w:t>n y i l a t k o z o m</w:t>
      </w:r>
    </w:p>
    <w:p w14:paraId="639372A9" w14:textId="77777777" w:rsidR="00676AD2" w:rsidRPr="000B50FB" w:rsidRDefault="00676AD2" w:rsidP="00676AD2">
      <w:pPr>
        <w:autoSpaceDN w:val="0"/>
        <w:spacing w:after="0" w:line="240" w:lineRule="auto"/>
        <w:rPr>
          <w:rFonts w:ascii="Garamond" w:eastAsia="Times New Roman" w:hAnsi="Garamond" w:cs="Tahoma"/>
          <w:b/>
          <w:sz w:val="24"/>
          <w:szCs w:val="24"/>
          <w:lang w:eastAsia="hu-HU"/>
        </w:rPr>
      </w:pPr>
    </w:p>
    <w:p w14:paraId="2AA2B6A1" w14:textId="77777777" w:rsidR="00676AD2" w:rsidRPr="000B50FB" w:rsidRDefault="00676AD2" w:rsidP="00676AD2">
      <w:pPr>
        <w:widowControl w:val="0"/>
        <w:autoSpaceDE w:val="0"/>
        <w:autoSpaceDN w:val="0"/>
        <w:spacing w:after="0" w:line="240" w:lineRule="auto"/>
        <w:jc w:val="both"/>
        <w:rPr>
          <w:rFonts w:ascii="Garamond" w:eastAsia="Times New Roman" w:hAnsi="Garamond" w:cs="Arial"/>
          <w:sz w:val="24"/>
          <w:szCs w:val="24"/>
          <w:lang w:eastAsia="hu-HU"/>
        </w:rPr>
      </w:pPr>
      <w:proofErr w:type="gramStart"/>
      <w:r w:rsidRPr="000B50FB">
        <w:rPr>
          <w:rFonts w:ascii="Garamond" w:eastAsia="Times New Roman" w:hAnsi="Garamond" w:cs="Arial"/>
          <w:sz w:val="24"/>
          <w:szCs w:val="24"/>
          <w:lang w:eastAsia="hu-HU"/>
        </w:rPr>
        <w:t>a</w:t>
      </w:r>
      <w:proofErr w:type="gramEnd"/>
      <w:r w:rsidR="00160F9E" w:rsidRPr="000B50FB">
        <w:rPr>
          <w:rFonts w:ascii="Garamond" w:eastAsia="Times New Roman" w:hAnsi="Garamond" w:cs="Arial"/>
          <w:sz w:val="24"/>
          <w:szCs w:val="24"/>
          <w:lang w:eastAsia="hu-HU"/>
        </w:rPr>
        <w:t>(</w:t>
      </w:r>
      <w:r w:rsidRPr="000B50FB">
        <w:rPr>
          <w:rFonts w:ascii="Garamond" w:eastAsia="Times New Roman" w:hAnsi="Garamond" w:cs="Arial"/>
          <w:sz w:val="24"/>
          <w:szCs w:val="24"/>
          <w:lang w:eastAsia="hu-HU"/>
        </w:rPr>
        <w:t>z</w:t>
      </w:r>
      <w:r w:rsidR="00160F9E" w:rsidRPr="000B50FB">
        <w:rPr>
          <w:rFonts w:ascii="Garamond" w:eastAsia="Times New Roman" w:hAnsi="Garamond" w:cs="Arial"/>
          <w:sz w:val="24"/>
          <w:szCs w:val="24"/>
          <w:lang w:eastAsia="hu-HU"/>
        </w:rPr>
        <w:t>)</w:t>
      </w:r>
      <w:r w:rsidRPr="000B50FB">
        <w:rPr>
          <w:rFonts w:ascii="Garamond" w:eastAsia="Times New Roman" w:hAnsi="Garamond" w:cs="Arial"/>
          <w:sz w:val="24"/>
          <w:szCs w:val="24"/>
          <w:lang w:eastAsia="hu-HU"/>
        </w:rPr>
        <w:t xml:space="preserve"> </w:t>
      </w:r>
      <w:r w:rsidRPr="000B50FB">
        <w:rPr>
          <w:rFonts w:ascii="Garamond" w:eastAsia="Times New Roman" w:hAnsi="Garamond" w:cs="Arial"/>
          <w:b/>
          <w:sz w:val="24"/>
          <w:szCs w:val="24"/>
          <w:lang w:eastAsia="hu-HU"/>
        </w:rPr>
        <w:t>„</w:t>
      </w:r>
      <w:r w:rsidR="00040C21" w:rsidRPr="000B50FB">
        <w:rPr>
          <w:rFonts w:ascii="Garamond" w:eastAsia="Times New Roman" w:hAnsi="Garamond" w:cs="Arial"/>
          <w:b/>
          <w:bCs/>
          <w:sz w:val="24"/>
          <w:szCs w:val="24"/>
          <w:lang w:eastAsia="hu-HU"/>
        </w:rPr>
        <w:t>Vállalkozási szerződés az 1527/2016. (IX. 29.) Korm. határozat szerinti infrastruktúra-fejlesztés tervezési és kivitelezési munkáira - Testnevelési Egyetem Továbbképző központ, Velence.</w:t>
      </w:r>
      <w:r w:rsidRPr="000B50FB">
        <w:rPr>
          <w:rFonts w:ascii="Garamond" w:eastAsia="Times New Roman" w:hAnsi="Garamond" w:cs="Arial"/>
          <w:b/>
          <w:sz w:val="24"/>
          <w:szCs w:val="24"/>
          <w:lang w:eastAsia="hu-HU"/>
        </w:rPr>
        <w:t>”</w:t>
      </w:r>
      <w:r w:rsidR="00500CD0" w:rsidRPr="000B50FB">
        <w:rPr>
          <w:rFonts w:ascii="Garamond" w:eastAsia="Times New Roman" w:hAnsi="Garamond" w:cs="Arial"/>
          <w:b/>
          <w:sz w:val="24"/>
          <w:szCs w:val="24"/>
          <w:lang w:eastAsia="hu-HU"/>
        </w:rPr>
        <w:t xml:space="preserve"> </w:t>
      </w:r>
      <w:r w:rsidRPr="000B50FB">
        <w:rPr>
          <w:rFonts w:ascii="Garamond" w:eastAsia="Times New Roman" w:hAnsi="Garamond" w:cs="Arial"/>
          <w:sz w:val="24"/>
          <w:szCs w:val="24"/>
          <w:lang w:eastAsia="hu-HU"/>
        </w:rPr>
        <w:t xml:space="preserve">tárgyú közbeszerzési eljárásban, hogy cégünk </w:t>
      </w:r>
    </w:p>
    <w:p w14:paraId="3F451448"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sz w:val="24"/>
          <w:szCs w:val="24"/>
          <w:lang w:eastAsia="hu-HU"/>
        </w:rPr>
      </w:pPr>
    </w:p>
    <w:p w14:paraId="5827E72B"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sz w:val="24"/>
          <w:szCs w:val="24"/>
          <w:lang w:eastAsia="hu-HU"/>
        </w:rPr>
      </w:pPr>
    </w:p>
    <w:p w14:paraId="0DDC54BC" w14:textId="77777777" w:rsidR="00676AD2" w:rsidRPr="000B50FB" w:rsidRDefault="00676AD2" w:rsidP="00676AD2">
      <w:pPr>
        <w:widowControl w:val="0"/>
        <w:numPr>
          <w:ilvl w:val="0"/>
          <w:numId w:val="25"/>
        </w:numPr>
        <w:autoSpaceDE w:val="0"/>
        <w:autoSpaceDN w:val="0"/>
        <w:spacing w:after="120" w:line="360" w:lineRule="auto"/>
        <w:jc w:val="both"/>
        <w:rPr>
          <w:rFonts w:ascii="Garamond" w:eastAsia="Times New Roman" w:hAnsi="Garamond" w:cs="Arial"/>
          <w:sz w:val="24"/>
          <w:szCs w:val="24"/>
          <w:lang w:eastAsia="hu-HU"/>
        </w:rPr>
      </w:pPr>
      <w:r w:rsidRPr="000B50FB">
        <w:rPr>
          <w:rFonts w:ascii="Garamond" w:eastAsia="Times New Roman" w:hAnsi="Garamond" w:cs="Arial"/>
          <w:sz w:val="24"/>
          <w:szCs w:val="24"/>
          <w:lang w:eastAsia="hu-HU"/>
        </w:rPr>
        <w:t>nem tartozik a kis- és középvállalkozásokról, fejlődésük támogatásáról szóló törvény hatálya alá.</w:t>
      </w:r>
    </w:p>
    <w:p w14:paraId="58AB6A4A" w14:textId="77777777" w:rsidR="00111BF5" w:rsidRPr="000B50FB" w:rsidRDefault="00111BF5" w:rsidP="00111BF5">
      <w:pPr>
        <w:widowControl w:val="0"/>
        <w:autoSpaceDE w:val="0"/>
        <w:autoSpaceDN w:val="0"/>
        <w:spacing w:after="120" w:line="360" w:lineRule="auto"/>
        <w:ind w:left="360"/>
        <w:jc w:val="both"/>
        <w:rPr>
          <w:rFonts w:ascii="Garamond" w:eastAsia="Times New Roman" w:hAnsi="Garamond" w:cs="Arial"/>
          <w:sz w:val="24"/>
          <w:szCs w:val="24"/>
          <w:lang w:eastAsia="hu-HU"/>
        </w:rPr>
      </w:pPr>
    </w:p>
    <w:p w14:paraId="4319895A" w14:textId="77777777" w:rsidR="00111BF5" w:rsidRPr="000B50FB" w:rsidRDefault="00111BF5" w:rsidP="00111BF5">
      <w:pPr>
        <w:widowControl w:val="0"/>
        <w:autoSpaceDE w:val="0"/>
        <w:autoSpaceDN w:val="0"/>
        <w:spacing w:after="120" w:line="360" w:lineRule="auto"/>
        <w:ind w:left="360"/>
        <w:jc w:val="center"/>
        <w:rPr>
          <w:rFonts w:ascii="Garamond" w:eastAsia="Times New Roman" w:hAnsi="Garamond" w:cs="Arial"/>
          <w:sz w:val="24"/>
          <w:szCs w:val="24"/>
          <w:lang w:eastAsia="hu-HU"/>
        </w:rPr>
      </w:pPr>
      <w:r w:rsidRPr="000B50FB">
        <w:rPr>
          <w:rFonts w:ascii="Garamond" w:eastAsia="Times New Roman" w:hAnsi="Garamond" w:cs="Arial"/>
          <w:sz w:val="24"/>
          <w:szCs w:val="24"/>
          <w:lang w:eastAsia="hu-HU"/>
        </w:rPr>
        <w:t>VAGY</w:t>
      </w:r>
      <w:r w:rsidRPr="000B50FB">
        <w:rPr>
          <w:rStyle w:val="Lbjegyzet-hivatkozs"/>
          <w:rFonts w:ascii="Garamond" w:eastAsia="Times New Roman" w:hAnsi="Garamond" w:cs="Arial"/>
          <w:sz w:val="24"/>
          <w:szCs w:val="24"/>
          <w:lang w:eastAsia="hu-HU"/>
        </w:rPr>
        <w:footnoteReference w:id="70"/>
      </w:r>
    </w:p>
    <w:p w14:paraId="45B70DD3" w14:textId="77777777" w:rsidR="00676AD2" w:rsidRPr="000B50FB" w:rsidRDefault="00676AD2" w:rsidP="00676AD2">
      <w:pPr>
        <w:autoSpaceDN w:val="0"/>
        <w:spacing w:after="120" w:line="360" w:lineRule="auto"/>
        <w:ind w:left="360"/>
        <w:jc w:val="both"/>
        <w:rPr>
          <w:rFonts w:ascii="Garamond" w:eastAsia="Times New Roman" w:hAnsi="Garamond" w:cs="Arial"/>
          <w:sz w:val="24"/>
          <w:szCs w:val="24"/>
          <w:lang w:eastAsia="hu-HU"/>
        </w:rPr>
      </w:pPr>
    </w:p>
    <w:p w14:paraId="1A9A201C" w14:textId="77777777" w:rsidR="00676AD2" w:rsidRPr="000B50FB" w:rsidRDefault="00676AD2" w:rsidP="00676AD2">
      <w:pPr>
        <w:widowControl w:val="0"/>
        <w:numPr>
          <w:ilvl w:val="0"/>
          <w:numId w:val="25"/>
        </w:numPr>
        <w:autoSpaceDE w:val="0"/>
        <w:autoSpaceDN w:val="0"/>
        <w:spacing w:after="120" w:line="360" w:lineRule="auto"/>
        <w:jc w:val="both"/>
        <w:rPr>
          <w:rFonts w:ascii="Garamond" w:eastAsia="Times New Roman" w:hAnsi="Garamond" w:cs="Arial"/>
          <w:sz w:val="24"/>
          <w:szCs w:val="24"/>
          <w:lang w:eastAsia="hu-HU"/>
        </w:rPr>
      </w:pPr>
      <w:r w:rsidRPr="000B50FB">
        <w:rPr>
          <w:rFonts w:ascii="Garamond" w:eastAsia="Times New Roman" w:hAnsi="Garamond" w:cs="Arial"/>
          <w:sz w:val="24"/>
          <w:szCs w:val="24"/>
          <w:lang w:eastAsia="hu-HU"/>
        </w:rPr>
        <w:t xml:space="preserve">a kis- és középvállalkozásokról, fejlődésük támogatásáról szóló törvény szerint </w:t>
      </w:r>
      <w:proofErr w:type="spellStart"/>
      <w:r w:rsidRPr="000B50FB">
        <w:rPr>
          <w:rFonts w:ascii="Garamond" w:eastAsia="Times New Roman" w:hAnsi="Garamond" w:cs="Arial"/>
          <w:sz w:val="24"/>
          <w:szCs w:val="24"/>
          <w:lang w:eastAsia="hu-HU"/>
        </w:rPr>
        <w:t>mikrovállalkozásnak</w:t>
      </w:r>
      <w:proofErr w:type="spellEnd"/>
      <w:r w:rsidRPr="000B50FB">
        <w:rPr>
          <w:rFonts w:ascii="Garamond" w:eastAsia="Times New Roman" w:hAnsi="Garamond" w:cs="Arial"/>
          <w:sz w:val="24"/>
          <w:szCs w:val="24"/>
          <w:lang w:eastAsia="hu-HU"/>
        </w:rPr>
        <w:t xml:space="preserve"> / kisvállalkozásnak / középvállalkozásnak</w:t>
      </w:r>
      <w:r w:rsidRPr="000B50FB">
        <w:rPr>
          <w:rFonts w:ascii="Garamond" w:eastAsia="Times New Roman" w:hAnsi="Garamond" w:cs="Arial"/>
          <w:sz w:val="24"/>
          <w:szCs w:val="20"/>
          <w:vertAlign w:val="superscript"/>
          <w:lang w:eastAsia="hu-HU"/>
        </w:rPr>
        <w:footnoteReference w:id="71"/>
      </w:r>
      <w:r w:rsidRPr="000B50FB">
        <w:rPr>
          <w:rFonts w:ascii="Garamond" w:eastAsia="Times New Roman" w:hAnsi="Garamond" w:cs="Arial"/>
          <w:sz w:val="24"/>
          <w:szCs w:val="24"/>
          <w:lang w:eastAsia="hu-HU"/>
        </w:rPr>
        <w:t xml:space="preserve"> minősül.</w:t>
      </w:r>
    </w:p>
    <w:p w14:paraId="25CE9E73"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sz w:val="24"/>
          <w:szCs w:val="24"/>
          <w:lang w:eastAsia="hu-HU"/>
        </w:rPr>
      </w:pPr>
    </w:p>
    <w:p w14:paraId="02A1782C" w14:textId="77777777" w:rsidR="00676AD2" w:rsidRPr="000B50FB" w:rsidRDefault="00676AD2" w:rsidP="00676AD2">
      <w:pPr>
        <w:autoSpaceDN w:val="0"/>
        <w:spacing w:after="0" w:line="240" w:lineRule="auto"/>
        <w:rPr>
          <w:rFonts w:ascii="Garamond" w:eastAsia="Times New Roman" w:hAnsi="Garamond" w:cs="Tahoma"/>
          <w:sz w:val="24"/>
          <w:szCs w:val="24"/>
          <w:lang w:eastAsia="hu-HU"/>
        </w:rPr>
      </w:pPr>
      <w:r w:rsidRPr="000B50FB">
        <w:rPr>
          <w:rFonts w:ascii="Garamond" w:eastAsia="Times New Roman" w:hAnsi="Garamond" w:cs="Tahoma"/>
          <w:sz w:val="24"/>
          <w:szCs w:val="24"/>
          <w:lang w:eastAsia="hu-HU"/>
        </w:rPr>
        <w:t>Kelt:</w:t>
      </w:r>
    </w:p>
    <w:p w14:paraId="078BF406" w14:textId="77777777" w:rsidR="00676AD2" w:rsidRPr="000B50FB" w:rsidRDefault="00676AD2" w:rsidP="00676AD2">
      <w:pPr>
        <w:autoSpaceDN w:val="0"/>
        <w:spacing w:after="0" w:line="240" w:lineRule="auto"/>
        <w:rPr>
          <w:rFonts w:ascii="Garamond" w:eastAsia="Times New Roman" w:hAnsi="Garamond" w:cs="Tahoma"/>
          <w:sz w:val="24"/>
          <w:szCs w:val="24"/>
          <w:lang w:eastAsia="hu-HU"/>
        </w:rPr>
      </w:pPr>
    </w:p>
    <w:p w14:paraId="1F1D3AF6" w14:textId="77777777" w:rsidR="00676AD2" w:rsidRPr="000B50FB" w:rsidRDefault="00676AD2" w:rsidP="00676AD2">
      <w:pPr>
        <w:autoSpaceDN w:val="0"/>
        <w:spacing w:after="0" w:line="240" w:lineRule="auto"/>
        <w:rPr>
          <w:rFonts w:ascii="Garamond" w:eastAsia="Times New Roman" w:hAnsi="Garamond" w:cs="Tahoma"/>
          <w:sz w:val="24"/>
          <w:szCs w:val="24"/>
          <w:lang w:eastAsia="hu-HU"/>
        </w:rPr>
      </w:pPr>
    </w:p>
    <w:p w14:paraId="3F6BC35A" w14:textId="77777777" w:rsidR="00676AD2" w:rsidRPr="000B50FB" w:rsidRDefault="00676AD2" w:rsidP="00676AD2">
      <w:pPr>
        <w:autoSpaceDN w:val="0"/>
        <w:spacing w:after="0" w:line="240" w:lineRule="auto"/>
        <w:rPr>
          <w:rFonts w:ascii="Garamond" w:eastAsia="Times New Roman" w:hAnsi="Garamond" w:cs="Tahoma"/>
          <w:sz w:val="24"/>
          <w:szCs w:val="24"/>
          <w:lang w:eastAsia="hu-HU"/>
        </w:rPr>
      </w:pPr>
    </w:p>
    <w:p w14:paraId="2432360A" w14:textId="77777777" w:rsidR="00676AD2" w:rsidRPr="000B50FB" w:rsidRDefault="00676AD2" w:rsidP="00676AD2">
      <w:pPr>
        <w:tabs>
          <w:tab w:val="center" w:pos="7371"/>
        </w:tabs>
        <w:autoSpaceDN w:val="0"/>
        <w:spacing w:after="0" w:line="240" w:lineRule="auto"/>
        <w:rPr>
          <w:rFonts w:ascii="Garamond" w:eastAsia="Times New Roman" w:hAnsi="Garamond" w:cs="Tahoma"/>
          <w:sz w:val="24"/>
          <w:szCs w:val="24"/>
          <w:lang w:eastAsia="hu-HU"/>
        </w:rPr>
      </w:pPr>
      <w:r w:rsidRPr="000B50FB">
        <w:rPr>
          <w:rFonts w:ascii="Garamond" w:eastAsia="Times New Roman" w:hAnsi="Garamond" w:cs="Tahoma"/>
          <w:sz w:val="24"/>
          <w:szCs w:val="24"/>
          <w:lang w:eastAsia="hu-HU"/>
        </w:rPr>
        <w:tab/>
        <w:t>……………………………….</w:t>
      </w:r>
    </w:p>
    <w:p w14:paraId="354FF3CD" w14:textId="77777777" w:rsidR="00676AD2" w:rsidRPr="000B50FB" w:rsidRDefault="00676AD2" w:rsidP="00676AD2">
      <w:pPr>
        <w:widowControl w:val="0"/>
        <w:tabs>
          <w:tab w:val="center" w:pos="7371"/>
        </w:tabs>
        <w:autoSpaceDE w:val="0"/>
        <w:autoSpaceDN w:val="0"/>
        <w:spacing w:after="0" w:line="360" w:lineRule="auto"/>
        <w:jc w:val="both"/>
        <w:rPr>
          <w:rFonts w:ascii="Garamond" w:eastAsia="Times New Roman" w:hAnsi="Garamond" w:cs="Times New Roman"/>
          <w:bCs/>
          <w:sz w:val="24"/>
          <w:szCs w:val="24"/>
          <w:lang w:eastAsia="hu-HU"/>
        </w:rPr>
      </w:pPr>
      <w:r w:rsidRPr="000B50FB">
        <w:rPr>
          <w:rFonts w:ascii="Garamond" w:eastAsia="Times New Roman" w:hAnsi="Garamond" w:cs="Tahoma"/>
          <w:b/>
          <w:bCs/>
          <w:sz w:val="24"/>
          <w:szCs w:val="24"/>
          <w:lang w:eastAsia="hu-HU"/>
        </w:rPr>
        <w:tab/>
      </w:r>
      <w:proofErr w:type="gramStart"/>
      <w:r w:rsidRPr="000B50FB">
        <w:rPr>
          <w:rFonts w:ascii="Garamond" w:eastAsia="Times New Roman" w:hAnsi="Garamond" w:cs="Tahoma"/>
          <w:bCs/>
          <w:sz w:val="24"/>
          <w:szCs w:val="24"/>
          <w:lang w:eastAsia="hu-HU"/>
        </w:rPr>
        <w:t>cégszerű</w:t>
      </w:r>
      <w:proofErr w:type="gramEnd"/>
      <w:r w:rsidRPr="000B50FB">
        <w:rPr>
          <w:rFonts w:ascii="Garamond" w:eastAsia="Times New Roman" w:hAnsi="Garamond" w:cs="Tahoma"/>
          <w:bCs/>
          <w:sz w:val="24"/>
          <w:szCs w:val="24"/>
          <w:lang w:eastAsia="hu-HU"/>
        </w:rPr>
        <w:t xml:space="preserve"> aláírás</w:t>
      </w:r>
    </w:p>
    <w:p w14:paraId="5748D4F7" w14:textId="77777777" w:rsidR="00676AD2" w:rsidRPr="000B50FB" w:rsidRDefault="00676AD2" w:rsidP="00040C21">
      <w:pPr>
        <w:autoSpaceDN w:val="0"/>
        <w:spacing w:after="0" w:line="240" w:lineRule="auto"/>
        <w:rPr>
          <w:rFonts w:ascii="Garamond" w:eastAsia="Times New Roman" w:hAnsi="Garamond" w:cs="Arial"/>
          <w:bCs/>
          <w:sz w:val="20"/>
          <w:szCs w:val="20"/>
          <w:lang w:eastAsia="hu-HU"/>
        </w:rPr>
      </w:pPr>
      <w:r w:rsidRPr="000B50FB">
        <w:rPr>
          <w:rFonts w:ascii="Garamond" w:eastAsia="Times New Roman" w:hAnsi="Garamond" w:cs="Arial"/>
          <w:bCs/>
          <w:sz w:val="20"/>
          <w:szCs w:val="20"/>
          <w:lang w:eastAsia="hu-HU"/>
        </w:rPr>
        <w:br w:type="page"/>
      </w:r>
    </w:p>
    <w:p w14:paraId="201EEB3D" w14:textId="77777777" w:rsidR="00676AD2" w:rsidRPr="000B50FB" w:rsidRDefault="00742835" w:rsidP="00676AD2">
      <w:pPr>
        <w:autoSpaceDN w:val="0"/>
        <w:spacing w:after="0" w:line="240" w:lineRule="auto"/>
        <w:jc w:val="right"/>
        <w:rPr>
          <w:rFonts w:ascii="Garamond" w:eastAsia="Times New Roman" w:hAnsi="Garamond" w:cs="Times New Roman"/>
          <w:bCs/>
          <w:i/>
          <w:sz w:val="24"/>
          <w:szCs w:val="24"/>
          <w:lang w:eastAsia="hu-HU"/>
        </w:rPr>
      </w:pPr>
      <w:r w:rsidRPr="000B50FB">
        <w:rPr>
          <w:rFonts w:ascii="Garamond" w:eastAsia="Times New Roman" w:hAnsi="Garamond" w:cs="Times New Roman"/>
          <w:bCs/>
          <w:i/>
          <w:sz w:val="24"/>
          <w:szCs w:val="24"/>
          <w:lang w:eastAsia="hu-HU"/>
        </w:rPr>
        <w:lastRenderedPageBreak/>
        <w:t>1</w:t>
      </w:r>
      <w:r w:rsidR="00DD6AEE" w:rsidRPr="000B50FB">
        <w:rPr>
          <w:rFonts w:ascii="Garamond" w:eastAsia="Times New Roman" w:hAnsi="Garamond" w:cs="Times New Roman"/>
          <w:bCs/>
          <w:i/>
          <w:sz w:val="24"/>
          <w:szCs w:val="24"/>
          <w:lang w:eastAsia="hu-HU"/>
        </w:rPr>
        <w:t>5</w:t>
      </w:r>
      <w:r w:rsidR="00676AD2" w:rsidRPr="000B50FB">
        <w:rPr>
          <w:rFonts w:ascii="Garamond" w:eastAsia="Times New Roman" w:hAnsi="Garamond" w:cs="Times New Roman"/>
          <w:bCs/>
          <w:i/>
          <w:sz w:val="24"/>
          <w:szCs w:val="24"/>
          <w:lang w:eastAsia="hu-HU"/>
        </w:rPr>
        <w:t>. számú melléklet</w:t>
      </w:r>
    </w:p>
    <w:p w14:paraId="5D333F07"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smallCaps/>
          <w:sz w:val="24"/>
          <w:szCs w:val="24"/>
          <w:lang w:eastAsia="hu-HU"/>
        </w:rPr>
      </w:pPr>
    </w:p>
    <w:p w14:paraId="1205CE68"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smallCaps/>
          <w:sz w:val="24"/>
          <w:szCs w:val="24"/>
          <w:lang w:eastAsia="hu-HU"/>
        </w:rPr>
      </w:pPr>
      <w:r w:rsidRPr="000B50FB">
        <w:rPr>
          <w:rFonts w:ascii="Garamond" w:eastAsia="Times New Roman" w:hAnsi="Garamond" w:cs="Arial"/>
          <w:b/>
          <w:smallCaps/>
          <w:sz w:val="24"/>
          <w:szCs w:val="24"/>
          <w:lang w:eastAsia="hu-HU"/>
        </w:rPr>
        <w:t>Nyilatkozat</w:t>
      </w:r>
    </w:p>
    <w:p w14:paraId="03CC1D9D" w14:textId="77777777" w:rsidR="00676AD2" w:rsidRPr="000B50FB" w:rsidRDefault="00676AD2" w:rsidP="00676AD2">
      <w:pPr>
        <w:widowControl w:val="0"/>
        <w:autoSpaceDE w:val="0"/>
        <w:autoSpaceDN w:val="0"/>
        <w:spacing w:after="0" w:line="240" w:lineRule="auto"/>
        <w:jc w:val="center"/>
        <w:rPr>
          <w:rFonts w:ascii="Garamond" w:eastAsia="Times New Roman" w:hAnsi="Garamond" w:cs="Tahoma"/>
          <w:sz w:val="24"/>
          <w:szCs w:val="24"/>
          <w:lang w:eastAsia="hu-HU"/>
        </w:rPr>
      </w:pPr>
    </w:p>
    <w:p w14:paraId="4898BB7E" w14:textId="77777777" w:rsidR="00676AD2" w:rsidRPr="000B50FB" w:rsidRDefault="00E32DAE" w:rsidP="00676AD2">
      <w:pPr>
        <w:widowControl w:val="0"/>
        <w:autoSpaceDE w:val="0"/>
        <w:autoSpaceDN w:val="0"/>
        <w:spacing w:after="0" w:line="240" w:lineRule="auto"/>
        <w:jc w:val="center"/>
        <w:rPr>
          <w:rFonts w:ascii="Garamond" w:eastAsia="Times New Roman" w:hAnsi="Garamond" w:cs="Arial"/>
          <w:sz w:val="24"/>
          <w:szCs w:val="24"/>
          <w:lang w:eastAsia="hu-HU"/>
        </w:rPr>
      </w:pPr>
      <w:proofErr w:type="gramStart"/>
      <w:r w:rsidRPr="000B50FB">
        <w:rPr>
          <w:rFonts w:ascii="Garamond" w:eastAsia="Times New Roman" w:hAnsi="Garamond" w:cs="Arial"/>
          <w:b/>
          <w:spacing w:val="40"/>
          <w:sz w:val="24"/>
          <w:szCs w:val="24"/>
          <w:lang w:eastAsia="hu-HU"/>
        </w:rPr>
        <w:t>a</w:t>
      </w:r>
      <w:proofErr w:type="gramEnd"/>
      <w:r w:rsidRPr="000B50FB">
        <w:rPr>
          <w:rFonts w:ascii="Garamond" w:eastAsia="Times New Roman" w:hAnsi="Garamond" w:cs="Arial"/>
          <w:b/>
          <w:spacing w:val="40"/>
          <w:sz w:val="24"/>
          <w:szCs w:val="24"/>
          <w:lang w:eastAsia="hu-HU"/>
        </w:rPr>
        <w:t xml:space="preserve"> Kbt. 134</w:t>
      </w:r>
      <w:r w:rsidR="00676AD2" w:rsidRPr="000B50FB">
        <w:rPr>
          <w:rFonts w:ascii="Garamond" w:eastAsia="Times New Roman" w:hAnsi="Garamond" w:cs="Arial"/>
          <w:b/>
          <w:spacing w:val="40"/>
          <w:sz w:val="24"/>
          <w:szCs w:val="24"/>
          <w:lang w:eastAsia="hu-HU"/>
        </w:rPr>
        <w:t>. § (5) bekezdése alapján</w:t>
      </w:r>
    </w:p>
    <w:p w14:paraId="265DB81A" w14:textId="77777777" w:rsidR="00676AD2" w:rsidRPr="000B50FB" w:rsidRDefault="00676AD2" w:rsidP="00676AD2">
      <w:pPr>
        <w:widowControl w:val="0"/>
        <w:autoSpaceDE w:val="0"/>
        <w:autoSpaceDN w:val="0"/>
        <w:spacing w:after="0" w:line="240" w:lineRule="auto"/>
        <w:jc w:val="right"/>
        <w:rPr>
          <w:rFonts w:ascii="Garamond" w:eastAsia="Times New Roman" w:hAnsi="Garamond" w:cs="Arial"/>
          <w:sz w:val="24"/>
          <w:szCs w:val="24"/>
          <w:lang w:eastAsia="hu-HU"/>
        </w:rPr>
      </w:pPr>
    </w:p>
    <w:p w14:paraId="746C836D"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sz w:val="24"/>
          <w:szCs w:val="24"/>
          <w:lang w:eastAsia="hu-HU"/>
        </w:rPr>
      </w:pPr>
    </w:p>
    <w:p w14:paraId="01FADF78" w14:textId="77777777" w:rsidR="00676AD2" w:rsidRPr="000B50FB" w:rsidRDefault="00676AD2" w:rsidP="00676AD2">
      <w:pPr>
        <w:autoSpaceDN w:val="0"/>
        <w:spacing w:after="0" w:line="240" w:lineRule="auto"/>
        <w:jc w:val="both"/>
        <w:rPr>
          <w:rFonts w:ascii="Garamond" w:eastAsia="Times New Roman" w:hAnsi="Garamond" w:cs="Tahoma"/>
          <w:sz w:val="24"/>
          <w:szCs w:val="24"/>
          <w:lang w:eastAsia="hu-HU"/>
        </w:rPr>
      </w:pPr>
      <w:r w:rsidRPr="000B50FB">
        <w:rPr>
          <w:rFonts w:ascii="Garamond" w:eastAsia="Times New Roman" w:hAnsi="Garamond" w:cs="Tahoma"/>
          <w:sz w:val="24"/>
          <w:szCs w:val="24"/>
          <w:lang w:eastAsia="hu-HU"/>
        </w:rPr>
        <w:t xml:space="preserve">Alulírott </w:t>
      </w:r>
      <w:r w:rsidRPr="000B50FB">
        <w:rPr>
          <w:rFonts w:ascii="Garamond" w:eastAsia="Times New Roman" w:hAnsi="Garamond" w:cs="Tahoma"/>
          <w:b/>
          <w:i/>
          <w:sz w:val="24"/>
          <w:szCs w:val="24"/>
          <w:lang w:eastAsia="hu-HU"/>
        </w:rPr>
        <w:t>[név]</w:t>
      </w:r>
      <w:r w:rsidRPr="000B50FB">
        <w:rPr>
          <w:rFonts w:ascii="Garamond" w:eastAsia="Times New Roman" w:hAnsi="Garamond" w:cs="Tahoma"/>
          <w:sz w:val="24"/>
          <w:szCs w:val="24"/>
          <w:lang w:eastAsia="hu-HU"/>
        </w:rPr>
        <w:t xml:space="preserve"> mint </w:t>
      </w:r>
      <w:proofErr w:type="gramStart"/>
      <w:r w:rsidRPr="000B50FB">
        <w:rPr>
          <w:rFonts w:ascii="Garamond" w:eastAsia="Times New Roman" w:hAnsi="Garamond" w:cs="Tahoma"/>
          <w:sz w:val="24"/>
          <w:szCs w:val="24"/>
          <w:lang w:eastAsia="hu-HU"/>
        </w:rPr>
        <w:t>a(</w:t>
      </w:r>
      <w:proofErr w:type="gramEnd"/>
      <w:r w:rsidRPr="000B50FB">
        <w:rPr>
          <w:rFonts w:ascii="Garamond" w:eastAsia="Times New Roman" w:hAnsi="Garamond" w:cs="Tahoma"/>
          <w:sz w:val="24"/>
          <w:szCs w:val="24"/>
          <w:lang w:eastAsia="hu-HU"/>
        </w:rPr>
        <w:t xml:space="preserve">z) </w:t>
      </w:r>
      <w:r w:rsidRPr="000B50FB">
        <w:rPr>
          <w:rFonts w:ascii="Garamond" w:eastAsia="Times New Roman" w:hAnsi="Garamond" w:cs="Tahoma"/>
          <w:b/>
          <w:i/>
          <w:sz w:val="24"/>
          <w:szCs w:val="24"/>
          <w:lang w:eastAsia="hu-HU"/>
        </w:rPr>
        <w:t>[cégnév, székhely]</w:t>
      </w:r>
      <w:r w:rsidRPr="000B50FB">
        <w:rPr>
          <w:rFonts w:ascii="Garamond" w:eastAsia="Times New Roman" w:hAnsi="Garamond" w:cs="Tahoma"/>
          <w:sz w:val="24"/>
          <w:szCs w:val="24"/>
          <w:lang w:eastAsia="hu-HU"/>
        </w:rPr>
        <w:t xml:space="preserve"> ajánlattevő cégjegyzésre/kötelezettségvállalásra jogosult képviselője a Kbt. 1</w:t>
      </w:r>
      <w:r w:rsidR="00E32DAE" w:rsidRPr="000B50FB">
        <w:rPr>
          <w:rFonts w:ascii="Garamond" w:eastAsia="Times New Roman" w:hAnsi="Garamond" w:cs="Tahoma"/>
          <w:sz w:val="24"/>
          <w:szCs w:val="24"/>
          <w:lang w:eastAsia="hu-HU"/>
        </w:rPr>
        <w:t>34</w:t>
      </w:r>
      <w:r w:rsidRPr="000B50FB">
        <w:rPr>
          <w:rFonts w:ascii="Garamond" w:eastAsia="Times New Roman" w:hAnsi="Garamond" w:cs="Tahoma"/>
          <w:sz w:val="24"/>
          <w:szCs w:val="24"/>
          <w:lang w:eastAsia="hu-HU"/>
        </w:rPr>
        <w:t>. § (5) bekezdésében foglaltaknak megfelelően ezennel felelősségem tudatában</w:t>
      </w:r>
    </w:p>
    <w:p w14:paraId="105B9D3E" w14:textId="77777777" w:rsidR="00676AD2" w:rsidRPr="000B50FB" w:rsidRDefault="00676AD2" w:rsidP="00676AD2">
      <w:pPr>
        <w:autoSpaceDN w:val="0"/>
        <w:spacing w:after="0" w:line="240" w:lineRule="auto"/>
        <w:rPr>
          <w:rFonts w:ascii="Garamond" w:eastAsia="Times New Roman" w:hAnsi="Garamond" w:cs="Tahoma"/>
          <w:b/>
          <w:sz w:val="24"/>
          <w:szCs w:val="24"/>
          <w:lang w:eastAsia="hu-HU"/>
        </w:rPr>
      </w:pPr>
    </w:p>
    <w:p w14:paraId="25AC122B" w14:textId="77777777" w:rsidR="00676AD2" w:rsidRPr="000B50FB" w:rsidRDefault="00676AD2" w:rsidP="00676AD2">
      <w:pPr>
        <w:autoSpaceDN w:val="0"/>
        <w:spacing w:after="0" w:line="240" w:lineRule="auto"/>
        <w:rPr>
          <w:rFonts w:ascii="Garamond" w:eastAsia="Times New Roman" w:hAnsi="Garamond" w:cs="Tahoma"/>
          <w:b/>
          <w:sz w:val="24"/>
          <w:szCs w:val="24"/>
          <w:lang w:eastAsia="hu-HU"/>
        </w:rPr>
      </w:pPr>
    </w:p>
    <w:p w14:paraId="5541C067" w14:textId="77777777" w:rsidR="00676AD2" w:rsidRPr="000B50FB" w:rsidRDefault="00676AD2" w:rsidP="00676AD2">
      <w:pPr>
        <w:autoSpaceDN w:val="0"/>
        <w:spacing w:after="0" w:line="240" w:lineRule="auto"/>
        <w:jc w:val="center"/>
        <w:rPr>
          <w:rFonts w:ascii="Garamond" w:eastAsia="Times New Roman" w:hAnsi="Garamond" w:cs="Tahoma"/>
          <w:b/>
          <w:sz w:val="24"/>
          <w:szCs w:val="24"/>
          <w:lang w:eastAsia="hu-HU"/>
        </w:rPr>
      </w:pPr>
      <w:r w:rsidRPr="000B50FB">
        <w:rPr>
          <w:rFonts w:ascii="Garamond" w:eastAsia="Times New Roman" w:hAnsi="Garamond" w:cs="Tahoma"/>
          <w:b/>
          <w:sz w:val="24"/>
          <w:szCs w:val="24"/>
          <w:lang w:eastAsia="hu-HU"/>
        </w:rPr>
        <w:t>n y i l a t k o z o m</w:t>
      </w:r>
    </w:p>
    <w:p w14:paraId="567F25E1" w14:textId="77777777" w:rsidR="00676AD2" w:rsidRPr="000B50FB" w:rsidRDefault="00676AD2" w:rsidP="00676AD2">
      <w:pPr>
        <w:autoSpaceDN w:val="0"/>
        <w:spacing w:after="0" w:line="240" w:lineRule="auto"/>
        <w:rPr>
          <w:rFonts w:ascii="Garamond" w:eastAsia="Times New Roman" w:hAnsi="Garamond" w:cs="Tahoma"/>
          <w:b/>
          <w:sz w:val="24"/>
          <w:szCs w:val="24"/>
          <w:lang w:eastAsia="hu-HU"/>
        </w:rPr>
      </w:pPr>
    </w:p>
    <w:p w14:paraId="66DD093E" w14:textId="77777777" w:rsidR="00676AD2" w:rsidRPr="000B50FB" w:rsidRDefault="00676AD2" w:rsidP="00676AD2">
      <w:pPr>
        <w:autoSpaceDN w:val="0"/>
        <w:spacing w:after="0" w:line="240" w:lineRule="auto"/>
        <w:rPr>
          <w:rFonts w:ascii="Garamond" w:eastAsia="Times New Roman" w:hAnsi="Garamond" w:cs="Tahoma"/>
          <w:b/>
          <w:sz w:val="24"/>
          <w:szCs w:val="24"/>
          <w:lang w:eastAsia="hu-HU"/>
        </w:rPr>
      </w:pPr>
    </w:p>
    <w:p w14:paraId="48B88DED" w14:textId="77777777" w:rsidR="00676AD2" w:rsidRPr="000B50FB" w:rsidRDefault="00676AD2" w:rsidP="00676AD2">
      <w:pPr>
        <w:widowControl w:val="0"/>
        <w:autoSpaceDE w:val="0"/>
        <w:autoSpaceDN w:val="0"/>
        <w:spacing w:after="0" w:line="240" w:lineRule="auto"/>
        <w:jc w:val="both"/>
        <w:rPr>
          <w:rFonts w:ascii="Garamond" w:eastAsia="Times New Roman" w:hAnsi="Garamond" w:cs="Arial"/>
          <w:sz w:val="24"/>
          <w:szCs w:val="24"/>
          <w:lang w:eastAsia="hu-HU"/>
        </w:rPr>
      </w:pPr>
      <w:proofErr w:type="gramStart"/>
      <w:r w:rsidRPr="000B50FB">
        <w:rPr>
          <w:rFonts w:ascii="Garamond" w:eastAsia="Times New Roman" w:hAnsi="Garamond" w:cs="Arial"/>
          <w:sz w:val="24"/>
          <w:szCs w:val="24"/>
          <w:lang w:eastAsia="hu-HU"/>
        </w:rPr>
        <w:t>a</w:t>
      </w:r>
      <w:proofErr w:type="gramEnd"/>
      <w:r w:rsidR="00160F9E" w:rsidRPr="000B50FB">
        <w:rPr>
          <w:rFonts w:ascii="Garamond" w:eastAsia="Times New Roman" w:hAnsi="Garamond" w:cs="Arial"/>
          <w:sz w:val="24"/>
          <w:szCs w:val="24"/>
          <w:lang w:eastAsia="hu-HU"/>
        </w:rPr>
        <w:t>(</w:t>
      </w:r>
      <w:r w:rsidRPr="000B50FB">
        <w:rPr>
          <w:rFonts w:ascii="Garamond" w:eastAsia="Times New Roman" w:hAnsi="Garamond" w:cs="Arial"/>
          <w:sz w:val="24"/>
          <w:szCs w:val="24"/>
          <w:lang w:eastAsia="hu-HU"/>
        </w:rPr>
        <w:t>z</w:t>
      </w:r>
      <w:r w:rsidR="00160F9E" w:rsidRPr="000B50FB">
        <w:rPr>
          <w:rFonts w:ascii="Garamond" w:eastAsia="Times New Roman" w:hAnsi="Garamond" w:cs="Arial"/>
          <w:sz w:val="24"/>
          <w:szCs w:val="24"/>
          <w:lang w:eastAsia="hu-HU"/>
        </w:rPr>
        <w:t>)</w:t>
      </w:r>
      <w:r w:rsidRPr="000B50FB">
        <w:rPr>
          <w:rFonts w:ascii="Garamond" w:eastAsia="Times New Roman" w:hAnsi="Garamond" w:cs="Arial"/>
          <w:sz w:val="24"/>
          <w:szCs w:val="24"/>
          <w:lang w:eastAsia="hu-HU"/>
        </w:rPr>
        <w:t xml:space="preserve"> </w:t>
      </w:r>
      <w:r w:rsidRPr="000B50FB">
        <w:rPr>
          <w:rFonts w:ascii="Garamond" w:eastAsia="Times New Roman" w:hAnsi="Garamond" w:cs="Arial"/>
          <w:b/>
          <w:sz w:val="24"/>
          <w:szCs w:val="24"/>
          <w:lang w:eastAsia="hu-HU"/>
        </w:rPr>
        <w:t>„</w:t>
      </w:r>
      <w:r w:rsidR="00040C21" w:rsidRPr="000B50FB">
        <w:rPr>
          <w:rFonts w:ascii="Garamond" w:eastAsia="Times New Roman" w:hAnsi="Garamond" w:cs="Arial"/>
          <w:b/>
          <w:bCs/>
          <w:sz w:val="24"/>
          <w:szCs w:val="24"/>
          <w:lang w:eastAsia="hu-HU"/>
        </w:rPr>
        <w:t>Vállalkozási szerződés az 1527/2016. (IX. 29.) Korm. határozat szerinti infrastruktúra-fejlesztés tervezési és kivitelezési munkáira - Testnevelési Egyetem Továbbképző központ, Velence.</w:t>
      </w:r>
      <w:r w:rsidRPr="000B50FB">
        <w:rPr>
          <w:rFonts w:ascii="Garamond" w:eastAsia="Times New Roman" w:hAnsi="Garamond" w:cs="Arial"/>
          <w:b/>
          <w:sz w:val="24"/>
          <w:szCs w:val="24"/>
          <w:lang w:eastAsia="hu-HU"/>
        </w:rPr>
        <w:t>”</w:t>
      </w:r>
      <w:r w:rsidR="00500CD0" w:rsidRPr="000B50FB">
        <w:rPr>
          <w:rFonts w:ascii="Garamond" w:eastAsia="Times New Roman" w:hAnsi="Garamond" w:cs="Arial"/>
          <w:b/>
          <w:sz w:val="24"/>
          <w:szCs w:val="24"/>
          <w:lang w:eastAsia="hu-HU"/>
        </w:rPr>
        <w:t xml:space="preserve"> </w:t>
      </w:r>
      <w:r w:rsidRPr="000B50FB">
        <w:rPr>
          <w:rFonts w:ascii="Garamond" w:eastAsia="Times New Roman" w:hAnsi="Garamond" w:cs="Arial"/>
          <w:sz w:val="24"/>
          <w:szCs w:val="24"/>
          <w:lang w:eastAsia="hu-HU"/>
        </w:rPr>
        <w:t xml:space="preserve">tárgyú közbeszerzési eljárásban, hogy </w:t>
      </w:r>
    </w:p>
    <w:p w14:paraId="6B29A758" w14:textId="77777777" w:rsidR="00676AD2" w:rsidRPr="000B50FB" w:rsidRDefault="00676AD2" w:rsidP="00676AD2">
      <w:pPr>
        <w:widowControl w:val="0"/>
        <w:autoSpaceDE w:val="0"/>
        <w:autoSpaceDN w:val="0"/>
        <w:spacing w:after="0" w:line="240" w:lineRule="auto"/>
        <w:jc w:val="both"/>
        <w:rPr>
          <w:rFonts w:ascii="Garamond" w:eastAsia="Times New Roman" w:hAnsi="Garamond" w:cs="Arial"/>
          <w:sz w:val="24"/>
          <w:szCs w:val="24"/>
          <w:lang w:eastAsia="hu-HU"/>
        </w:rPr>
      </w:pPr>
    </w:p>
    <w:p w14:paraId="3805CA8A" w14:textId="77777777" w:rsidR="00EB781F" w:rsidRPr="000B50FB" w:rsidRDefault="00EB781F" w:rsidP="00EB781F">
      <w:pPr>
        <w:widowControl w:val="0"/>
        <w:autoSpaceDE w:val="0"/>
        <w:autoSpaceDN w:val="0"/>
        <w:spacing w:after="0" w:line="240" w:lineRule="auto"/>
        <w:jc w:val="both"/>
        <w:rPr>
          <w:rFonts w:ascii="Garamond" w:eastAsia="Times New Roman" w:hAnsi="Garamond" w:cs="Arial"/>
          <w:sz w:val="24"/>
          <w:szCs w:val="24"/>
          <w:lang w:eastAsia="hu-HU"/>
        </w:rPr>
      </w:pPr>
      <w:proofErr w:type="gramStart"/>
      <w:r w:rsidRPr="000B50FB">
        <w:rPr>
          <w:rFonts w:ascii="Garamond" w:eastAsia="Times New Roman" w:hAnsi="Garamond" w:cs="Arial"/>
          <w:sz w:val="24"/>
          <w:szCs w:val="24"/>
          <w:lang w:eastAsia="hu-HU"/>
        </w:rPr>
        <w:t>az</w:t>
      </w:r>
      <w:proofErr w:type="gramEnd"/>
      <w:r w:rsidRPr="000B50FB">
        <w:rPr>
          <w:rFonts w:ascii="Garamond" w:eastAsia="Times New Roman" w:hAnsi="Garamond" w:cs="Arial"/>
          <w:sz w:val="24"/>
          <w:szCs w:val="24"/>
          <w:lang w:eastAsia="hu-HU"/>
        </w:rPr>
        <w:t xml:space="preserve">  ajánlati felhívás III.2.2. </w:t>
      </w:r>
      <w:proofErr w:type="gramStart"/>
      <w:r w:rsidRPr="000B50FB">
        <w:rPr>
          <w:rFonts w:ascii="Garamond" w:eastAsia="Times New Roman" w:hAnsi="Garamond" w:cs="Arial"/>
          <w:sz w:val="24"/>
          <w:szCs w:val="24"/>
          <w:lang w:eastAsia="hu-HU"/>
        </w:rPr>
        <w:t>pontjában</w:t>
      </w:r>
      <w:proofErr w:type="gramEnd"/>
      <w:r w:rsidRPr="000B50FB">
        <w:rPr>
          <w:rFonts w:ascii="Garamond" w:eastAsia="Times New Roman" w:hAnsi="Garamond" w:cs="Arial"/>
          <w:sz w:val="24"/>
          <w:szCs w:val="24"/>
          <w:lang w:eastAsia="hu-HU"/>
        </w:rPr>
        <w:t xml:space="preserve"> meghatározott biztosítékokat a Kbt. 134. § (4) bekezdése szerint határidőre rendelkezésre bocsátjuk.</w:t>
      </w:r>
    </w:p>
    <w:p w14:paraId="5137D571"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sz w:val="24"/>
          <w:szCs w:val="24"/>
          <w:lang w:eastAsia="hu-HU"/>
        </w:rPr>
      </w:pPr>
    </w:p>
    <w:p w14:paraId="66042A90"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sz w:val="24"/>
          <w:szCs w:val="24"/>
          <w:lang w:eastAsia="hu-HU"/>
        </w:rPr>
      </w:pPr>
    </w:p>
    <w:p w14:paraId="48E1C056" w14:textId="77777777" w:rsidR="00676AD2" w:rsidRPr="000B50FB" w:rsidRDefault="00676AD2" w:rsidP="00676AD2">
      <w:pPr>
        <w:autoSpaceDN w:val="0"/>
        <w:spacing w:after="0" w:line="240" w:lineRule="auto"/>
        <w:rPr>
          <w:rFonts w:ascii="Garamond" w:eastAsia="Times New Roman" w:hAnsi="Garamond" w:cs="Tahoma"/>
          <w:sz w:val="24"/>
          <w:szCs w:val="24"/>
          <w:lang w:eastAsia="hu-HU"/>
        </w:rPr>
      </w:pPr>
      <w:r w:rsidRPr="000B50FB">
        <w:rPr>
          <w:rFonts w:ascii="Garamond" w:eastAsia="Times New Roman" w:hAnsi="Garamond" w:cs="Tahoma"/>
          <w:sz w:val="24"/>
          <w:szCs w:val="24"/>
          <w:lang w:eastAsia="hu-HU"/>
        </w:rPr>
        <w:t>Kelt:</w:t>
      </w:r>
    </w:p>
    <w:p w14:paraId="179C7DE9" w14:textId="77777777" w:rsidR="00676AD2" w:rsidRPr="000B50FB" w:rsidRDefault="00676AD2" w:rsidP="00676AD2">
      <w:pPr>
        <w:autoSpaceDN w:val="0"/>
        <w:spacing w:after="0" w:line="240" w:lineRule="auto"/>
        <w:rPr>
          <w:rFonts w:ascii="Garamond" w:eastAsia="Times New Roman" w:hAnsi="Garamond" w:cs="Tahoma"/>
          <w:sz w:val="24"/>
          <w:szCs w:val="24"/>
          <w:lang w:eastAsia="hu-HU"/>
        </w:rPr>
      </w:pPr>
    </w:p>
    <w:p w14:paraId="6996FEE0" w14:textId="77777777" w:rsidR="00676AD2" w:rsidRPr="000B50FB" w:rsidRDefault="00676AD2" w:rsidP="00676AD2">
      <w:pPr>
        <w:autoSpaceDN w:val="0"/>
        <w:spacing w:after="0" w:line="240" w:lineRule="auto"/>
        <w:rPr>
          <w:rFonts w:ascii="Garamond" w:eastAsia="Times New Roman" w:hAnsi="Garamond" w:cs="Tahoma"/>
          <w:sz w:val="24"/>
          <w:szCs w:val="24"/>
          <w:lang w:eastAsia="hu-HU"/>
        </w:rPr>
      </w:pPr>
    </w:p>
    <w:p w14:paraId="60BCD028" w14:textId="77777777" w:rsidR="00676AD2" w:rsidRPr="000B50FB" w:rsidRDefault="00676AD2" w:rsidP="00676AD2">
      <w:pPr>
        <w:tabs>
          <w:tab w:val="center" w:pos="7371"/>
        </w:tabs>
        <w:autoSpaceDN w:val="0"/>
        <w:spacing w:after="0" w:line="240" w:lineRule="auto"/>
        <w:jc w:val="both"/>
        <w:rPr>
          <w:rFonts w:ascii="Garamond" w:eastAsia="Times New Roman" w:hAnsi="Garamond" w:cs="Times New Roman"/>
          <w:sz w:val="24"/>
          <w:szCs w:val="24"/>
          <w:lang w:eastAsia="hu-HU"/>
        </w:rPr>
      </w:pPr>
      <w:r w:rsidRPr="000B50FB">
        <w:rPr>
          <w:rFonts w:ascii="Garamond" w:eastAsia="Times New Roman" w:hAnsi="Garamond" w:cs="Times New Roman"/>
          <w:sz w:val="24"/>
          <w:szCs w:val="24"/>
          <w:lang w:eastAsia="hu-HU"/>
        </w:rPr>
        <w:tab/>
        <w:t>……………………………….</w:t>
      </w:r>
    </w:p>
    <w:p w14:paraId="468A873E" w14:textId="77777777" w:rsidR="00676AD2" w:rsidRPr="000B50FB" w:rsidRDefault="00676AD2" w:rsidP="00676AD2">
      <w:pPr>
        <w:tabs>
          <w:tab w:val="center" w:pos="7371"/>
        </w:tabs>
        <w:autoSpaceDN w:val="0"/>
        <w:spacing w:after="0" w:line="240" w:lineRule="auto"/>
        <w:jc w:val="both"/>
        <w:rPr>
          <w:rFonts w:ascii="Garamond" w:eastAsia="Times New Roman" w:hAnsi="Garamond" w:cs="Times New Roman"/>
          <w:bCs/>
          <w:sz w:val="24"/>
          <w:szCs w:val="24"/>
          <w:lang w:eastAsia="hu-HU"/>
        </w:rPr>
      </w:pPr>
      <w:r w:rsidRPr="000B50FB">
        <w:rPr>
          <w:rFonts w:ascii="Garamond" w:eastAsia="Times New Roman" w:hAnsi="Garamond" w:cs="Times New Roman"/>
          <w:b/>
          <w:bCs/>
          <w:sz w:val="24"/>
          <w:szCs w:val="24"/>
          <w:lang w:eastAsia="hu-HU"/>
        </w:rPr>
        <w:tab/>
      </w:r>
      <w:proofErr w:type="gramStart"/>
      <w:r w:rsidRPr="000B50FB">
        <w:rPr>
          <w:rFonts w:ascii="Garamond" w:eastAsia="Times New Roman" w:hAnsi="Garamond" w:cs="Times New Roman"/>
          <w:bCs/>
          <w:sz w:val="24"/>
          <w:szCs w:val="24"/>
          <w:lang w:eastAsia="hu-HU"/>
        </w:rPr>
        <w:t>cégszerű</w:t>
      </w:r>
      <w:proofErr w:type="gramEnd"/>
      <w:r w:rsidRPr="000B50FB">
        <w:rPr>
          <w:rFonts w:ascii="Garamond" w:eastAsia="Times New Roman" w:hAnsi="Garamond" w:cs="Times New Roman"/>
          <w:bCs/>
          <w:sz w:val="24"/>
          <w:szCs w:val="24"/>
          <w:lang w:eastAsia="hu-HU"/>
        </w:rPr>
        <w:t xml:space="preserve"> aláírás</w:t>
      </w:r>
    </w:p>
    <w:p w14:paraId="4B7320E7" w14:textId="77777777" w:rsidR="00676AD2" w:rsidRPr="000B50FB" w:rsidRDefault="00676AD2" w:rsidP="00040C21">
      <w:pPr>
        <w:widowControl w:val="0"/>
        <w:autoSpaceDE w:val="0"/>
        <w:autoSpaceDN w:val="0"/>
        <w:spacing w:after="0" w:line="360" w:lineRule="auto"/>
        <w:rPr>
          <w:rFonts w:ascii="Garamond" w:eastAsia="Times New Roman" w:hAnsi="Garamond" w:cs="Times New Roman"/>
          <w:b/>
          <w:bCs/>
          <w:caps/>
          <w:sz w:val="20"/>
          <w:szCs w:val="20"/>
          <w:lang w:eastAsia="hu-HU"/>
        </w:rPr>
      </w:pPr>
      <w:r w:rsidRPr="000B50FB">
        <w:rPr>
          <w:rFonts w:ascii="Garamond" w:eastAsia="Times New Roman" w:hAnsi="Garamond" w:cs="Arial"/>
          <w:sz w:val="24"/>
          <w:szCs w:val="20"/>
          <w:lang w:eastAsia="hu-HU"/>
        </w:rPr>
        <w:br w:type="page"/>
      </w:r>
    </w:p>
    <w:p w14:paraId="1AC20D6B" w14:textId="77777777" w:rsidR="00676AD2" w:rsidRPr="000B50FB" w:rsidRDefault="004F4B28" w:rsidP="00676AD2">
      <w:pPr>
        <w:widowControl w:val="0"/>
        <w:autoSpaceDE w:val="0"/>
        <w:autoSpaceDN w:val="0"/>
        <w:spacing w:after="0" w:line="240" w:lineRule="auto"/>
        <w:jc w:val="right"/>
        <w:rPr>
          <w:rFonts w:ascii="Garamond" w:eastAsia="Times New Roman" w:hAnsi="Garamond" w:cs="Arial"/>
          <w:sz w:val="24"/>
          <w:szCs w:val="20"/>
          <w:lang w:eastAsia="hu-HU"/>
        </w:rPr>
      </w:pPr>
      <w:r w:rsidRPr="000B50FB">
        <w:rPr>
          <w:rFonts w:ascii="Garamond" w:eastAsia="Times New Roman" w:hAnsi="Garamond" w:cs="Arial"/>
          <w:i/>
          <w:sz w:val="24"/>
          <w:szCs w:val="20"/>
          <w:lang w:eastAsia="hu-HU"/>
        </w:rPr>
        <w:lastRenderedPageBreak/>
        <w:t>1</w:t>
      </w:r>
      <w:r w:rsidR="00DD6AEE" w:rsidRPr="000B50FB">
        <w:rPr>
          <w:rFonts w:ascii="Garamond" w:eastAsia="Times New Roman" w:hAnsi="Garamond" w:cs="Arial"/>
          <w:i/>
          <w:sz w:val="24"/>
          <w:szCs w:val="20"/>
          <w:lang w:eastAsia="hu-HU"/>
        </w:rPr>
        <w:t>6</w:t>
      </w:r>
      <w:r w:rsidR="00676AD2" w:rsidRPr="000B50FB">
        <w:rPr>
          <w:rFonts w:ascii="Garamond" w:eastAsia="Times New Roman" w:hAnsi="Garamond" w:cs="Arial"/>
          <w:i/>
          <w:sz w:val="24"/>
          <w:szCs w:val="20"/>
          <w:lang w:eastAsia="hu-HU"/>
        </w:rPr>
        <w:t>.</w:t>
      </w:r>
      <w:r w:rsidR="00676AD2" w:rsidRPr="000B50FB">
        <w:rPr>
          <w:rFonts w:ascii="Garamond" w:eastAsia="Times New Roman" w:hAnsi="Garamond" w:cs="Arial"/>
          <w:bCs/>
          <w:i/>
          <w:sz w:val="24"/>
          <w:szCs w:val="20"/>
          <w:lang w:eastAsia="hu-HU"/>
        </w:rPr>
        <w:t xml:space="preserve"> számú melléklet</w:t>
      </w:r>
    </w:p>
    <w:p w14:paraId="218990FF" w14:textId="77777777" w:rsidR="00040C21" w:rsidRPr="000B50FB" w:rsidRDefault="00040C21" w:rsidP="00676AD2">
      <w:pPr>
        <w:widowControl w:val="0"/>
        <w:autoSpaceDE w:val="0"/>
        <w:autoSpaceDN w:val="0"/>
        <w:spacing w:after="0" w:line="240" w:lineRule="auto"/>
        <w:jc w:val="center"/>
        <w:rPr>
          <w:rFonts w:ascii="Garamond" w:eastAsia="Times New Roman" w:hAnsi="Garamond" w:cs="Tahoma"/>
          <w:b/>
          <w:smallCaps/>
          <w:sz w:val="24"/>
          <w:szCs w:val="24"/>
          <w:lang w:eastAsia="hu-HU"/>
        </w:rPr>
      </w:pPr>
    </w:p>
    <w:p w14:paraId="358C5949"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smallCaps/>
          <w:sz w:val="24"/>
          <w:szCs w:val="24"/>
          <w:lang w:eastAsia="hu-HU"/>
        </w:rPr>
      </w:pPr>
      <w:proofErr w:type="gramStart"/>
      <w:r w:rsidRPr="000B50FB">
        <w:rPr>
          <w:rFonts w:ascii="Garamond" w:eastAsia="Times New Roman" w:hAnsi="Garamond" w:cs="Tahoma"/>
          <w:b/>
          <w:smallCaps/>
          <w:sz w:val="24"/>
          <w:szCs w:val="24"/>
          <w:lang w:eastAsia="hu-HU"/>
        </w:rPr>
        <w:t>ajánlattevő</w:t>
      </w:r>
      <w:proofErr w:type="gramEnd"/>
      <w:r w:rsidRPr="000B50FB">
        <w:rPr>
          <w:rFonts w:ascii="Garamond" w:eastAsia="Times New Roman" w:hAnsi="Garamond" w:cs="Tahoma"/>
          <w:b/>
          <w:smallCaps/>
          <w:sz w:val="24"/>
          <w:szCs w:val="24"/>
          <w:lang w:eastAsia="hu-HU"/>
        </w:rPr>
        <w:t xml:space="preserve"> </w:t>
      </w:r>
      <w:r w:rsidRPr="000B50FB">
        <w:rPr>
          <w:rFonts w:ascii="Garamond" w:eastAsia="Times New Roman" w:hAnsi="Garamond" w:cs="Arial"/>
          <w:b/>
          <w:smallCaps/>
          <w:sz w:val="24"/>
          <w:szCs w:val="24"/>
          <w:lang w:eastAsia="hu-HU"/>
        </w:rPr>
        <w:t>nyilatkozata</w:t>
      </w:r>
      <w:r w:rsidR="004C3CA2" w:rsidRPr="000B50FB">
        <w:rPr>
          <w:rStyle w:val="Lbjegyzet-hivatkozs"/>
          <w:rFonts w:ascii="Garamond" w:eastAsia="Times New Roman" w:hAnsi="Garamond" w:cs="Arial"/>
          <w:b/>
          <w:smallCaps/>
          <w:sz w:val="24"/>
          <w:szCs w:val="24"/>
          <w:lang w:eastAsia="hu-HU"/>
        </w:rPr>
        <w:footnoteReference w:id="72"/>
      </w:r>
    </w:p>
    <w:p w14:paraId="644A0668"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smallCaps/>
          <w:sz w:val="24"/>
          <w:szCs w:val="24"/>
          <w:lang w:eastAsia="hu-HU"/>
        </w:rPr>
      </w:pPr>
    </w:p>
    <w:p w14:paraId="06E4A92A"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spacing w:val="20"/>
          <w:sz w:val="24"/>
          <w:szCs w:val="24"/>
          <w:lang w:eastAsia="hu-HU"/>
        </w:rPr>
      </w:pPr>
      <w:proofErr w:type="gramStart"/>
      <w:r w:rsidRPr="000B50FB">
        <w:rPr>
          <w:rFonts w:ascii="Garamond" w:eastAsia="Times New Roman" w:hAnsi="Garamond" w:cs="Arial"/>
          <w:b/>
          <w:spacing w:val="20"/>
          <w:sz w:val="24"/>
          <w:szCs w:val="24"/>
          <w:lang w:eastAsia="hu-HU"/>
        </w:rPr>
        <w:t>a</w:t>
      </w:r>
      <w:proofErr w:type="gramEnd"/>
      <w:r w:rsidRPr="000B50FB">
        <w:rPr>
          <w:rFonts w:ascii="Garamond" w:eastAsia="Times New Roman" w:hAnsi="Garamond" w:cs="Arial"/>
          <w:b/>
          <w:spacing w:val="20"/>
          <w:sz w:val="24"/>
          <w:szCs w:val="24"/>
          <w:lang w:eastAsia="hu-HU"/>
        </w:rPr>
        <w:t xml:space="preserve"> Kbt. </w:t>
      </w:r>
      <w:r w:rsidR="00100087" w:rsidRPr="000B50FB">
        <w:rPr>
          <w:rFonts w:ascii="Garamond" w:eastAsia="Times New Roman" w:hAnsi="Garamond" w:cs="Arial"/>
          <w:b/>
          <w:spacing w:val="20"/>
          <w:sz w:val="24"/>
          <w:szCs w:val="24"/>
          <w:lang w:eastAsia="hu-HU"/>
        </w:rPr>
        <w:t>6</w:t>
      </w:r>
      <w:r w:rsidRPr="000B50FB">
        <w:rPr>
          <w:rFonts w:ascii="Garamond" w:eastAsia="Times New Roman" w:hAnsi="Garamond" w:cs="Arial"/>
          <w:b/>
          <w:spacing w:val="20"/>
          <w:sz w:val="24"/>
          <w:szCs w:val="24"/>
          <w:lang w:eastAsia="hu-HU"/>
        </w:rPr>
        <w:t>5. § (</w:t>
      </w:r>
      <w:r w:rsidR="00100087" w:rsidRPr="000B50FB">
        <w:rPr>
          <w:rFonts w:ascii="Garamond" w:eastAsia="Times New Roman" w:hAnsi="Garamond" w:cs="Arial"/>
          <w:b/>
          <w:spacing w:val="20"/>
          <w:sz w:val="24"/>
          <w:szCs w:val="24"/>
          <w:lang w:eastAsia="hu-HU"/>
        </w:rPr>
        <w:t>7</w:t>
      </w:r>
      <w:r w:rsidRPr="000B50FB">
        <w:rPr>
          <w:rFonts w:ascii="Garamond" w:eastAsia="Times New Roman" w:hAnsi="Garamond" w:cs="Arial"/>
          <w:b/>
          <w:spacing w:val="20"/>
          <w:sz w:val="24"/>
          <w:szCs w:val="24"/>
          <w:lang w:eastAsia="hu-HU"/>
        </w:rPr>
        <w:t>) bekezdése tekintetében</w:t>
      </w:r>
    </w:p>
    <w:p w14:paraId="0D3A5A85"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bCs/>
          <w:sz w:val="24"/>
          <w:szCs w:val="24"/>
          <w:lang w:eastAsia="hu-HU"/>
        </w:rPr>
      </w:pPr>
    </w:p>
    <w:p w14:paraId="12AF64E1" w14:textId="77777777" w:rsidR="00676AD2" w:rsidRPr="000B50FB" w:rsidRDefault="00676AD2" w:rsidP="00676AD2">
      <w:pPr>
        <w:widowControl w:val="0"/>
        <w:autoSpaceDE w:val="0"/>
        <w:autoSpaceDN w:val="0"/>
        <w:spacing w:after="0" w:line="240" w:lineRule="auto"/>
        <w:jc w:val="both"/>
        <w:rPr>
          <w:rFonts w:ascii="Garamond" w:eastAsia="Times New Roman" w:hAnsi="Garamond" w:cs="Arial"/>
          <w:sz w:val="24"/>
          <w:szCs w:val="24"/>
          <w:lang w:eastAsia="hu-HU"/>
        </w:rPr>
      </w:pPr>
      <w:r w:rsidRPr="000B50FB">
        <w:rPr>
          <w:rFonts w:ascii="Garamond" w:eastAsia="Times New Roman" w:hAnsi="Garamond" w:cs="Tahoma"/>
          <w:sz w:val="24"/>
          <w:szCs w:val="24"/>
          <w:lang w:eastAsia="hu-HU"/>
        </w:rPr>
        <w:t xml:space="preserve">Alulírott </w:t>
      </w:r>
      <w:r w:rsidRPr="000B50FB">
        <w:rPr>
          <w:rFonts w:ascii="Garamond" w:eastAsia="Times New Roman" w:hAnsi="Garamond" w:cs="Tahoma"/>
          <w:b/>
          <w:i/>
          <w:sz w:val="24"/>
          <w:szCs w:val="24"/>
          <w:lang w:eastAsia="hu-HU"/>
        </w:rPr>
        <w:t>[név]</w:t>
      </w:r>
      <w:r w:rsidRPr="000B50FB">
        <w:rPr>
          <w:rFonts w:ascii="Garamond" w:eastAsia="Times New Roman" w:hAnsi="Garamond" w:cs="Tahoma"/>
          <w:sz w:val="24"/>
          <w:szCs w:val="24"/>
          <w:lang w:eastAsia="hu-HU"/>
        </w:rPr>
        <w:t xml:space="preserve"> mint </w:t>
      </w:r>
      <w:proofErr w:type="gramStart"/>
      <w:r w:rsidRPr="000B50FB">
        <w:rPr>
          <w:rFonts w:ascii="Garamond" w:eastAsia="Times New Roman" w:hAnsi="Garamond" w:cs="Tahoma"/>
          <w:sz w:val="24"/>
          <w:szCs w:val="24"/>
          <w:lang w:eastAsia="hu-HU"/>
        </w:rPr>
        <w:t>a(</w:t>
      </w:r>
      <w:proofErr w:type="gramEnd"/>
      <w:r w:rsidRPr="000B50FB">
        <w:rPr>
          <w:rFonts w:ascii="Garamond" w:eastAsia="Times New Roman" w:hAnsi="Garamond" w:cs="Tahoma"/>
          <w:sz w:val="24"/>
          <w:szCs w:val="24"/>
          <w:lang w:eastAsia="hu-HU"/>
        </w:rPr>
        <w:t xml:space="preserve">z) </w:t>
      </w:r>
      <w:r w:rsidRPr="000B50FB">
        <w:rPr>
          <w:rFonts w:ascii="Garamond" w:eastAsia="Times New Roman" w:hAnsi="Garamond" w:cs="Tahoma"/>
          <w:b/>
          <w:i/>
          <w:sz w:val="24"/>
          <w:szCs w:val="24"/>
          <w:lang w:eastAsia="hu-HU"/>
        </w:rPr>
        <w:t>[cégnév, székhely]</w:t>
      </w:r>
      <w:r w:rsidRPr="000B50FB">
        <w:rPr>
          <w:rFonts w:ascii="Garamond" w:eastAsia="Times New Roman" w:hAnsi="Garamond" w:cs="Tahoma"/>
          <w:sz w:val="24"/>
          <w:szCs w:val="24"/>
          <w:lang w:eastAsia="hu-HU"/>
        </w:rPr>
        <w:t xml:space="preserve"> ajánlattevő cégjegyzésre/kötelezettségvállalásra jogosult képviselője a Kbt. </w:t>
      </w:r>
      <w:r w:rsidR="00100087" w:rsidRPr="000B50FB">
        <w:rPr>
          <w:rFonts w:ascii="Garamond" w:eastAsia="Times New Roman" w:hAnsi="Garamond" w:cs="Tahoma"/>
          <w:sz w:val="24"/>
          <w:szCs w:val="24"/>
          <w:lang w:eastAsia="hu-HU"/>
        </w:rPr>
        <w:t>6</w:t>
      </w:r>
      <w:r w:rsidRPr="000B50FB">
        <w:rPr>
          <w:rFonts w:ascii="Garamond" w:eastAsia="Times New Roman" w:hAnsi="Garamond" w:cs="Tahoma"/>
          <w:sz w:val="24"/>
          <w:szCs w:val="24"/>
          <w:lang w:eastAsia="hu-HU"/>
        </w:rPr>
        <w:t>5. § (</w:t>
      </w:r>
      <w:r w:rsidR="00100087" w:rsidRPr="000B50FB">
        <w:rPr>
          <w:rFonts w:ascii="Garamond" w:eastAsia="Times New Roman" w:hAnsi="Garamond" w:cs="Tahoma"/>
          <w:sz w:val="24"/>
          <w:szCs w:val="24"/>
          <w:lang w:eastAsia="hu-HU"/>
        </w:rPr>
        <w:t>7</w:t>
      </w:r>
      <w:r w:rsidRPr="000B50FB">
        <w:rPr>
          <w:rFonts w:ascii="Garamond" w:eastAsia="Times New Roman" w:hAnsi="Garamond" w:cs="Tahoma"/>
          <w:sz w:val="24"/>
          <w:szCs w:val="24"/>
          <w:lang w:eastAsia="hu-HU"/>
        </w:rPr>
        <w:t>) bekezdésében foglaltaknak megfelelően ezennel felelősségem tudatában</w:t>
      </w:r>
    </w:p>
    <w:p w14:paraId="6DBDC6EE"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sz w:val="24"/>
          <w:szCs w:val="24"/>
          <w:lang w:eastAsia="hu-HU"/>
        </w:rPr>
      </w:pPr>
    </w:p>
    <w:p w14:paraId="24858555" w14:textId="77777777" w:rsidR="00676AD2" w:rsidRPr="000B50FB" w:rsidRDefault="00676AD2" w:rsidP="00676AD2">
      <w:pPr>
        <w:widowControl w:val="0"/>
        <w:autoSpaceDE w:val="0"/>
        <w:autoSpaceDN w:val="0"/>
        <w:spacing w:after="0" w:line="240" w:lineRule="auto"/>
        <w:jc w:val="center"/>
        <w:rPr>
          <w:rFonts w:ascii="Garamond" w:eastAsia="Times New Roman" w:hAnsi="Garamond" w:cs="Tahoma"/>
          <w:b/>
          <w:sz w:val="24"/>
          <w:szCs w:val="24"/>
          <w:lang w:eastAsia="hu-HU"/>
        </w:rPr>
      </w:pPr>
      <w:r w:rsidRPr="000B50FB">
        <w:rPr>
          <w:rFonts w:ascii="Garamond" w:eastAsia="Times New Roman" w:hAnsi="Garamond" w:cs="Tahoma"/>
          <w:b/>
          <w:sz w:val="24"/>
          <w:szCs w:val="24"/>
          <w:lang w:eastAsia="hu-HU"/>
        </w:rPr>
        <w:t>n y i l a t k o z o m</w:t>
      </w:r>
    </w:p>
    <w:p w14:paraId="3158E4DF" w14:textId="77777777" w:rsidR="00676AD2" w:rsidRPr="000B50FB" w:rsidRDefault="00676AD2" w:rsidP="00676AD2">
      <w:pPr>
        <w:widowControl w:val="0"/>
        <w:autoSpaceDE w:val="0"/>
        <w:autoSpaceDN w:val="0"/>
        <w:spacing w:after="0" w:line="240" w:lineRule="auto"/>
        <w:rPr>
          <w:rFonts w:ascii="Garamond" w:eastAsia="Times New Roman" w:hAnsi="Garamond" w:cs="Tahoma"/>
          <w:b/>
          <w:sz w:val="24"/>
          <w:szCs w:val="24"/>
          <w:lang w:eastAsia="hu-HU"/>
        </w:rPr>
      </w:pPr>
    </w:p>
    <w:p w14:paraId="3A51146E" w14:textId="77777777" w:rsidR="00676AD2" w:rsidRPr="000B50FB" w:rsidRDefault="00676AD2" w:rsidP="00676AD2">
      <w:pPr>
        <w:widowControl w:val="0"/>
        <w:autoSpaceDE w:val="0"/>
        <w:autoSpaceDN w:val="0"/>
        <w:spacing w:after="0" w:line="240" w:lineRule="auto"/>
        <w:jc w:val="both"/>
        <w:rPr>
          <w:rFonts w:ascii="Garamond" w:eastAsia="Times New Roman" w:hAnsi="Garamond" w:cs="Arial"/>
          <w:sz w:val="24"/>
          <w:szCs w:val="24"/>
          <w:lang w:eastAsia="hu-HU"/>
        </w:rPr>
      </w:pPr>
      <w:proofErr w:type="gramStart"/>
      <w:r w:rsidRPr="000B50FB">
        <w:rPr>
          <w:rFonts w:ascii="Garamond" w:eastAsia="Times New Roman" w:hAnsi="Garamond" w:cs="Arial"/>
          <w:sz w:val="24"/>
          <w:szCs w:val="24"/>
          <w:lang w:eastAsia="hu-HU"/>
        </w:rPr>
        <w:t>a</w:t>
      </w:r>
      <w:proofErr w:type="gramEnd"/>
      <w:r w:rsidR="00160F9E" w:rsidRPr="000B50FB">
        <w:rPr>
          <w:rFonts w:ascii="Garamond" w:eastAsia="Times New Roman" w:hAnsi="Garamond" w:cs="Arial"/>
          <w:sz w:val="24"/>
          <w:szCs w:val="24"/>
          <w:lang w:eastAsia="hu-HU"/>
        </w:rPr>
        <w:t>(</w:t>
      </w:r>
      <w:r w:rsidRPr="000B50FB">
        <w:rPr>
          <w:rFonts w:ascii="Garamond" w:eastAsia="Times New Roman" w:hAnsi="Garamond" w:cs="Arial"/>
          <w:sz w:val="24"/>
          <w:szCs w:val="24"/>
          <w:lang w:eastAsia="hu-HU"/>
        </w:rPr>
        <w:t>z</w:t>
      </w:r>
      <w:r w:rsidR="00160F9E" w:rsidRPr="000B50FB">
        <w:rPr>
          <w:rFonts w:ascii="Garamond" w:eastAsia="Times New Roman" w:hAnsi="Garamond" w:cs="Arial"/>
          <w:sz w:val="24"/>
          <w:szCs w:val="24"/>
          <w:lang w:eastAsia="hu-HU"/>
        </w:rPr>
        <w:t>)</w:t>
      </w:r>
      <w:r w:rsidRPr="000B50FB">
        <w:rPr>
          <w:rFonts w:ascii="Garamond" w:eastAsia="Times New Roman" w:hAnsi="Garamond" w:cs="Arial"/>
          <w:sz w:val="24"/>
          <w:szCs w:val="24"/>
          <w:lang w:eastAsia="hu-HU"/>
        </w:rPr>
        <w:t xml:space="preserve"> </w:t>
      </w:r>
      <w:r w:rsidRPr="000B50FB">
        <w:rPr>
          <w:rFonts w:ascii="Garamond" w:eastAsia="Times New Roman" w:hAnsi="Garamond" w:cs="Arial"/>
          <w:b/>
          <w:sz w:val="24"/>
          <w:szCs w:val="24"/>
          <w:lang w:eastAsia="hu-HU"/>
        </w:rPr>
        <w:t>„</w:t>
      </w:r>
      <w:r w:rsidR="00040C21" w:rsidRPr="000B50FB">
        <w:rPr>
          <w:rFonts w:ascii="Garamond" w:eastAsia="Times New Roman" w:hAnsi="Garamond" w:cs="Arial"/>
          <w:b/>
          <w:bCs/>
          <w:sz w:val="24"/>
          <w:szCs w:val="24"/>
          <w:lang w:eastAsia="hu-HU"/>
        </w:rPr>
        <w:t>Vállalkozási szerződés az 1527/2016. (IX. 29.) Korm. határozat szerinti infrastruktúra-fejlesztés tervezési és kivitelezési munkáira - Testnevelési Egyetem Továbbképző központ, Velence.</w:t>
      </w:r>
      <w:r w:rsidRPr="000B50FB">
        <w:rPr>
          <w:rFonts w:ascii="Garamond" w:eastAsia="Times New Roman" w:hAnsi="Garamond" w:cs="Arial"/>
          <w:b/>
          <w:sz w:val="24"/>
          <w:szCs w:val="24"/>
          <w:lang w:eastAsia="hu-HU"/>
        </w:rPr>
        <w:t>”</w:t>
      </w:r>
      <w:r w:rsidRPr="000B50FB">
        <w:rPr>
          <w:rFonts w:ascii="Garamond" w:eastAsia="Times New Roman" w:hAnsi="Garamond" w:cs="Arial"/>
          <w:sz w:val="24"/>
          <w:szCs w:val="24"/>
          <w:lang w:eastAsia="hu-HU"/>
        </w:rPr>
        <w:t xml:space="preserve"> tárgyú közbeszerzési eljárásban, hogy </w:t>
      </w:r>
    </w:p>
    <w:p w14:paraId="53899C7F"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sz w:val="24"/>
          <w:szCs w:val="24"/>
          <w:lang w:eastAsia="hu-HU"/>
        </w:rPr>
      </w:pPr>
    </w:p>
    <w:p w14:paraId="61459A7D" w14:textId="77777777" w:rsidR="00676AD2" w:rsidRPr="000B50FB" w:rsidRDefault="00676AD2" w:rsidP="00A537F8">
      <w:pPr>
        <w:widowControl w:val="0"/>
        <w:autoSpaceDE w:val="0"/>
        <w:autoSpaceDN w:val="0"/>
        <w:spacing w:after="120" w:line="240" w:lineRule="auto"/>
        <w:jc w:val="both"/>
        <w:rPr>
          <w:rFonts w:ascii="Garamond" w:eastAsia="Times New Roman" w:hAnsi="Garamond" w:cs="Arial"/>
          <w:sz w:val="24"/>
          <w:szCs w:val="24"/>
          <w:lang w:eastAsia="hu-HU"/>
        </w:rPr>
      </w:pPr>
      <w:proofErr w:type="gramStart"/>
      <w:r w:rsidRPr="000B50FB">
        <w:rPr>
          <w:rFonts w:ascii="Garamond" w:eastAsia="Times New Roman" w:hAnsi="Garamond" w:cs="Arial"/>
          <w:sz w:val="24"/>
          <w:szCs w:val="24"/>
          <w:lang w:eastAsia="hu-HU"/>
        </w:rPr>
        <w:t>alkalmasságunk</w:t>
      </w:r>
      <w:proofErr w:type="gramEnd"/>
      <w:r w:rsidRPr="000B50FB">
        <w:rPr>
          <w:rFonts w:ascii="Garamond" w:eastAsia="Times New Roman" w:hAnsi="Garamond" w:cs="Arial"/>
          <w:sz w:val="24"/>
          <w:szCs w:val="24"/>
          <w:lang w:eastAsia="hu-HU"/>
        </w:rPr>
        <w:t xml:space="preserve"> igazolásához és a szerződés teljesítéséhez az alábbi kapacitást nyújtó szervezete(</w:t>
      </w:r>
      <w:proofErr w:type="spellStart"/>
      <w:r w:rsidRPr="000B50FB">
        <w:rPr>
          <w:rFonts w:ascii="Garamond" w:eastAsia="Times New Roman" w:hAnsi="Garamond" w:cs="Arial"/>
          <w:sz w:val="24"/>
          <w:szCs w:val="24"/>
          <w:lang w:eastAsia="hu-HU"/>
        </w:rPr>
        <w:t>ke</w:t>
      </w:r>
      <w:proofErr w:type="spellEnd"/>
      <w:r w:rsidRPr="000B50FB">
        <w:rPr>
          <w:rFonts w:ascii="Garamond" w:eastAsia="Times New Roman" w:hAnsi="Garamond" w:cs="Arial"/>
          <w:sz w:val="24"/>
          <w:szCs w:val="24"/>
          <w:lang w:eastAsia="hu-HU"/>
        </w:rPr>
        <w:t>)t kívánjuk igénybe venni:</w:t>
      </w: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7"/>
        <w:gridCol w:w="4819"/>
      </w:tblGrid>
      <w:tr w:rsidR="00676AD2" w:rsidRPr="000B50FB" w14:paraId="774AA358" w14:textId="77777777" w:rsidTr="00676AD2">
        <w:tc>
          <w:tcPr>
            <w:tcW w:w="3827"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6448BE5"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
                <w:bCs/>
                <w:sz w:val="24"/>
                <w:szCs w:val="24"/>
                <w:lang w:eastAsia="hu-HU"/>
              </w:rPr>
            </w:pPr>
            <w:r w:rsidRPr="000B50FB">
              <w:rPr>
                <w:rFonts w:ascii="Garamond" w:eastAsia="Times New Roman" w:hAnsi="Garamond" w:cs="Arial"/>
                <w:b/>
                <w:bCs/>
                <w:sz w:val="24"/>
                <w:szCs w:val="24"/>
                <w:lang w:eastAsia="hu-HU"/>
              </w:rPr>
              <w:t>Kapacitást rendelkezésre bocsátó szervezet</w:t>
            </w:r>
          </w:p>
        </w:tc>
        <w:tc>
          <w:tcPr>
            <w:tcW w:w="4819" w:type="dxa"/>
            <w:tcBorders>
              <w:top w:val="single" w:sz="4" w:space="0" w:color="auto"/>
              <w:left w:val="single" w:sz="4" w:space="0" w:color="auto"/>
              <w:bottom w:val="single" w:sz="4" w:space="0" w:color="auto"/>
              <w:right w:val="single" w:sz="4" w:space="0" w:color="auto"/>
            </w:tcBorders>
            <w:shd w:val="clear" w:color="auto" w:fill="92D050"/>
            <w:hideMark/>
          </w:tcPr>
          <w:p w14:paraId="4EB7ABE7" w14:textId="77777777" w:rsidR="00676AD2" w:rsidRPr="000B50FB" w:rsidRDefault="00676AD2" w:rsidP="004E05DE">
            <w:pPr>
              <w:widowControl w:val="0"/>
              <w:autoSpaceDE w:val="0"/>
              <w:autoSpaceDN w:val="0"/>
              <w:spacing w:after="0" w:line="240" w:lineRule="auto"/>
              <w:jc w:val="both"/>
              <w:rPr>
                <w:rFonts w:ascii="Garamond" w:eastAsia="Times New Roman" w:hAnsi="Garamond" w:cs="Arial"/>
                <w:b/>
                <w:bCs/>
                <w:sz w:val="24"/>
                <w:szCs w:val="24"/>
                <w:lang w:eastAsia="hu-HU"/>
              </w:rPr>
            </w:pPr>
            <w:r w:rsidRPr="000B50FB">
              <w:rPr>
                <w:rFonts w:ascii="Garamond" w:eastAsia="Times New Roman" w:hAnsi="Garamond" w:cs="Arial"/>
                <w:b/>
                <w:bCs/>
                <w:sz w:val="24"/>
                <w:szCs w:val="24"/>
                <w:lang w:eastAsia="hu-HU"/>
              </w:rPr>
              <w:t xml:space="preserve">Az alkalmassági </w:t>
            </w:r>
            <w:r w:rsidR="004C3CA2" w:rsidRPr="000B50FB">
              <w:rPr>
                <w:rFonts w:ascii="Garamond" w:eastAsia="Times New Roman" w:hAnsi="Garamond" w:cs="Arial"/>
                <w:b/>
                <w:bCs/>
                <w:sz w:val="24"/>
                <w:szCs w:val="24"/>
                <w:lang w:eastAsia="hu-HU"/>
              </w:rPr>
              <w:t>követel</w:t>
            </w:r>
            <w:r w:rsidR="004E05DE" w:rsidRPr="000B50FB">
              <w:rPr>
                <w:rFonts w:ascii="Garamond" w:eastAsia="Times New Roman" w:hAnsi="Garamond" w:cs="Arial"/>
                <w:b/>
                <w:bCs/>
                <w:sz w:val="24"/>
                <w:szCs w:val="24"/>
                <w:lang w:eastAsia="hu-HU"/>
              </w:rPr>
              <w:t>mény</w:t>
            </w:r>
            <w:r w:rsidRPr="000B50FB">
              <w:rPr>
                <w:rFonts w:ascii="Garamond" w:eastAsia="Times New Roman" w:hAnsi="Garamond" w:cs="Arial"/>
                <w:b/>
                <w:bCs/>
                <w:sz w:val="24"/>
                <w:szCs w:val="24"/>
                <w:lang w:eastAsia="hu-HU"/>
              </w:rPr>
              <w:t>, amelynek igazolásához a kapacitást nyújtó szervezet erőforrására támaszkodik (a felhívás vonatkozó pontjának megjelölése)</w:t>
            </w:r>
          </w:p>
        </w:tc>
      </w:tr>
      <w:tr w:rsidR="00676AD2" w:rsidRPr="000B50FB" w14:paraId="746A1F31" w14:textId="77777777" w:rsidTr="00676AD2">
        <w:tc>
          <w:tcPr>
            <w:tcW w:w="3827" w:type="dxa"/>
            <w:tcBorders>
              <w:top w:val="single" w:sz="4" w:space="0" w:color="auto"/>
              <w:left w:val="single" w:sz="4" w:space="0" w:color="auto"/>
              <w:bottom w:val="single" w:sz="4" w:space="0" w:color="auto"/>
              <w:right w:val="single" w:sz="4" w:space="0" w:color="auto"/>
            </w:tcBorders>
            <w:vAlign w:val="center"/>
          </w:tcPr>
          <w:p w14:paraId="05694C6D"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Cs/>
                <w:sz w:val="24"/>
                <w:szCs w:val="24"/>
                <w:lang w:eastAsia="hu-HU"/>
              </w:rPr>
            </w:pPr>
          </w:p>
        </w:tc>
        <w:tc>
          <w:tcPr>
            <w:tcW w:w="4819" w:type="dxa"/>
            <w:tcBorders>
              <w:top w:val="single" w:sz="4" w:space="0" w:color="auto"/>
              <w:left w:val="single" w:sz="4" w:space="0" w:color="auto"/>
              <w:bottom w:val="single" w:sz="4" w:space="0" w:color="auto"/>
              <w:right w:val="single" w:sz="4" w:space="0" w:color="auto"/>
            </w:tcBorders>
            <w:vAlign w:val="center"/>
          </w:tcPr>
          <w:p w14:paraId="33A5A2FA"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Cs/>
                <w:sz w:val="24"/>
                <w:szCs w:val="24"/>
                <w:lang w:eastAsia="hu-HU"/>
              </w:rPr>
            </w:pPr>
          </w:p>
        </w:tc>
      </w:tr>
      <w:tr w:rsidR="00676AD2" w:rsidRPr="000B50FB" w14:paraId="2A4609C0" w14:textId="77777777" w:rsidTr="00676AD2">
        <w:tc>
          <w:tcPr>
            <w:tcW w:w="3827" w:type="dxa"/>
            <w:tcBorders>
              <w:top w:val="single" w:sz="4" w:space="0" w:color="auto"/>
              <w:left w:val="single" w:sz="4" w:space="0" w:color="auto"/>
              <w:bottom w:val="single" w:sz="4" w:space="0" w:color="auto"/>
              <w:right w:val="single" w:sz="4" w:space="0" w:color="auto"/>
            </w:tcBorders>
            <w:vAlign w:val="center"/>
          </w:tcPr>
          <w:p w14:paraId="263B9ADB"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Cs/>
                <w:sz w:val="24"/>
                <w:szCs w:val="24"/>
                <w:lang w:eastAsia="hu-HU"/>
              </w:rPr>
            </w:pPr>
          </w:p>
        </w:tc>
        <w:tc>
          <w:tcPr>
            <w:tcW w:w="4819" w:type="dxa"/>
            <w:tcBorders>
              <w:top w:val="single" w:sz="4" w:space="0" w:color="auto"/>
              <w:left w:val="single" w:sz="4" w:space="0" w:color="auto"/>
              <w:bottom w:val="single" w:sz="4" w:space="0" w:color="auto"/>
              <w:right w:val="single" w:sz="4" w:space="0" w:color="auto"/>
            </w:tcBorders>
            <w:vAlign w:val="center"/>
          </w:tcPr>
          <w:p w14:paraId="57B0875E"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Cs/>
                <w:sz w:val="24"/>
                <w:szCs w:val="24"/>
                <w:lang w:eastAsia="hu-HU"/>
              </w:rPr>
            </w:pPr>
          </w:p>
        </w:tc>
      </w:tr>
      <w:tr w:rsidR="00676AD2" w:rsidRPr="000B50FB" w14:paraId="19E1827D" w14:textId="77777777" w:rsidTr="00676AD2">
        <w:tc>
          <w:tcPr>
            <w:tcW w:w="3827" w:type="dxa"/>
            <w:tcBorders>
              <w:top w:val="single" w:sz="4" w:space="0" w:color="auto"/>
              <w:left w:val="single" w:sz="4" w:space="0" w:color="auto"/>
              <w:bottom w:val="single" w:sz="4" w:space="0" w:color="auto"/>
              <w:right w:val="single" w:sz="4" w:space="0" w:color="auto"/>
            </w:tcBorders>
            <w:vAlign w:val="center"/>
          </w:tcPr>
          <w:p w14:paraId="5BF0D41A"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Cs/>
                <w:sz w:val="24"/>
                <w:szCs w:val="24"/>
                <w:lang w:eastAsia="hu-HU"/>
              </w:rPr>
            </w:pPr>
          </w:p>
        </w:tc>
        <w:tc>
          <w:tcPr>
            <w:tcW w:w="4819" w:type="dxa"/>
            <w:tcBorders>
              <w:top w:val="single" w:sz="4" w:space="0" w:color="auto"/>
              <w:left w:val="single" w:sz="4" w:space="0" w:color="auto"/>
              <w:bottom w:val="single" w:sz="4" w:space="0" w:color="auto"/>
              <w:right w:val="single" w:sz="4" w:space="0" w:color="auto"/>
            </w:tcBorders>
            <w:vAlign w:val="center"/>
          </w:tcPr>
          <w:p w14:paraId="4105E2FB"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Cs/>
                <w:sz w:val="24"/>
                <w:szCs w:val="24"/>
                <w:lang w:eastAsia="hu-HU"/>
              </w:rPr>
            </w:pPr>
          </w:p>
        </w:tc>
      </w:tr>
      <w:tr w:rsidR="00676AD2" w:rsidRPr="000B50FB" w14:paraId="60FEF974" w14:textId="77777777" w:rsidTr="00676AD2">
        <w:tc>
          <w:tcPr>
            <w:tcW w:w="3827" w:type="dxa"/>
            <w:tcBorders>
              <w:top w:val="single" w:sz="4" w:space="0" w:color="auto"/>
              <w:left w:val="single" w:sz="4" w:space="0" w:color="auto"/>
              <w:bottom w:val="single" w:sz="4" w:space="0" w:color="auto"/>
              <w:right w:val="single" w:sz="4" w:space="0" w:color="auto"/>
            </w:tcBorders>
            <w:vAlign w:val="center"/>
          </w:tcPr>
          <w:p w14:paraId="7B57BDF0"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Cs/>
                <w:sz w:val="24"/>
                <w:szCs w:val="24"/>
                <w:lang w:eastAsia="hu-HU"/>
              </w:rPr>
            </w:pPr>
          </w:p>
        </w:tc>
        <w:tc>
          <w:tcPr>
            <w:tcW w:w="4819" w:type="dxa"/>
            <w:tcBorders>
              <w:top w:val="single" w:sz="4" w:space="0" w:color="auto"/>
              <w:left w:val="single" w:sz="4" w:space="0" w:color="auto"/>
              <w:bottom w:val="single" w:sz="4" w:space="0" w:color="auto"/>
              <w:right w:val="single" w:sz="4" w:space="0" w:color="auto"/>
            </w:tcBorders>
            <w:vAlign w:val="center"/>
          </w:tcPr>
          <w:p w14:paraId="701E99CB"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Cs/>
                <w:sz w:val="24"/>
                <w:szCs w:val="24"/>
                <w:lang w:eastAsia="hu-HU"/>
              </w:rPr>
            </w:pPr>
          </w:p>
        </w:tc>
      </w:tr>
      <w:tr w:rsidR="00676AD2" w:rsidRPr="000B50FB" w14:paraId="44A62DF6" w14:textId="77777777" w:rsidTr="00676AD2">
        <w:tc>
          <w:tcPr>
            <w:tcW w:w="3827" w:type="dxa"/>
            <w:tcBorders>
              <w:top w:val="single" w:sz="4" w:space="0" w:color="auto"/>
              <w:left w:val="single" w:sz="4" w:space="0" w:color="auto"/>
              <w:bottom w:val="single" w:sz="4" w:space="0" w:color="auto"/>
              <w:right w:val="single" w:sz="4" w:space="0" w:color="auto"/>
            </w:tcBorders>
            <w:vAlign w:val="center"/>
          </w:tcPr>
          <w:p w14:paraId="30B4C8F5"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Cs/>
                <w:sz w:val="24"/>
                <w:szCs w:val="24"/>
                <w:lang w:eastAsia="hu-HU"/>
              </w:rPr>
            </w:pPr>
          </w:p>
        </w:tc>
        <w:tc>
          <w:tcPr>
            <w:tcW w:w="4819" w:type="dxa"/>
            <w:tcBorders>
              <w:top w:val="single" w:sz="4" w:space="0" w:color="auto"/>
              <w:left w:val="single" w:sz="4" w:space="0" w:color="auto"/>
              <w:bottom w:val="single" w:sz="4" w:space="0" w:color="auto"/>
              <w:right w:val="single" w:sz="4" w:space="0" w:color="auto"/>
            </w:tcBorders>
            <w:vAlign w:val="center"/>
          </w:tcPr>
          <w:p w14:paraId="228E3579"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Cs/>
                <w:sz w:val="24"/>
                <w:szCs w:val="24"/>
                <w:lang w:eastAsia="hu-HU"/>
              </w:rPr>
            </w:pPr>
          </w:p>
        </w:tc>
      </w:tr>
    </w:tbl>
    <w:p w14:paraId="363E0963" w14:textId="77777777" w:rsidR="00676AD2" w:rsidRPr="000B50FB" w:rsidRDefault="00676AD2" w:rsidP="00676AD2">
      <w:pPr>
        <w:widowControl w:val="0"/>
        <w:autoSpaceDE w:val="0"/>
        <w:autoSpaceDN w:val="0"/>
        <w:spacing w:after="0" w:line="240" w:lineRule="auto"/>
        <w:rPr>
          <w:rFonts w:ascii="Garamond" w:eastAsia="Times New Roman" w:hAnsi="Garamond" w:cs="Arial"/>
          <w:sz w:val="24"/>
          <w:szCs w:val="24"/>
          <w:lang w:eastAsia="hu-HU"/>
        </w:rPr>
      </w:pPr>
    </w:p>
    <w:p w14:paraId="04FAFEB3" w14:textId="77777777" w:rsidR="00676AD2" w:rsidRPr="000B50FB" w:rsidRDefault="00676AD2" w:rsidP="00676AD2">
      <w:pPr>
        <w:widowControl w:val="0"/>
        <w:autoSpaceDE w:val="0"/>
        <w:autoSpaceDN w:val="0"/>
        <w:spacing w:after="0" w:line="240" w:lineRule="auto"/>
        <w:rPr>
          <w:rFonts w:ascii="Garamond" w:eastAsia="Times New Roman" w:hAnsi="Garamond" w:cs="Tahoma"/>
          <w:sz w:val="24"/>
          <w:szCs w:val="24"/>
          <w:lang w:eastAsia="hu-HU"/>
        </w:rPr>
      </w:pPr>
      <w:r w:rsidRPr="000B50FB">
        <w:rPr>
          <w:rFonts w:ascii="Garamond" w:eastAsia="Times New Roman" w:hAnsi="Garamond" w:cs="Tahoma"/>
          <w:sz w:val="24"/>
          <w:szCs w:val="24"/>
          <w:lang w:eastAsia="hu-HU"/>
        </w:rPr>
        <w:t>Kelt:</w:t>
      </w:r>
    </w:p>
    <w:p w14:paraId="2C09C370" w14:textId="77777777" w:rsidR="00676AD2" w:rsidRPr="000B50FB" w:rsidRDefault="00676AD2" w:rsidP="00676AD2">
      <w:pPr>
        <w:widowControl w:val="0"/>
        <w:autoSpaceDE w:val="0"/>
        <w:autoSpaceDN w:val="0"/>
        <w:spacing w:after="0" w:line="240" w:lineRule="auto"/>
        <w:rPr>
          <w:rFonts w:ascii="Garamond" w:eastAsia="Times New Roman" w:hAnsi="Garamond" w:cs="Tahoma"/>
          <w:sz w:val="24"/>
          <w:szCs w:val="24"/>
          <w:lang w:eastAsia="hu-HU"/>
        </w:rPr>
      </w:pPr>
    </w:p>
    <w:p w14:paraId="0D9B7230" w14:textId="77777777" w:rsidR="00676AD2" w:rsidRPr="000B50FB" w:rsidRDefault="00676AD2" w:rsidP="00676AD2">
      <w:pPr>
        <w:widowControl w:val="0"/>
        <w:autoSpaceDE w:val="0"/>
        <w:autoSpaceDN w:val="0"/>
        <w:spacing w:after="0" w:line="240" w:lineRule="auto"/>
        <w:rPr>
          <w:rFonts w:ascii="Garamond" w:eastAsia="Times New Roman" w:hAnsi="Garamond" w:cs="Tahoma"/>
          <w:sz w:val="24"/>
          <w:szCs w:val="24"/>
          <w:lang w:eastAsia="hu-HU"/>
        </w:rPr>
      </w:pPr>
    </w:p>
    <w:p w14:paraId="1F784E64" w14:textId="77777777" w:rsidR="00676AD2" w:rsidRPr="000B50FB" w:rsidRDefault="00676AD2" w:rsidP="00676AD2">
      <w:pPr>
        <w:widowControl w:val="0"/>
        <w:autoSpaceDE w:val="0"/>
        <w:autoSpaceDN w:val="0"/>
        <w:spacing w:after="0" w:line="240" w:lineRule="auto"/>
        <w:rPr>
          <w:rFonts w:ascii="Garamond" w:eastAsia="Times New Roman" w:hAnsi="Garamond" w:cs="Tahoma"/>
          <w:sz w:val="24"/>
          <w:szCs w:val="24"/>
          <w:lang w:eastAsia="hu-HU"/>
        </w:rPr>
      </w:pPr>
    </w:p>
    <w:p w14:paraId="65641995" w14:textId="77777777" w:rsidR="00676AD2" w:rsidRPr="000B50FB" w:rsidRDefault="00676AD2" w:rsidP="00676AD2">
      <w:pPr>
        <w:widowControl w:val="0"/>
        <w:tabs>
          <w:tab w:val="center" w:pos="7371"/>
        </w:tabs>
        <w:autoSpaceDE w:val="0"/>
        <w:autoSpaceDN w:val="0"/>
        <w:spacing w:after="0" w:line="240" w:lineRule="auto"/>
        <w:rPr>
          <w:rFonts w:ascii="Garamond" w:eastAsia="Times New Roman" w:hAnsi="Garamond" w:cs="Tahoma"/>
          <w:sz w:val="24"/>
          <w:szCs w:val="24"/>
          <w:lang w:eastAsia="hu-HU"/>
        </w:rPr>
      </w:pPr>
      <w:r w:rsidRPr="000B50FB">
        <w:rPr>
          <w:rFonts w:ascii="Garamond" w:eastAsia="Times New Roman" w:hAnsi="Garamond" w:cs="Tahoma"/>
          <w:sz w:val="24"/>
          <w:szCs w:val="24"/>
          <w:lang w:eastAsia="hu-HU"/>
        </w:rPr>
        <w:tab/>
        <w:t>……………………………….</w:t>
      </w:r>
    </w:p>
    <w:p w14:paraId="4C365F5E" w14:textId="77777777" w:rsidR="00676AD2" w:rsidRPr="000B50FB" w:rsidRDefault="00676AD2" w:rsidP="00676AD2">
      <w:pPr>
        <w:widowControl w:val="0"/>
        <w:tabs>
          <w:tab w:val="center" w:pos="7371"/>
        </w:tabs>
        <w:autoSpaceDE w:val="0"/>
        <w:autoSpaceDN w:val="0"/>
        <w:spacing w:after="0" w:line="240" w:lineRule="auto"/>
        <w:rPr>
          <w:rFonts w:ascii="Garamond" w:eastAsia="Times New Roman" w:hAnsi="Garamond" w:cs="Tahoma"/>
          <w:bCs/>
          <w:sz w:val="24"/>
          <w:szCs w:val="24"/>
          <w:lang w:eastAsia="hu-HU"/>
        </w:rPr>
      </w:pPr>
      <w:r w:rsidRPr="000B50FB">
        <w:rPr>
          <w:rFonts w:ascii="Garamond" w:eastAsia="Times New Roman" w:hAnsi="Garamond" w:cs="Tahoma"/>
          <w:b/>
          <w:bCs/>
          <w:sz w:val="24"/>
          <w:szCs w:val="24"/>
          <w:lang w:eastAsia="hu-HU"/>
        </w:rPr>
        <w:tab/>
      </w:r>
      <w:proofErr w:type="gramStart"/>
      <w:r w:rsidRPr="000B50FB">
        <w:rPr>
          <w:rFonts w:ascii="Garamond" w:eastAsia="Times New Roman" w:hAnsi="Garamond" w:cs="Tahoma"/>
          <w:bCs/>
          <w:sz w:val="24"/>
          <w:szCs w:val="24"/>
          <w:lang w:eastAsia="hu-HU"/>
        </w:rPr>
        <w:t>cégszerű</w:t>
      </w:r>
      <w:proofErr w:type="gramEnd"/>
      <w:r w:rsidRPr="000B50FB">
        <w:rPr>
          <w:rFonts w:ascii="Garamond" w:eastAsia="Times New Roman" w:hAnsi="Garamond" w:cs="Tahoma"/>
          <w:bCs/>
          <w:sz w:val="24"/>
          <w:szCs w:val="24"/>
          <w:lang w:eastAsia="hu-HU"/>
        </w:rPr>
        <w:t xml:space="preserve"> aláírás</w:t>
      </w:r>
    </w:p>
    <w:p w14:paraId="5CF564C0" w14:textId="77777777" w:rsidR="00676AD2" w:rsidRPr="000B50FB" w:rsidRDefault="00676AD2" w:rsidP="00676AD2">
      <w:pPr>
        <w:widowControl w:val="0"/>
        <w:tabs>
          <w:tab w:val="center" w:pos="7371"/>
        </w:tabs>
        <w:autoSpaceDE w:val="0"/>
        <w:autoSpaceDN w:val="0"/>
        <w:spacing w:after="0" w:line="240" w:lineRule="auto"/>
        <w:jc w:val="both"/>
        <w:rPr>
          <w:rFonts w:ascii="Garamond" w:eastAsia="Times New Roman" w:hAnsi="Garamond" w:cs="Tahoma"/>
          <w:bCs/>
          <w:sz w:val="20"/>
          <w:szCs w:val="20"/>
          <w:lang w:eastAsia="hu-HU"/>
        </w:rPr>
      </w:pPr>
    </w:p>
    <w:p w14:paraId="4D26FE27" w14:textId="77777777" w:rsidR="00911058" w:rsidRPr="000B50FB" w:rsidRDefault="00911058" w:rsidP="00676AD2">
      <w:pPr>
        <w:widowControl w:val="0"/>
        <w:tabs>
          <w:tab w:val="center" w:pos="7371"/>
        </w:tabs>
        <w:autoSpaceDE w:val="0"/>
        <w:autoSpaceDN w:val="0"/>
        <w:spacing w:after="0" w:line="240" w:lineRule="auto"/>
        <w:jc w:val="both"/>
        <w:rPr>
          <w:rFonts w:ascii="Garamond" w:eastAsia="Times New Roman" w:hAnsi="Garamond" w:cs="Tahoma"/>
          <w:bCs/>
          <w:sz w:val="20"/>
          <w:szCs w:val="20"/>
          <w:lang w:eastAsia="hu-HU"/>
        </w:rPr>
      </w:pPr>
    </w:p>
    <w:p w14:paraId="6BF1074A" w14:textId="77777777" w:rsidR="00911058" w:rsidRPr="000B50FB" w:rsidRDefault="00911058" w:rsidP="00676AD2">
      <w:pPr>
        <w:widowControl w:val="0"/>
        <w:tabs>
          <w:tab w:val="center" w:pos="7371"/>
        </w:tabs>
        <w:autoSpaceDE w:val="0"/>
        <w:autoSpaceDN w:val="0"/>
        <w:spacing w:after="0" w:line="240" w:lineRule="auto"/>
        <w:jc w:val="both"/>
        <w:rPr>
          <w:rFonts w:ascii="Garamond" w:eastAsia="Times New Roman" w:hAnsi="Garamond" w:cs="Tahoma"/>
          <w:bCs/>
          <w:sz w:val="20"/>
          <w:szCs w:val="20"/>
          <w:lang w:eastAsia="hu-HU"/>
        </w:rPr>
      </w:pPr>
    </w:p>
    <w:p w14:paraId="18B19C05" w14:textId="77777777" w:rsidR="00676AD2" w:rsidRPr="000B50FB" w:rsidRDefault="00100087" w:rsidP="00676AD2">
      <w:pPr>
        <w:widowControl w:val="0"/>
        <w:tabs>
          <w:tab w:val="center" w:pos="7371"/>
        </w:tabs>
        <w:autoSpaceDE w:val="0"/>
        <w:autoSpaceDN w:val="0"/>
        <w:spacing w:after="0" w:line="240" w:lineRule="auto"/>
        <w:jc w:val="both"/>
        <w:rPr>
          <w:rFonts w:ascii="Garamond" w:eastAsia="Times New Roman" w:hAnsi="Garamond" w:cs="Tahoma"/>
          <w:bCs/>
          <w:sz w:val="20"/>
          <w:szCs w:val="20"/>
          <w:lang w:eastAsia="hu-HU"/>
        </w:rPr>
      </w:pPr>
      <w:r w:rsidRPr="000B50FB">
        <w:rPr>
          <w:rFonts w:ascii="Garamond" w:eastAsia="Times New Roman" w:hAnsi="Garamond" w:cs="Tahoma"/>
          <w:bCs/>
          <w:sz w:val="20"/>
          <w:szCs w:val="20"/>
          <w:lang w:eastAsia="hu-HU"/>
        </w:rPr>
        <w:t xml:space="preserve">A Kbt. 65. § (7) bekezdése alapján az ajánlatban – a Kbt. 65. § (8) bekezdésében foglalt eset kivételével – </w:t>
      </w:r>
      <w:r w:rsidRPr="000B50FB">
        <w:rPr>
          <w:rFonts w:ascii="Garamond" w:eastAsia="Times New Roman" w:hAnsi="Garamond" w:cs="Tahoma"/>
          <w:b/>
          <w:bCs/>
          <w:sz w:val="20"/>
          <w:szCs w:val="20"/>
          <w:u w:val="single"/>
          <w:lang w:eastAsia="hu-HU"/>
        </w:rPr>
        <w:t>csatolni kell</w:t>
      </w:r>
      <w:r w:rsidRPr="000B50FB">
        <w:rPr>
          <w:rFonts w:ascii="Garamond" w:eastAsia="Times New Roman" w:hAnsi="Garamond" w:cs="Tahoma"/>
          <w:bCs/>
          <w:sz w:val="20"/>
          <w:szCs w:val="20"/>
          <w:lang w:eastAsia="hu-HU"/>
        </w:rPr>
        <w:t xml:space="preserve">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w:t>
      </w:r>
    </w:p>
    <w:p w14:paraId="70BB2249" w14:textId="77777777" w:rsidR="00676AD2" w:rsidRPr="000B50FB" w:rsidRDefault="00676AD2" w:rsidP="00040C21">
      <w:pPr>
        <w:widowControl w:val="0"/>
        <w:autoSpaceDE w:val="0"/>
        <w:autoSpaceDN w:val="0"/>
        <w:spacing w:after="0" w:line="240" w:lineRule="auto"/>
        <w:rPr>
          <w:rFonts w:ascii="Garamond" w:eastAsia="Times New Roman" w:hAnsi="Garamond" w:cs="Tahoma"/>
          <w:bCs/>
          <w:sz w:val="24"/>
          <w:szCs w:val="24"/>
          <w:lang w:eastAsia="hu-HU"/>
        </w:rPr>
      </w:pPr>
      <w:r w:rsidRPr="000B50FB">
        <w:rPr>
          <w:rFonts w:ascii="Garamond" w:eastAsia="Times New Roman" w:hAnsi="Garamond" w:cs="Arial"/>
          <w:sz w:val="24"/>
          <w:szCs w:val="20"/>
          <w:lang w:eastAsia="hu-HU"/>
        </w:rPr>
        <w:br w:type="page"/>
      </w:r>
    </w:p>
    <w:p w14:paraId="561F4CBE" w14:textId="77777777" w:rsidR="00676AD2" w:rsidRPr="000B50FB" w:rsidRDefault="004F4B28" w:rsidP="00676AD2">
      <w:pPr>
        <w:autoSpaceDN w:val="0"/>
        <w:spacing w:after="0" w:line="240" w:lineRule="auto"/>
        <w:jc w:val="right"/>
        <w:rPr>
          <w:rFonts w:ascii="Garamond" w:eastAsia="Times New Roman" w:hAnsi="Garamond" w:cs="Times New Roman"/>
          <w:b/>
          <w:bCs/>
          <w:caps/>
          <w:sz w:val="20"/>
          <w:szCs w:val="20"/>
          <w:lang w:eastAsia="hu-HU"/>
        </w:rPr>
      </w:pPr>
      <w:r w:rsidRPr="000B50FB">
        <w:rPr>
          <w:rFonts w:ascii="Garamond" w:eastAsia="Times New Roman" w:hAnsi="Garamond" w:cs="Arial"/>
          <w:i/>
          <w:sz w:val="24"/>
          <w:szCs w:val="24"/>
          <w:lang w:eastAsia="hu-HU"/>
        </w:rPr>
        <w:lastRenderedPageBreak/>
        <w:t>1</w:t>
      </w:r>
      <w:r w:rsidR="00DD6AEE" w:rsidRPr="000B50FB">
        <w:rPr>
          <w:rFonts w:ascii="Garamond" w:eastAsia="Times New Roman" w:hAnsi="Garamond" w:cs="Arial"/>
          <w:i/>
          <w:sz w:val="24"/>
          <w:szCs w:val="24"/>
          <w:lang w:eastAsia="hu-HU"/>
        </w:rPr>
        <w:t>7</w:t>
      </w:r>
      <w:r w:rsidR="00676AD2" w:rsidRPr="000B50FB">
        <w:rPr>
          <w:rFonts w:ascii="Garamond" w:eastAsia="Times New Roman" w:hAnsi="Garamond" w:cs="Arial"/>
          <w:i/>
          <w:sz w:val="24"/>
          <w:szCs w:val="24"/>
          <w:lang w:eastAsia="hu-HU"/>
        </w:rPr>
        <w:t>. számú melléklet</w:t>
      </w:r>
      <w:r w:rsidR="00676AD2" w:rsidRPr="000B50FB">
        <w:rPr>
          <w:rFonts w:ascii="Garamond" w:eastAsia="Times New Roman" w:hAnsi="Garamond" w:cs="Times New Roman"/>
          <w:b/>
          <w:bCs/>
          <w:caps/>
          <w:sz w:val="20"/>
          <w:szCs w:val="20"/>
          <w:lang w:eastAsia="hu-HU"/>
        </w:rPr>
        <w:t xml:space="preserve"> </w:t>
      </w:r>
    </w:p>
    <w:p w14:paraId="09D0098A" w14:textId="77777777" w:rsidR="00676AD2" w:rsidRPr="000B50FB" w:rsidRDefault="00676AD2" w:rsidP="00676AD2">
      <w:pPr>
        <w:autoSpaceDN w:val="0"/>
        <w:spacing w:after="0" w:line="240" w:lineRule="auto"/>
        <w:jc w:val="right"/>
        <w:rPr>
          <w:rFonts w:ascii="Garamond" w:eastAsia="Times New Roman" w:hAnsi="Garamond" w:cs="Times New Roman"/>
          <w:b/>
          <w:bCs/>
          <w:caps/>
          <w:sz w:val="20"/>
          <w:szCs w:val="20"/>
          <w:lang w:eastAsia="hu-HU"/>
        </w:rPr>
      </w:pPr>
    </w:p>
    <w:p w14:paraId="0D0AB7EC" w14:textId="77777777" w:rsidR="00676AD2" w:rsidRPr="000B50FB" w:rsidRDefault="00676AD2" w:rsidP="00676AD2">
      <w:pPr>
        <w:autoSpaceDN w:val="0"/>
        <w:spacing w:after="0" w:line="240" w:lineRule="auto"/>
        <w:jc w:val="center"/>
        <w:rPr>
          <w:rFonts w:ascii="Garamond" w:eastAsia="Times New Roman" w:hAnsi="Garamond" w:cs="Times New Roman"/>
          <w:b/>
          <w:bCs/>
          <w:caps/>
          <w:sz w:val="20"/>
          <w:szCs w:val="20"/>
          <w:lang w:eastAsia="hu-HU"/>
        </w:rPr>
      </w:pPr>
      <w:r w:rsidRPr="000B50FB">
        <w:rPr>
          <w:rFonts w:ascii="Garamond" w:eastAsia="Times New Roman" w:hAnsi="Garamond" w:cs="Arial"/>
          <w:b/>
          <w:smallCaps/>
          <w:sz w:val="24"/>
          <w:szCs w:val="24"/>
          <w:lang w:eastAsia="hu-HU"/>
        </w:rPr>
        <w:t>Nyilatkozat</w:t>
      </w:r>
      <w:r w:rsidRPr="000B50FB">
        <w:rPr>
          <w:rFonts w:ascii="Garamond" w:eastAsia="Times New Roman" w:hAnsi="Garamond" w:cs="Times New Roman"/>
          <w:b/>
          <w:bCs/>
          <w:caps/>
          <w:sz w:val="20"/>
          <w:szCs w:val="20"/>
          <w:lang w:eastAsia="hu-HU"/>
        </w:rPr>
        <w:t xml:space="preserve"> </w:t>
      </w:r>
    </w:p>
    <w:p w14:paraId="6F3E8278" w14:textId="77777777" w:rsidR="00676AD2" w:rsidRPr="000B50FB" w:rsidRDefault="00676AD2" w:rsidP="00676AD2">
      <w:pPr>
        <w:autoSpaceDN w:val="0"/>
        <w:spacing w:after="0" w:line="240" w:lineRule="auto"/>
        <w:jc w:val="center"/>
        <w:rPr>
          <w:rFonts w:ascii="Garamond" w:eastAsia="Times New Roman" w:hAnsi="Garamond" w:cs="Times New Roman"/>
          <w:b/>
          <w:bCs/>
          <w:caps/>
          <w:sz w:val="20"/>
          <w:szCs w:val="20"/>
          <w:lang w:eastAsia="hu-HU"/>
        </w:rPr>
      </w:pPr>
    </w:p>
    <w:p w14:paraId="4C20161A" w14:textId="77777777" w:rsidR="00676AD2" w:rsidRPr="000B50FB" w:rsidRDefault="00676AD2" w:rsidP="00676AD2">
      <w:pPr>
        <w:autoSpaceDN w:val="0"/>
        <w:spacing w:after="0" w:line="240" w:lineRule="auto"/>
        <w:jc w:val="center"/>
        <w:rPr>
          <w:rFonts w:ascii="Garamond" w:eastAsia="Times New Roman" w:hAnsi="Garamond" w:cs="Times New Roman"/>
          <w:b/>
          <w:bCs/>
          <w:caps/>
          <w:sz w:val="20"/>
          <w:szCs w:val="20"/>
          <w:lang w:eastAsia="hu-HU"/>
        </w:rPr>
      </w:pPr>
      <w:r w:rsidRPr="000B50FB">
        <w:rPr>
          <w:rFonts w:ascii="Garamond" w:eastAsia="Times New Roman" w:hAnsi="Garamond" w:cs="Times New Roman"/>
          <w:b/>
          <w:bCs/>
          <w:caps/>
          <w:sz w:val="20"/>
          <w:szCs w:val="20"/>
          <w:lang w:eastAsia="hu-HU"/>
        </w:rPr>
        <w:t>változásbejegyzési eljárás vonatkozásában</w:t>
      </w:r>
      <w:r w:rsidRPr="000B50FB">
        <w:rPr>
          <w:rFonts w:ascii="Garamond" w:eastAsia="Times New Roman" w:hAnsi="Garamond" w:cs="Times New Roman"/>
          <w:b/>
          <w:bCs/>
          <w:caps/>
          <w:sz w:val="20"/>
          <w:szCs w:val="20"/>
          <w:vertAlign w:val="superscript"/>
          <w:lang w:eastAsia="hu-HU"/>
        </w:rPr>
        <w:footnoteReference w:id="73"/>
      </w:r>
    </w:p>
    <w:p w14:paraId="05FCBB7D" w14:textId="77777777" w:rsidR="00676AD2" w:rsidRPr="000B50FB" w:rsidRDefault="00676AD2" w:rsidP="00676AD2">
      <w:pPr>
        <w:autoSpaceDN w:val="0"/>
        <w:spacing w:after="0" w:line="240" w:lineRule="auto"/>
        <w:jc w:val="center"/>
        <w:rPr>
          <w:rFonts w:ascii="Garamond" w:eastAsia="Times New Roman" w:hAnsi="Garamond" w:cs="Times New Roman"/>
          <w:b/>
          <w:bCs/>
          <w:caps/>
          <w:sz w:val="20"/>
          <w:szCs w:val="20"/>
          <w:lang w:eastAsia="hu-HU"/>
        </w:rPr>
      </w:pPr>
    </w:p>
    <w:p w14:paraId="4BB16E4B" w14:textId="77777777" w:rsidR="00676AD2" w:rsidRPr="000B50FB" w:rsidRDefault="00676AD2" w:rsidP="00676AD2">
      <w:pPr>
        <w:autoSpaceDN w:val="0"/>
        <w:spacing w:after="0" w:line="240" w:lineRule="auto"/>
        <w:jc w:val="center"/>
        <w:rPr>
          <w:rFonts w:ascii="Garamond" w:eastAsia="Times New Roman" w:hAnsi="Garamond" w:cs="Times New Roman"/>
          <w:b/>
          <w:bCs/>
          <w:caps/>
          <w:sz w:val="20"/>
          <w:szCs w:val="20"/>
          <w:lang w:eastAsia="hu-HU"/>
        </w:rPr>
      </w:pPr>
    </w:p>
    <w:p w14:paraId="70E122D0" w14:textId="77777777" w:rsidR="00676AD2" w:rsidRPr="000B50FB" w:rsidRDefault="00676AD2" w:rsidP="00676AD2">
      <w:pPr>
        <w:autoSpaceDN w:val="0"/>
        <w:spacing w:after="0" w:line="240" w:lineRule="auto"/>
        <w:jc w:val="center"/>
        <w:rPr>
          <w:rFonts w:ascii="Garamond" w:eastAsia="Times New Roman" w:hAnsi="Garamond" w:cs="Arial"/>
          <w:b/>
          <w:sz w:val="24"/>
          <w:szCs w:val="24"/>
          <w:lang w:eastAsia="hu-HU"/>
        </w:rPr>
      </w:pPr>
      <w:r w:rsidRPr="000B50FB">
        <w:rPr>
          <w:rFonts w:ascii="Garamond" w:eastAsia="Times New Roman" w:hAnsi="Garamond" w:cs="Arial"/>
          <w:b/>
          <w:sz w:val="24"/>
          <w:szCs w:val="24"/>
          <w:lang w:eastAsia="hu-HU"/>
        </w:rPr>
        <w:t>„</w:t>
      </w:r>
      <w:r w:rsidR="00040C21" w:rsidRPr="000B50FB">
        <w:rPr>
          <w:rFonts w:ascii="Garamond" w:eastAsia="Times New Roman" w:hAnsi="Garamond" w:cs="Arial"/>
          <w:b/>
          <w:bCs/>
          <w:sz w:val="24"/>
          <w:szCs w:val="24"/>
          <w:lang w:eastAsia="hu-HU"/>
        </w:rPr>
        <w:t>Vállalkozási szerződés az 1527/2016. (IX. 29.) Korm. határozat szerinti infrastruktúra-fejlesztés tervezési és kivitelezési munkáira - Testnevelési Egyetem Továbbképző központ, Velence.</w:t>
      </w:r>
      <w:r w:rsidRPr="000B50FB">
        <w:rPr>
          <w:rFonts w:ascii="Garamond" w:eastAsia="Times New Roman" w:hAnsi="Garamond" w:cs="Arial"/>
          <w:b/>
          <w:sz w:val="24"/>
          <w:szCs w:val="24"/>
          <w:lang w:eastAsia="hu-HU"/>
        </w:rPr>
        <w:t>”</w:t>
      </w:r>
    </w:p>
    <w:p w14:paraId="0801712A" w14:textId="77777777" w:rsidR="00676AD2" w:rsidRPr="000B50FB" w:rsidRDefault="00676AD2" w:rsidP="00676AD2">
      <w:pPr>
        <w:autoSpaceDN w:val="0"/>
        <w:spacing w:after="0" w:line="240" w:lineRule="auto"/>
        <w:jc w:val="center"/>
        <w:rPr>
          <w:rFonts w:ascii="Garamond" w:eastAsia="Times New Roman" w:hAnsi="Garamond" w:cs="Arial"/>
          <w:b/>
          <w:sz w:val="24"/>
          <w:szCs w:val="24"/>
          <w:lang w:eastAsia="hu-HU"/>
        </w:rPr>
      </w:pPr>
    </w:p>
    <w:p w14:paraId="3A5F0571" w14:textId="77777777" w:rsidR="00676AD2" w:rsidRPr="000B50FB" w:rsidRDefault="00676AD2" w:rsidP="00676AD2">
      <w:pPr>
        <w:autoSpaceDN w:val="0"/>
        <w:spacing w:after="0" w:line="240" w:lineRule="auto"/>
        <w:jc w:val="center"/>
        <w:rPr>
          <w:rFonts w:ascii="Garamond" w:eastAsia="Times New Roman" w:hAnsi="Garamond" w:cs="Times New Roman"/>
          <w:b/>
          <w:bCs/>
          <w:caps/>
          <w:sz w:val="20"/>
          <w:szCs w:val="20"/>
          <w:lang w:eastAsia="hu-HU"/>
        </w:rPr>
      </w:pPr>
    </w:p>
    <w:p w14:paraId="6A6087D4"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Cs/>
          <w:color w:val="000000"/>
          <w:sz w:val="24"/>
          <w:szCs w:val="24"/>
          <w:lang w:eastAsia="hu-HU"/>
        </w:rPr>
      </w:pPr>
      <w:proofErr w:type="gramStart"/>
      <w:r w:rsidRPr="000B50FB">
        <w:rPr>
          <w:rFonts w:ascii="Garamond" w:eastAsia="Times New Roman" w:hAnsi="Garamond" w:cs="Arial"/>
          <w:bCs/>
          <w:color w:val="000000"/>
          <w:sz w:val="24"/>
          <w:szCs w:val="24"/>
          <w:lang w:eastAsia="hu-HU"/>
        </w:rPr>
        <w:t>tárgyú</w:t>
      </w:r>
      <w:proofErr w:type="gramEnd"/>
      <w:r w:rsidRPr="000B50FB">
        <w:rPr>
          <w:rFonts w:ascii="Garamond" w:eastAsia="Times New Roman" w:hAnsi="Garamond" w:cs="Arial"/>
          <w:bCs/>
          <w:color w:val="000000"/>
          <w:sz w:val="24"/>
          <w:szCs w:val="24"/>
          <w:lang w:eastAsia="hu-HU"/>
        </w:rPr>
        <w:t xml:space="preserve"> közbeszerzési eljárás vonatkozásában.</w:t>
      </w:r>
    </w:p>
    <w:p w14:paraId="1447D0AC" w14:textId="77777777" w:rsidR="00676AD2" w:rsidRPr="000B50FB" w:rsidRDefault="00676AD2" w:rsidP="00676AD2">
      <w:pPr>
        <w:widowControl w:val="0"/>
        <w:autoSpaceDE w:val="0"/>
        <w:autoSpaceDN w:val="0"/>
        <w:spacing w:after="0" w:line="240" w:lineRule="auto"/>
        <w:jc w:val="center"/>
        <w:rPr>
          <w:rFonts w:ascii="Garamond" w:eastAsia="Times New Roman" w:hAnsi="Garamond" w:cs="Arial"/>
          <w:bCs/>
          <w:color w:val="000000"/>
          <w:sz w:val="24"/>
          <w:szCs w:val="24"/>
          <w:lang w:eastAsia="hu-HU"/>
        </w:rPr>
      </w:pPr>
    </w:p>
    <w:p w14:paraId="221D053E" w14:textId="77777777" w:rsidR="00676AD2" w:rsidRPr="000B50FB" w:rsidRDefault="00676AD2" w:rsidP="00676AD2">
      <w:pPr>
        <w:autoSpaceDN w:val="0"/>
        <w:spacing w:after="0" w:line="240" w:lineRule="auto"/>
        <w:jc w:val="center"/>
        <w:rPr>
          <w:rFonts w:ascii="Garamond" w:eastAsia="Times New Roman" w:hAnsi="Garamond" w:cs="Times New Roman"/>
          <w:b/>
          <w:bCs/>
          <w:caps/>
          <w:sz w:val="20"/>
          <w:szCs w:val="20"/>
          <w:lang w:eastAsia="hu-HU"/>
        </w:rPr>
      </w:pPr>
    </w:p>
    <w:p w14:paraId="4E5EDC30" w14:textId="77777777" w:rsidR="00676AD2" w:rsidRPr="000B50FB" w:rsidRDefault="00676AD2" w:rsidP="00676AD2">
      <w:pPr>
        <w:autoSpaceDN w:val="0"/>
        <w:spacing w:after="0" w:line="240" w:lineRule="auto"/>
        <w:jc w:val="both"/>
        <w:rPr>
          <w:rFonts w:ascii="Garamond" w:eastAsia="Times New Roman" w:hAnsi="Garamond" w:cs="Tahoma"/>
          <w:sz w:val="24"/>
          <w:szCs w:val="24"/>
          <w:lang w:eastAsia="hu-HU"/>
        </w:rPr>
      </w:pPr>
      <w:r w:rsidRPr="000B50FB">
        <w:rPr>
          <w:rFonts w:ascii="Garamond" w:eastAsia="Times New Roman" w:hAnsi="Garamond" w:cs="Tahoma"/>
          <w:sz w:val="24"/>
          <w:szCs w:val="24"/>
          <w:lang w:eastAsia="hu-HU"/>
        </w:rPr>
        <w:t xml:space="preserve">Alulírott </w:t>
      </w:r>
      <w:r w:rsidRPr="000B50FB">
        <w:rPr>
          <w:rFonts w:ascii="Garamond" w:eastAsia="Times New Roman" w:hAnsi="Garamond" w:cs="Tahoma"/>
          <w:b/>
          <w:i/>
          <w:sz w:val="24"/>
          <w:szCs w:val="24"/>
          <w:lang w:eastAsia="hu-HU"/>
        </w:rPr>
        <w:t>[név]</w:t>
      </w:r>
      <w:r w:rsidRPr="000B50FB">
        <w:rPr>
          <w:rFonts w:ascii="Garamond" w:eastAsia="Times New Roman" w:hAnsi="Garamond" w:cs="Tahoma"/>
          <w:sz w:val="24"/>
          <w:szCs w:val="24"/>
          <w:lang w:eastAsia="hu-HU"/>
        </w:rPr>
        <w:t xml:space="preserve"> mint </w:t>
      </w:r>
      <w:proofErr w:type="gramStart"/>
      <w:r w:rsidRPr="000B50FB">
        <w:rPr>
          <w:rFonts w:ascii="Garamond" w:eastAsia="Times New Roman" w:hAnsi="Garamond" w:cs="Tahoma"/>
          <w:sz w:val="24"/>
          <w:szCs w:val="24"/>
          <w:lang w:eastAsia="hu-HU"/>
        </w:rPr>
        <w:t>a(</w:t>
      </w:r>
      <w:proofErr w:type="gramEnd"/>
      <w:r w:rsidRPr="000B50FB">
        <w:rPr>
          <w:rFonts w:ascii="Garamond" w:eastAsia="Times New Roman" w:hAnsi="Garamond" w:cs="Tahoma"/>
          <w:sz w:val="24"/>
          <w:szCs w:val="24"/>
          <w:lang w:eastAsia="hu-HU"/>
        </w:rPr>
        <w:t xml:space="preserve">z) </w:t>
      </w:r>
      <w:r w:rsidRPr="000B50FB">
        <w:rPr>
          <w:rFonts w:ascii="Garamond" w:eastAsia="Times New Roman" w:hAnsi="Garamond" w:cs="Tahoma"/>
          <w:b/>
          <w:i/>
          <w:sz w:val="24"/>
          <w:szCs w:val="24"/>
          <w:lang w:eastAsia="hu-HU"/>
        </w:rPr>
        <w:t>[cégnév, székhely]</w:t>
      </w:r>
      <w:r w:rsidRPr="000B50FB">
        <w:rPr>
          <w:rFonts w:ascii="Garamond" w:eastAsia="Times New Roman" w:hAnsi="Garamond" w:cs="Tahoma"/>
          <w:sz w:val="24"/>
          <w:szCs w:val="24"/>
          <w:lang w:eastAsia="hu-HU"/>
        </w:rPr>
        <w:t xml:space="preserve"> ajánlattevő cégjegyzésre/kötelezettségvállalásra jogosult képviselője ezennel felelősségem tudatában</w:t>
      </w:r>
    </w:p>
    <w:p w14:paraId="2831EDEA" w14:textId="77777777" w:rsidR="00676AD2" w:rsidRPr="000B50FB" w:rsidRDefault="00676AD2" w:rsidP="00676AD2">
      <w:pPr>
        <w:autoSpaceDN w:val="0"/>
        <w:spacing w:after="0" w:line="240" w:lineRule="auto"/>
        <w:rPr>
          <w:rFonts w:ascii="Garamond" w:eastAsia="Times New Roman" w:hAnsi="Garamond" w:cs="Tahoma"/>
          <w:b/>
          <w:sz w:val="24"/>
          <w:szCs w:val="24"/>
          <w:lang w:eastAsia="hu-HU"/>
        </w:rPr>
      </w:pPr>
    </w:p>
    <w:p w14:paraId="1E80E0A2" w14:textId="77777777" w:rsidR="00676AD2" w:rsidRPr="000B50FB" w:rsidRDefault="00676AD2" w:rsidP="00676AD2">
      <w:pPr>
        <w:autoSpaceDN w:val="0"/>
        <w:spacing w:after="0" w:line="240" w:lineRule="auto"/>
        <w:rPr>
          <w:rFonts w:ascii="Garamond" w:eastAsia="Times New Roman" w:hAnsi="Garamond" w:cs="Tahoma"/>
          <w:b/>
          <w:sz w:val="24"/>
          <w:szCs w:val="24"/>
          <w:lang w:eastAsia="hu-HU"/>
        </w:rPr>
      </w:pPr>
    </w:p>
    <w:p w14:paraId="51366A49" w14:textId="77777777" w:rsidR="00676AD2" w:rsidRPr="000B50FB" w:rsidRDefault="00676AD2" w:rsidP="00676AD2">
      <w:pPr>
        <w:autoSpaceDN w:val="0"/>
        <w:spacing w:after="0" w:line="240" w:lineRule="auto"/>
        <w:jc w:val="center"/>
        <w:rPr>
          <w:rFonts w:ascii="Garamond" w:eastAsia="Times New Roman" w:hAnsi="Garamond" w:cs="Tahoma"/>
          <w:b/>
          <w:sz w:val="24"/>
          <w:szCs w:val="24"/>
          <w:lang w:eastAsia="hu-HU"/>
        </w:rPr>
      </w:pPr>
      <w:r w:rsidRPr="000B50FB">
        <w:rPr>
          <w:rFonts w:ascii="Garamond" w:eastAsia="Times New Roman" w:hAnsi="Garamond" w:cs="Tahoma"/>
          <w:b/>
          <w:sz w:val="24"/>
          <w:szCs w:val="24"/>
          <w:lang w:eastAsia="hu-HU"/>
        </w:rPr>
        <w:t>n y i l a t k o z o m</w:t>
      </w:r>
    </w:p>
    <w:p w14:paraId="2F985EA4" w14:textId="77777777" w:rsidR="00676AD2" w:rsidRPr="000B50FB" w:rsidRDefault="00676AD2" w:rsidP="00676AD2">
      <w:pPr>
        <w:autoSpaceDN w:val="0"/>
        <w:spacing w:after="0" w:line="240" w:lineRule="auto"/>
        <w:rPr>
          <w:rFonts w:ascii="Garamond" w:eastAsia="Times New Roman" w:hAnsi="Garamond" w:cs="Tahoma"/>
          <w:b/>
          <w:sz w:val="24"/>
          <w:szCs w:val="24"/>
          <w:lang w:eastAsia="hu-HU"/>
        </w:rPr>
      </w:pPr>
    </w:p>
    <w:p w14:paraId="0373978B" w14:textId="77777777" w:rsidR="00676AD2" w:rsidRPr="000B50FB" w:rsidRDefault="00676AD2" w:rsidP="00676AD2">
      <w:pPr>
        <w:autoSpaceDN w:val="0"/>
        <w:spacing w:after="0" w:line="240" w:lineRule="auto"/>
        <w:rPr>
          <w:rFonts w:ascii="Garamond" w:eastAsia="Times New Roman" w:hAnsi="Garamond" w:cs="Tahoma"/>
          <w:b/>
          <w:sz w:val="24"/>
          <w:szCs w:val="24"/>
          <w:lang w:eastAsia="hu-HU"/>
        </w:rPr>
      </w:pPr>
    </w:p>
    <w:p w14:paraId="04895A6F" w14:textId="77777777" w:rsidR="00676AD2" w:rsidRPr="000B50FB" w:rsidRDefault="00676AD2" w:rsidP="00676AD2">
      <w:pPr>
        <w:autoSpaceDN w:val="0"/>
        <w:spacing w:after="0" w:line="240" w:lineRule="auto"/>
        <w:jc w:val="both"/>
        <w:rPr>
          <w:rFonts w:ascii="Garamond" w:eastAsia="Times New Roman" w:hAnsi="Garamond" w:cs="Arial"/>
          <w:bCs/>
          <w:sz w:val="24"/>
          <w:szCs w:val="24"/>
          <w:lang w:eastAsia="hu-HU"/>
        </w:rPr>
      </w:pPr>
      <w:proofErr w:type="gramStart"/>
      <w:r w:rsidRPr="000B50FB">
        <w:rPr>
          <w:rFonts w:ascii="Garamond" w:eastAsia="Times New Roman" w:hAnsi="Garamond" w:cs="Arial"/>
          <w:sz w:val="24"/>
          <w:szCs w:val="24"/>
          <w:lang w:eastAsia="hu-HU"/>
        </w:rPr>
        <w:t>hogy</w:t>
      </w:r>
      <w:proofErr w:type="gramEnd"/>
      <w:r w:rsidRPr="000B50FB">
        <w:rPr>
          <w:rFonts w:ascii="Garamond" w:eastAsia="Times New Roman" w:hAnsi="Garamond" w:cs="Arial"/>
          <w:sz w:val="24"/>
          <w:szCs w:val="24"/>
          <w:lang w:eastAsia="hu-HU"/>
        </w:rPr>
        <w:t xml:space="preserve"> </w:t>
      </w:r>
      <w:r w:rsidR="00E60394" w:rsidRPr="000B50FB">
        <w:rPr>
          <w:rFonts w:ascii="Garamond" w:eastAsia="Times New Roman" w:hAnsi="Garamond" w:cs="Arial"/>
          <w:sz w:val="24"/>
          <w:szCs w:val="24"/>
          <w:lang w:eastAsia="hu-HU"/>
        </w:rPr>
        <w:t xml:space="preserve">Társaságunk vonatkozásában </w:t>
      </w:r>
      <w:r w:rsidRPr="000B50FB">
        <w:rPr>
          <w:rFonts w:ascii="Garamond" w:eastAsia="Times New Roman" w:hAnsi="Garamond" w:cs="Arial"/>
          <w:sz w:val="24"/>
          <w:szCs w:val="24"/>
          <w:lang w:eastAsia="hu-HU"/>
        </w:rPr>
        <w:t>nincsen folyamatban változásbejegyzési eljárás</w:t>
      </w:r>
      <w:r w:rsidRPr="000B50FB">
        <w:rPr>
          <w:rFonts w:ascii="Garamond" w:eastAsia="Times New Roman" w:hAnsi="Garamond" w:cs="Arial"/>
          <w:bCs/>
          <w:sz w:val="24"/>
          <w:szCs w:val="24"/>
          <w:lang w:eastAsia="hu-HU"/>
        </w:rPr>
        <w:t>.</w:t>
      </w:r>
      <w:r w:rsidRPr="000B50FB">
        <w:rPr>
          <w:rFonts w:ascii="Garamond" w:eastAsia="Times New Roman" w:hAnsi="Garamond" w:cs="Arial"/>
          <w:bCs/>
          <w:sz w:val="24"/>
          <w:szCs w:val="24"/>
          <w:vertAlign w:val="superscript"/>
          <w:lang w:eastAsia="hu-HU"/>
        </w:rPr>
        <w:footnoteReference w:id="74"/>
      </w:r>
    </w:p>
    <w:p w14:paraId="245F0AE0" w14:textId="77777777" w:rsidR="00676AD2" w:rsidRPr="000B50FB" w:rsidRDefault="00676AD2" w:rsidP="00676AD2">
      <w:pPr>
        <w:autoSpaceDN w:val="0"/>
        <w:spacing w:after="0" w:line="240" w:lineRule="auto"/>
        <w:jc w:val="both"/>
        <w:rPr>
          <w:rFonts w:ascii="Garamond" w:eastAsia="Times New Roman" w:hAnsi="Garamond" w:cs="Arial"/>
          <w:bCs/>
          <w:sz w:val="24"/>
          <w:szCs w:val="24"/>
          <w:lang w:eastAsia="hu-HU"/>
        </w:rPr>
      </w:pPr>
    </w:p>
    <w:p w14:paraId="6D30EFD7" w14:textId="77777777" w:rsidR="00676AD2" w:rsidRPr="000B50FB" w:rsidRDefault="00676AD2" w:rsidP="00676AD2">
      <w:pPr>
        <w:autoSpaceDN w:val="0"/>
        <w:spacing w:after="0" w:line="240" w:lineRule="auto"/>
        <w:jc w:val="both"/>
        <w:rPr>
          <w:rFonts w:ascii="Garamond" w:eastAsia="Times New Roman" w:hAnsi="Garamond" w:cs="Arial"/>
          <w:bCs/>
          <w:sz w:val="24"/>
          <w:szCs w:val="24"/>
          <w:lang w:eastAsia="hu-HU"/>
        </w:rPr>
      </w:pPr>
    </w:p>
    <w:p w14:paraId="096DFB5A" w14:textId="77777777" w:rsidR="00676AD2" w:rsidRPr="000B50FB" w:rsidRDefault="00676AD2" w:rsidP="00676AD2">
      <w:pPr>
        <w:autoSpaceDN w:val="0"/>
        <w:spacing w:after="0" w:line="240" w:lineRule="auto"/>
        <w:jc w:val="both"/>
        <w:rPr>
          <w:rFonts w:ascii="Garamond" w:eastAsia="Times New Roman" w:hAnsi="Garamond" w:cs="Arial"/>
          <w:bCs/>
          <w:sz w:val="24"/>
          <w:szCs w:val="24"/>
          <w:lang w:eastAsia="hu-HU"/>
        </w:rPr>
      </w:pPr>
    </w:p>
    <w:p w14:paraId="5B506311" w14:textId="77777777" w:rsidR="00676AD2" w:rsidRPr="000B50FB" w:rsidRDefault="00676AD2" w:rsidP="00676AD2">
      <w:pPr>
        <w:autoSpaceDN w:val="0"/>
        <w:spacing w:after="0" w:line="240" w:lineRule="auto"/>
        <w:jc w:val="both"/>
        <w:rPr>
          <w:rFonts w:ascii="Garamond" w:eastAsia="Times New Roman" w:hAnsi="Garamond" w:cs="Arial"/>
          <w:bCs/>
          <w:sz w:val="24"/>
          <w:szCs w:val="24"/>
          <w:lang w:eastAsia="hu-HU"/>
        </w:rPr>
      </w:pPr>
    </w:p>
    <w:p w14:paraId="35F565EF" w14:textId="77777777" w:rsidR="00676AD2" w:rsidRPr="000B50FB" w:rsidRDefault="00676AD2" w:rsidP="00676AD2">
      <w:pPr>
        <w:autoSpaceDN w:val="0"/>
        <w:spacing w:after="0" w:line="240" w:lineRule="auto"/>
        <w:jc w:val="both"/>
        <w:rPr>
          <w:rFonts w:ascii="Garamond" w:eastAsia="Times New Roman" w:hAnsi="Garamond" w:cs="Arial"/>
          <w:bCs/>
          <w:sz w:val="24"/>
          <w:szCs w:val="24"/>
          <w:lang w:eastAsia="hu-HU"/>
        </w:rPr>
      </w:pPr>
    </w:p>
    <w:p w14:paraId="225444BD" w14:textId="77777777" w:rsidR="005160A7" w:rsidRPr="000B50FB" w:rsidRDefault="005160A7" w:rsidP="005160A7">
      <w:pPr>
        <w:widowControl w:val="0"/>
        <w:autoSpaceDE w:val="0"/>
        <w:autoSpaceDN w:val="0"/>
        <w:spacing w:after="0" w:line="240" w:lineRule="auto"/>
        <w:rPr>
          <w:rFonts w:ascii="Garamond" w:eastAsia="Times New Roman" w:hAnsi="Garamond" w:cs="Tahoma"/>
          <w:sz w:val="24"/>
          <w:szCs w:val="24"/>
          <w:lang w:eastAsia="hu-HU"/>
        </w:rPr>
      </w:pPr>
      <w:r w:rsidRPr="000B50FB">
        <w:rPr>
          <w:rFonts w:ascii="Garamond" w:eastAsia="Times New Roman" w:hAnsi="Garamond" w:cs="Tahoma"/>
          <w:sz w:val="24"/>
          <w:szCs w:val="24"/>
          <w:lang w:eastAsia="hu-HU"/>
        </w:rPr>
        <w:t>Kelt:</w:t>
      </w:r>
    </w:p>
    <w:p w14:paraId="15DDC202" w14:textId="77777777" w:rsidR="005160A7" w:rsidRPr="000B50FB" w:rsidRDefault="005160A7" w:rsidP="005160A7">
      <w:pPr>
        <w:widowControl w:val="0"/>
        <w:autoSpaceDE w:val="0"/>
        <w:autoSpaceDN w:val="0"/>
        <w:spacing w:after="0" w:line="240" w:lineRule="auto"/>
        <w:rPr>
          <w:rFonts w:ascii="Garamond" w:eastAsia="Times New Roman" w:hAnsi="Garamond" w:cs="Tahoma"/>
          <w:sz w:val="24"/>
          <w:szCs w:val="24"/>
          <w:lang w:eastAsia="hu-HU"/>
        </w:rPr>
      </w:pPr>
    </w:p>
    <w:p w14:paraId="776874CE" w14:textId="77777777" w:rsidR="005160A7" w:rsidRPr="000B50FB" w:rsidRDefault="005160A7" w:rsidP="005160A7">
      <w:pPr>
        <w:widowControl w:val="0"/>
        <w:tabs>
          <w:tab w:val="center" w:pos="7371"/>
        </w:tabs>
        <w:autoSpaceDE w:val="0"/>
        <w:autoSpaceDN w:val="0"/>
        <w:spacing w:after="0" w:line="240" w:lineRule="auto"/>
        <w:rPr>
          <w:rFonts w:ascii="Garamond" w:eastAsia="Times New Roman" w:hAnsi="Garamond" w:cs="Tahoma"/>
          <w:sz w:val="24"/>
          <w:szCs w:val="24"/>
          <w:lang w:eastAsia="hu-HU"/>
        </w:rPr>
      </w:pPr>
      <w:r w:rsidRPr="000B50FB">
        <w:rPr>
          <w:rFonts w:ascii="Garamond" w:eastAsia="Times New Roman" w:hAnsi="Garamond" w:cs="Tahoma"/>
          <w:sz w:val="24"/>
          <w:szCs w:val="24"/>
          <w:lang w:eastAsia="hu-HU"/>
        </w:rPr>
        <w:tab/>
        <w:t>……………………………….</w:t>
      </w:r>
    </w:p>
    <w:p w14:paraId="7D55F7DF" w14:textId="77777777" w:rsidR="005160A7" w:rsidRPr="000B50FB" w:rsidRDefault="005160A7" w:rsidP="005160A7">
      <w:pPr>
        <w:widowControl w:val="0"/>
        <w:tabs>
          <w:tab w:val="center" w:pos="7371"/>
        </w:tabs>
        <w:autoSpaceDE w:val="0"/>
        <w:autoSpaceDN w:val="0"/>
        <w:spacing w:after="0" w:line="240" w:lineRule="auto"/>
        <w:rPr>
          <w:rFonts w:ascii="Garamond" w:eastAsia="Times New Roman" w:hAnsi="Garamond" w:cs="Tahoma"/>
          <w:bCs/>
          <w:sz w:val="24"/>
          <w:szCs w:val="24"/>
          <w:lang w:eastAsia="hu-HU"/>
        </w:rPr>
      </w:pPr>
      <w:r w:rsidRPr="000B50FB">
        <w:rPr>
          <w:rFonts w:ascii="Garamond" w:eastAsia="Times New Roman" w:hAnsi="Garamond" w:cs="Tahoma"/>
          <w:b/>
          <w:bCs/>
          <w:sz w:val="24"/>
          <w:szCs w:val="24"/>
          <w:lang w:eastAsia="hu-HU"/>
        </w:rPr>
        <w:tab/>
      </w:r>
      <w:proofErr w:type="gramStart"/>
      <w:r w:rsidRPr="000B50FB">
        <w:rPr>
          <w:rFonts w:ascii="Garamond" w:eastAsia="Times New Roman" w:hAnsi="Garamond" w:cs="Tahoma"/>
          <w:bCs/>
          <w:sz w:val="24"/>
          <w:szCs w:val="24"/>
          <w:lang w:eastAsia="hu-HU"/>
        </w:rPr>
        <w:t>cégszerű</w:t>
      </w:r>
      <w:proofErr w:type="gramEnd"/>
      <w:r w:rsidRPr="000B50FB">
        <w:rPr>
          <w:rFonts w:ascii="Garamond" w:eastAsia="Times New Roman" w:hAnsi="Garamond" w:cs="Tahoma"/>
          <w:bCs/>
          <w:sz w:val="24"/>
          <w:szCs w:val="24"/>
          <w:lang w:eastAsia="hu-HU"/>
        </w:rPr>
        <w:t xml:space="preserve"> aláírás</w:t>
      </w:r>
    </w:p>
    <w:p w14:paraId="66131BB9" w14:textId="77777777" w:rsidR="00676AD2" w:rsidRPr="000B50FB" w:rsidRDefault="00676AD2" w:rsidP="00676AD2">
      <w:pPr>
        <w:autoSpaceDN w:val="0"/>
        <w:spacing w:after="0" w:line="240" w:lineRule="auto"/>
        <w:jc w:val="both"/>
        <w:rPr>
          <w:rFonts w:ascii="Garamond" w:eastAsia="Times New Roman" w:hAnsi="Garamond" w:cs="Times New Roman"/>
          <w:b/>
          <w:bCs/>
          <w:caps/>
          <w:sz w:val="24"/>
          <w:szCs w:val="24"/>
          <w:lang w:eastAsia="hu-HU"/>
        </w:rPr>
      </w:pPr>
    </w:p>
    <w:p w14:paraId="061B6FD6" w14:textId="77777777" w:rsidR="00133E0E" w:rsidRPr="000B50FB" w:rsidRDefault="00133E0E" w:rsidP="00676AD2">
      <w:pPr>
        <w:autoSpaceDN w:val="0"/>
        <w:spacing w:after="0" w:line="240" w:lineRule="auto"/>
        <w:jc w:val="both"/>
        <w:rPr>
          <w:rFonts w:ascii="Garamond" w:eastAsia="Times New Roman" w:hAnsi="Garamond" w:cs="Times New Roman"/>
          <w:b/>
          <w:bCs/>
          <w:caps/>
          <w:sz w:val="24"/>
          <w:szCs w:val="24"/>
          <w:lang w:eastAsia="hu-HU"/>
        </w:rPr>
      </w:pPr>
    </w:p>
    <w:p w14:paraId="659E203C" w14:textId="77777777" w:rsidR="00133E0E" w:rsidRPr="000B50FB" w:rsidRDefault="00133E0E">
      <w:pPr>
        <w:rPr>
          <w:rFonts w:ascii="Garamond" w:eastAsia="Times New Roman" w:hAnsi="Garamond" w:cs="Times New Roman"/>
          <w:b/>
          <w:bCs/>
          <w:caps/>
          <w:sz w:val="24"/>
          <w:szCs w:val="24"/>
          <w:lang w:eastAsia="hu-HU"/>
        </w:rPr>
      </w:pPr>
      <w:r w:rsidRPr="000B50FB">
        <w:rPr>
          <w:rFonts w:ascii="Garamond" w:eastAsia="Times New Roman" w:hAnsi="Garamond" w:cs="Times New Roman"/>
          <w:b/>
          <w:bCs/>
          <w:caps/>
          <w:sz w:val="24"/>
          <w:szCs w:val="24"/>
          <w:lang w:eastAsia="hu-HU"/>
        </w:rPr>
        <w:br w:type="page"/>
      </w:r>
    </w:p>
    <w:p w14:paraId="7E47802D" w14:textId="77777777" w:rsidR="009F6224" w:rsidRPr="000B50FB" w:rsidRDefault="009F6224" w:rsidP="009F6224">
      <w:pPr>
        <w:autoSpaceDN w:val="0"/>
        <w:spacing w:after="0" w:line="240" w:lineRule="auto"/>
        <w:jc w:val="right"/>
        <w:rPr>
          <w:rFonts w:ascii="Garamond" w:eastAsia="Times New Roman" w:hAnsi="Garamond" w:cs="Times New Roman"/>
          <w:b/>
          <w:bCs/>
          <w:caps/>
          <w:sz w:val="20"/>
          <w:szCs w:val="20"/>
          <w:lang w:eastAsia="hu-HU"/>
        </w:rPr>
      </w:pPr>
      <w:r w:rsidRPr="000B50FB">
        <w:rPr>
          <w:rFonts w:ascii="Garamond" w:eastAsia="Times New Roman" w:hAnsi="Garamond" w:cs="Arial"/>
          <w:i/>
          <w:sz w:val="24"/>
          <w:szCs w:val="24"/>
          <w:lang w:eastAsia="hu-HU"/>
        </w:rPr>
        <w:lastRenderedPageBreak/>
        <w:t>1</w:t>
      </w:r>
      <w:r w:rsidR="00DD6AEE" w:rsidRPr="000B50FB">
        <w:rPr>
          <w:rFonts w:ascii="Garamond" w:eastAsia="Times New Roman" w:hAnsi="Garamond" w:cs="Arial"/>
          <w:i/>
          <w:sz w:val="24"/>
          <w:szCs w:val="24"/>
          <w:lang w:eastAsia="hu-HU"/>
        </w:rPr>
        <w:t>8</w:t>
      </w:r>
      <w:r w:rsidRPr="000B50FB">
        <w:rPr>
          <w:rFonts w:ascii="Garamond" w:eastAsia="Times New Roman" w:hAnsi="Garamond" w:cs="Arial"/>
          <w:i/>
          <w:sz w:val="24"/>
          <w:szCs w:val="24"/>
          <w:lang w:eastAsia="hu-HU"/>
        </w:rPr>
        <w:t>. számú melléklet</w:t>
      </w:r>
      <w:r w:rsidRPr="000B50FB">
        <w:rPr>
          <w:rFonts w:ascii="Garamond" w:eastAsia="Times New Roman" w:hAnsi="Garamond" w:cs="Times New Roman"/>
          <w:b/>
          <w:bCs/>
          <w:caps/>
          <w:sz w:val="20"/>
          <w:szCs w:val="20"/>
          <w:lang w:eastAsia="hu-HU"/>
        </w:rPr>
        <w:t xml:space="preserve"> </w:t>
      </w:r>
    </w:p>
    <w:p w14:paraId="180D2B25" w14:textId="77777777" w:rsidR="009F6224" w:rsidRPr="000B50FB" w:rsidRDefault="009F6224" w:rsidP="009F6224">
      <w:pPr>
        <w:widowControl w:val="0"/>
        <w:autoSpaceDE w:val="0"/>
        <w:autoSpaceDN w:val="0"/>
        <w:spacing w:after="0" w:line="240" w:lineRule="auto"/>
        <w:jc w:val="center"/>
        <w:rPr>
          <w:rFonts w:ascii="Garamond" w:eastAsia="Times New Roman" w:hAnsi="Garamond" w:cs="Arial"/>
          <w:b/>
          <w:smallCaps/>
          <w:sz w:val="24"/>
          <w:szCs w:val="24"/>
          <w:lang w:eastAsia="hu-HU"/>
        </w:rPr>
      </w:pPr>
    </w:p>
    <w:p w14:paraId="4C3CFA64" w14:textId="77777777" w:rsidR="009F6224" w:rsidRPr="000B50FB" w:rsidRDefault="009F6224" w:rsidP="009F6224">
      <w:pPr>
        <w:widowControl w:val="0"/>
        <w:autoSpaceDE w:val="0"/>
        <w:autoSpaceDN w:val="0"/>
        <w:spacing w:after="0" w:line="240" w:lineRule="auto"/>
        <w:jc w:val="center"/>
        <w:rPr>
          <w:rFonts w:ascii="Garamond" w:eastAsia="Times New Roman" w:hAnsi="Garamond" w:cs="Arial"/>
          <w:b/>
          <w:smallCaps/>
          <w:sz w:val="24"/>
          <w:szCs w:val="24"/>
          <w:lang w:eastAsia="hu-HU"/>
        </w:rPr>
      </w:pPr>
      <w:proofErr w:type="gramStart"/>
      <w:r w:rsidRPr="000B50FB">
        <w:rPr>
          <w:rFonts w:ascii="Garamond" w:eastAsia="Times New Roman" w:hAnsi="Garamond" w:cs="Arial"/>
          <w:b/>
          <w:smallCaps/>
          <w:sz w:val="24"/>
          <w:szCs w:val="24"/>
          <w:lang w:eastAsia="hu-HU"/>
        </w:rPr>
        <w:t>nyilatkozat</w:t>
      </w:r>
      <w:proofErr w:type="gramEnd"/>
      <w:r w:rsidRPr="000B50FB">
        <w:rPr>
          <w:rStyle w:val="Lbjegyzet-hivatkozs"/>
          <w:rFonts w:ascii="Garamond" w:eastAsia="Times New Roman" w:hAnsi="Garamond" w:cs="Arial"/>
          <w:b/>
          <w:smallCaps/>
          <w:sz w:val="24"/>
          <w:szCs w:val="24"/>
          <w:lang w:eastAsia="hu-HU"/>
        </w:rPr>
        <w:footnoteReference w:id="75"/>
      </w:r>
    </w:p>
    <w:p w14:paraId="5A5EA0E6" w14:textId="77777777" w:rsidR="009F6224" w:rsidRPr="000B50FB" w:rsidRDefault="009F6224" w:rsidP="009F6224">
      <w:pPr>
        <w:widowControl w:val="0"/>
        <w:autoSpaceDE w:val="0"/>
        <w:autoSpaceDN w:val="0"/>
        <w:spacing w:after="0" w:line="240" w:lineRule="auto"/>
        <w:jc w:val="center"/>
        <w:rPr>
          <w:rFonts w:ascii="Garamond" w:eastAsia="Times New Roman" w:hAnsi="Garamond" w:cs="Arial"/>
          <w:b/>
          <w:smallCaps/>
          <w:sz w:val="24"/>
          <w:szCs w:val="24"/>
          <w:lang w:eastAsia="hu-HU"/>
        </w:rPr>
      </w:pPr>
    </w:p>
    <w:p w14:paraId="7B4F77D6" w14:textId="77777777" w:rsidR="009F6224" w:rsidRPr="000B50FB" w:rsidRDefault="009F6224" w:rsidP="009F6224">
      <w:pPr>
        <w:widowControl w:val="0"/>
        <w:autoSpaceDE w:val="0"/>
        <w:autoSpaceDN w:val="0"/>
        <w:spacing w:after="0" w:line="240" w:lineRule="auto"/>
        <w:jc w:val="center"/>
        <w:rPr>
          <w:rFonts w:ascii="Garamond" w:eastAsia="Times New Roman" w:hAnsi="Garamond" w:cs="Arial"/>
          <w:b/>
          <w:smallCaps/>
          <w:sz w:val="24"/>
          <w:szCs w:val="24"/>
          <w:lang w:eastAsia="hu-HU"/>
        </w:rPr>
      </w:pPr>
      <w:proofErr w:type="gramStart"/>
      <w:r w:rsidRPr="000B50FB">
        <w:rPr>
          <w:rFonts w:ascii="Garamond" w:eastAsia="Times New Roman" w:hAnsi="Garamond" w:cs="Arial"/>
          <w:b/>
          <w:smallCaps/>
          <w:sz w:val="24"/>
          <w:szCs w:val="24"/>
          <w:lang w:eastAsia="hu-HU"/>
        </w:rPr>
        <w:t>szakemberek</w:t>
      </w:r>
      <w:proofErr w:type="gramEnd"/>
      <w:r w:rsidRPr="000B50FB">
        <w:rPr>
          <w:rFonts w:ascii="Garamond" w:eastAsia="Times New Roman" w:hAnsi="Garamond" w:cs="Arial"/>
          <w:b/>
          <w:smallCaps/>
          <w:sz w:val="24"/>
          <w:szCs w:val="24"/>
          <w:lang w:eastAsia="hu-HU"/>
        </w:rPr>
        <w:t xml:space="preserve"> kamarai névjegyzékbe vétele vonatkozásában </w:t>
      </w:r>
    </w:p>
    <w:p w14:paraId="32B5363E" w14:textId="77777777" w:rsidR="009F6224" w:rsidRPr="000B50FB" w:rsidRDefault="009F6224" w:rsidP="009F6224">
      <w:pPr>
        <w:widowControl w:val="0"/>
        <w:autoSpaceDE w:val="0"/>
        <w:autoSpaceDN w:val="0"/>
        <w:spacing w:after="0" w:line="240" w:lineRule="auto"/>
        <w:jc w:val="center"/>
        <w:rPr>
          <w:rFonts w:ascii="Garamond" w:eastAsia="Times New Roman" w:hAnsi="Garamond" w:cs="Tahoma"/>
          <w:sz w:val="24"/>
          <w:szCs w:val="24"/>
          <w:lang w:eastAsia="hu-HU"/>
        </w:rPr>
      </w:pPr>
    </w:p>
    <w:p w14:paraId="6CEEB8C5" w14:textId="77777777" w:rsidR="009F6224" w:rsidRPr="000B50FB" w:rsidRDefault="009F6224" w:rsidP="009F6224">
      <w:pPr>
        <w:widowControl w:val="0"/>
        <w:autoSpaceDE w:val="0"/>
        <w:autoSpaceDN w:val="0"/>
        <w:spacing w:after="0" w:line="240" w:lineRule="auto"/>
        <w:jc w:val="center"/>
        <w:rPr>
          <w:rFonts w:ascii="Garamond" w:eastAsia="Times New Roman" w:hAnsi="Garamond" w:cs="Tahoma"/>
          <w:sz w:val="24"/>
          <w:szCs w:val="24"/>
          <w:lang w:eastAsia="hu-HU"/>
        </w:rPr>
      </w:pPr>
    </w:p>
    <w:p w14:paraId="1D334C03" w14:textId="77777777" w:rsidR="009F6224" w:rsidRPr="000B50FB" w:rsidRDefault="009F6224" w:rsidP="009F6224">
      <w:pPr>
        <w:autoSpaceDN w:val="0"/>
        <w:spacing w:after="0" w:line="240" w:lineRule="auto"/>
        <w:jc w:val="center"/>
        <w:rPr>
          <w:rFonts w:ascii="Garamond" w:eastAsia="Times New Roman" w:hAnsi="Garamond" w:cs="Arial"/>
          <w:b/>
          <w:sz w:val="24"/>
          <w:szCs w:val="24"/>
          <w:lang w:eastAsia="hu-HU"/>
        </w:rPr>
      </w:pPr>
      <w:r w:rsidRPr="000B50FB">
        <w:rPr>
          <w:rFonts w:ascii="Garamond" w:eastAsia="Times New Roman" w:hAnsi="Garamond" w:cs="Arial"/>
          <w:b/>
          <w:sz w:val="24"/>
          <w:szCs w:val="24"/>
          <w:lang w:eastAsia="hu-HU"/>
        </w:rPr>
        <w:t>„</w:t>
      </w:r>
      <w:r w:rsidR="00040C21" w:rsidRPr="000B50FB">
        <w:rPr>
          <w:rFonts w:ascii="Garamond" w:eastAsia="Times New Roman" w:hAnsi="Garamond" w:cs="Arial"/>
          <w:b/>
          <w:bCs/>
          <w:sz w:val="24"/>
          <w:szCs w:val="24"/>
          <w:lang w:eastAsia="hu-HU"/>
        </w:rPr>
        <w:t>Vállalkozási szerződés az 1527/2016. (IX. 29.) Korm. határozat szerinti infrastruktúra-fejlesztés tervezési és kivitelezési munkáira - Testnevelési Egyetem Továbbképző központ, Velence.</w:t>
      </w:r>
      <w:r w:rsidRPr="000B50FB">
        <w:rPr>
          <w:rFonts w:ascii="Garamond" w:eastAsia="Times New Roman" w:hAnsi="Garamond" w:cs="Arial"/>
          <w:b/>
          <w:sz w:val="24"/>
          <w:szCs w:val="24"/>
          <w:lang w:eastAsia="hu-HU"/>
        </w:rPr>
        <w:t>”</w:t>
      </w:r>
    </w:p>
    <w:p w14:paraId="53F7DF0A" w14:textId="77777777" w:rsidR="009F6224" w:rsidRPr="000B50FB" w:rsidRDefault="009F6224" w:rsidP="009F6224">
      <w:pPr>
        <w:autoSpaceDN w:val="0"/>
        <w:spacing w:after="0" w:line="240" w:lineRule="auto"/>
        <w:jc w:val="center"/>
        <w:rPr>
          <w:rFonts w:ascii="Garamond" w:eastAsia="Times New Roman" w:hAnsi="Garamond" w:cs="Arial"/>
          <w:b/>
          <w:sz w:val="24"/>
          <w:szCs w:val="24"/>
          <w:lang w:eastAsia="hu-HU"/>
        </w:rPr>
      </w:pPr>
    </w:p>
    <w:p w14:paraId="67345534" w14:textId="77777777" w:rsidR="009F6224" w:rsidRPr="000B50FB" w:rsidRDefault="009F6224" w:rsidP="009F6224">
      <w:pPr>
        <w:widowControl w:val="0"/>
        <w:autoSpaceDE w:val="0"/>
        <w:autoSpaceDN w:val="0"/>
        <w:spacing w:after="0" w:line="240" w:lineRule="auto"/>
        <w:jc w:val="center"/>
        <w:rPr>
          <w:rFonts w:ascii="Garamond" w:eastAsia="Times New Roman" w:hAnsi="Garamond" w:cs="Arial"/>
          <w:bCs/>
          <w:color w:val="000000"/>
          <w:sz w:val="24"/>
          <w:szCs w:val="24"/>
          <w:lang w:eastAsia="hu-HU"/>
        </w:rPr>
      </w:pPr>
      <w:proofErr w:type="gramStart"/>
      <w:r w:rsidRPr="000B50FB">
        <w:rPr>
          <w:rFonts w:ascii="Garamond" w:eastAsia="Times New Roman" w:hAnsi="Garamond" w:cs="Arial"/>
          <w:bCs/>
          <w:color w:val="000000"/>
          <w:sz w:val="24"/>
          <w:szCs w:val="24"/>
          <w:lang w:eastAsia="hu-HU"/>
        </w:rPr>
        <w:t>tárgyú</w:t>
      </w:r>
      <w:proofErr w:type="gramEnd"/>
      <w:r w:rsidRPr="000B50FB">
        <w:rPr>
          <w:rFonts w:ascii="Garamond" w:eastAsia="Times New Roman" w:hAnsi="Garamond" w:cs="Arial"/>
          <w:bCs/>
          <w:color w:val="000000"/>
          <w:sz w:val="24"/>
          <w:szCs w:val="24"/>
          <w:lang w:eastAsia="hu-HU"/>
        </w:rPr>
        <w:t xml:space="preserve"> közbeszerzési eljárás vonatkozásában.</w:t>
      </w:r>
    </w:p>
    <w:p w14:paraId="5DB58C2C" w14:textId="77777777" w:rsidR="009F6224" w:rsidRPr="000B50FB" w:rsidRDefault="009F6224" w:rsidP="009F6224">
      <w:pPr>
        <w:autoSpaceDN w:val="0"/>
        <w:spacing w:after="0" w:line="240" w:lineRule="auto"/>
        <w:jc w:val="center"/>
        <w:rPr>
          <w:rFonts w:ascii="Garamond" w:eastAsia="Times New Roman" w:hAnsi="Garamond" w:cs="Arial"/>
          <w:b/>
          <w:sz w:val="24"/>
          <w:szCs w:val="24"/>
          <w:lang w:eastAsia="hu-HU"/>
        </w:rPr>
      </w:pPr>
    </w:p>
    <w:p w14:paraId="18CF5D7C" w14:textId="77777777" w:rsidR="009F6224" w:rsidRPr="000B50FB" w:rsidRDefault="009F6224" w:rsidP="009F6224">
      <w:pPr>
        <w:widowControl w:val="0"/>
        <w:autoSpaceDE w:val="0"/>
        <w:autoSpaceDN w:val="0"/>
        <w:spacing w:after="0" w:line="240" w:lineRule="auto"/>
        <w:jc w:val="center"/>
        <w:rPr>
          <w:rFonts w:ascii="Garamond" w:eastAsia="Times New Roman" w:hAnsi="Garamond" w:cs="Arial"/>
          <w:sz w:val="24"/>
          <w:szCs w:val="24"/>
          <w:lang w:eastAsia="hu-HU"/>
        </w:rPr>
      </w:pPr>
    </w:p>
    <w:p w14:paraId="66422E4B" w14:textId="77777777" w:rsidR="009F6224" w:rsidRPr="000B50FB" w:rsidRDefault="009F6224" w:rsidP="009F6224">
      <w:pPr>
        <w:autoSpaceDN w:val="0"/>
        <w:spacing w:after="0" w:line="240" w:lineRule="auto"/>
        <w:jc w:val="both"/>
        <w:rPr>
          <w:rFonts w:ascii="Garamond" w:eastAsia="Times New Roman" w:hAnsi="Garamond" w:cs="Tahoma"/>
          <w:sz w:val="24"/>
          <w:szCs w:val="24"/>
          <w:lang w:eastAsia="hu-HU"/>
        </w:rPr>
      </w:pPr>
      <w:r w:rsidRPr="000B50FB">
        <w:rPr>
          <w:rFonts w:ascii="Garamond" w:eastAsia="Times New Roman" w:hAnsi="Garamond" w:cs="Tahoma"/>
          <w:sz w:val="24"/>
          <w:szCs w:val="24"/>
          <w:lang w:eastAsia="hu-HU"/>
        </w:rPr>
        <w:t xml:space="preserve">Alulírott </w:t>
      </w:r>
      <w:r w:rsidRPr="000B50FB">
        <w:rPr>
          <w:rFonts w:ascii="Garamond" w:eastAsia="Times New Roman" w:hAnsi="Garamond" w:cs="Tahoma"/>
          <w:b/>
          <w:i/>
          <w:sz w:val="24"/>
          <w:szCs w:val="24"/>
          <w:lang w:eastAsia="hu-HU"/>
        </w:rPr>
        <w:t>[név]</w:t>
      </w:r>
      <w:r w:rsidRPr="000B50FB">
        <w:rPr>
          <w:rFonts w:ascii="Garamond" w:eastAsia="Times New Roman" w:hAnsi="Garamond" w:cs="Tahoma"/>
          <w:sz w:val="24"/>
          <w:szCs w:val="24"/>
          <w:lang w:eastAsia="hu-HU"/>
        </w:rPr>
        <w:t xml:space="preserve"> mint </w:t>
      </w:r>
      <w:proofErr w:type="gramStart"/>
      <w:r w:rsidRPr="000B50FB">
        <w:rPr>
          <w:rFonts w:ascii="Garamond" w:eastAsia="Times New Roman" w:hAnsi="Garamond" w:cs="Tahoma"/>
          <w:sz w:val="24"/>
          <w:szCs w:val="24"/>
          <w:lang w:eastAsia="hu-HU"/>
        </w:rPr>
        <w:t>a(</w:t>
      </w:r>
      <w:proofErr w:type="gramEnd"/>
      <w:r w:rsidRPr="000B50FB">
        <w:rPr>
          <w:rFonts w:ascii="Garamond" w:eastAsia="Times New Roman" w:hAnsi="Garamond" w:cs="Tahoma"/>
          <w:sz w:val="24"/>
          <w:szCs w:val="24"/>
          <w:lang w:eastAsia="hu-HU"/>
        </w:rPr>
        <w:t xml:space="preserve">z) </w:t>
      </w:r>
      <w:r w:rsidRPr="000B50FB">
        <w:rPr>
          <w:rFonts w:ascii="Garamond" w:eastAsia="Times New Roman" w:hAnsi="Garamond" w:cs="Tahoma"/>
          <w:b/>
          <w:i/>
          <w:sz w:val="24"/>
          <w:szCs w:val="24"/>
          <w:lang w:eastAsia="hu-HU"/>
        </w:rPr>
        <w:t>[cégnév, székhely]</w:t>
      </w:r>
      <w:r w:rsidRPr="000B50FB">
        <w:rPr>
          <w:rFonts w:ascii="Garamond" w:eastAsia="Times New Roman" w:hAnsi="Garamond" w:cs="Tahoma"/>
          <w:sz w:val="24"/>
          <w:szCs w:val="24"/>
          <w:lang w:eastAsia="hu-HU"/>
        </w:rPr>
        <w:t xml:space="preserve"> ajánlattevő cégjegyzésre/kötelezettségvállalásra jogosult képviselője az eljárást megindító felhívásban és a kapcsolódó dokumentációban foglalt valamennyi formai és tartalmi követelmény, utasítás, kikötés és műszaki leírás gondos áttekintése után ezennel felelősségem tudatában</w:t>
      </w:r>
    </w:p>
    <w:p w14:paraId="13F6E1B2" w14:textId="77777777" w:rsidR="009F6224" w:rsidRPr="000B50FB" w:rsidRDefault="009F6224" w:rsidP="009F6224">
      <w:pPr>
        <w:autoSpaceDN w:val="0"/>
        <w:spacing w:after="0" w:line="240" w:lineRule="auto"/>
        <w:rPr>
          <w:rFonts w:ascii="Garamond" w:eastAsia="Times New Roman" w:hAnsi="Garamond" w:cs="Tahoma"/>
          <w:b/>
          <w:sz w:val="24"/>
          <w:szCs w:val="24"/>
          <w:lang w:eastAsia="hu-HU"/>
        </w:rPr>
      </w:pPr>
    </w:p>
    <w:p w14:paraId="013D131B" w14:textId="77777777" w:rsidR="009F6224" w:rsidRPr="000B50FB" w:rsidRDefault="009F6224" w:rsidP="009F6224">
      <w:pPr>
        <w:autoSpaceDN w:val="0"/>
        <w:spacing w:after="0" w:line="240" w:lineRule="auto"/>
        <w:rPr>
          <w:rFonts w:ascii="Garamond" w:eastAsia="Times New Roman" w:hAnsi="Garamond" w:cs="Tahoma"/>
          <w:b/>
          <w:sz w:val="24"/>
          <w:szCs w:val="24"/>
          <w:lang w:eastAsia="hu-HU"/>
        </w:rPr>
      </w:pPr>
    </w:p>
    <w:p w14:paraId="1F129115" w14:textId="77777777" w:rsidR="009F6224" w:rsidRPr="000B50FB" w:rsidRDefault="009F6224" w:rsidP="009F6224">
      <w:pPr>
        <w:autoSpaceDN w:val="0"/>
        <w:spacing w:after="0" w:line="240" w:lineRule="auto"/>
        <w:jc w:val="center"/>
        <w:rPr>
          <w:rFonts w:ascii="Garamond" w:eastAsia="Times New Roman" w:hAnsi="Garamond" w:cs="Tahoma"/>
          <w:b/>
          <w:sz w:val="24"/>
          <w:szCs w:val="24"/>
          <w:lang w:eastAsia="hu-HU"/>
        </w:rPr>
      </w:pPr>
      <w:r w:rsidRPr="000B50FB">
        <w:rPr>
          <w:rFonts w:ascii="Garamond" w:eastAsia="Times New Roman" w:hAnsi="Garamond" w:cs="Tahoma"/>
          <w:b/>
          <w:sz w:val="24"/>
          <w:szCs w:val="24"/>
          <w:lang w:eastAsia="hu-HU"/>
        </w:rPr>
        <w:t>n y i l a t k o z o m,</w:t>
      </w:r>
    </w:p>
    <w:p w14:paraId="265494CB" w14:textId="77777777" w:rsidR="009F6224" w:rsidRPr="000B50FB" w:rsidRDefault="009F6224" w:rsidP="009F6224">
      <w:pPr>
        <w:autoSpaceDN w:val="0"/>
        <w:spacing w:after="0" w:line="240" w:lineRule="auto"/>
        <w:rPr>
          <w:rFonts w:ascii="Garamond" w:eastAsia="Times New Roman" w:hAnsi="Garamond" w:cs="Tahoma"/>
          <w:b/>
          <w:sz w:val="24"/>
          <w:szCs w:val="24"/>
          <w:lang w:eastAsia="hu-HU"/>
        </w:rPr>
      </w:pPr>
    </w:p>
    <w:p w14:paraId="15DCFDA3" w14:textId="77777777" w:rsidR="009F6224" w:rsidRPr="000B50FB" w:rsidRDefault="009F6224" w:rsidP="009F6224">
      <w:pPr>
        <w:widowControl w:val="0"/>
        <w:autoSpaceDE w:val="0"/>
        <w:autoSpaceDN w:val="0"/>
        <w:spacing w:after="0" w:line="240" w:lineRule="auto"/>
        <w:jc w:val="both"/>
        <w:rPr>
          <w:rFonts w:ascii="Garamond" w:eastAsia="Times New Roman" w:hAnsi="Garamond" w:cs="Arial"/>
          <w:sz w:val="24"/>
          <w:szCs w:val="24"/>
          <w:lang w:eastAsia="hu-HU"/>
        </w:rPr>
      </w:pPr>
      <w:r w:rsidRPr="000B50FB">
        <w:rPr>
          <w:rFonts w:ascii="Garamond" w:eastAsia="Times New Roman" w:hAnsi="Garamond" w:cs="Arial"/>
          <w:sz w:val="24"/>
          <w:szCs w:val="24"/>
          <w:lang w:eastAsia="hu-HU"/>
        </w:rPr>
        <w:t>hogy nyert</w:t>
      </w:r>
      <w:r w:rsidR="00D37F3A" w:rsidRPr="000B50FB">
        <w:rPr>
          <w:rFonts w:ascii="Garamond" w:eastAsia="Times New Roman" w:hAnsi="Garamond" w:cs="Arial"/>
          <w:sz w:val="24"/>
          <w:szCs w:val="24"/>
          <w:lang w:eastAsia="hu-HU"/>
        </w:rPr>
        <w:t xml:space="preserve">ességünk esetén az ajánlatban </w:t>
      </w:r>
      <w:r w:rsidRPr="000B50FB">
        <w:rPr>
          <w:rFonts w:ascii="Garamond" w:eastAsia="Times New Roman" w:hAnsi="Garamond" w:cs="Arial"/>
          <w:sz w:val="24"/>
          <w:szCs w:val="24"/>
          <w:lang w:eastAsia="hu-HU"/>
        </w:rPr>
        <w:t>az alkalmasság</w:t>
      </w:r>
      <w:r w:rsidR="000D2492" w:rsidRPr="000B50FB">
        <w:rPr>
          <w:rFonts w:ascii="Garamond" w:eastAsia="Times New Roman" w:hAnsi="Garamond" w:cs="Arial"/>
          <w:sz w:val="24"/>
          <w:szCs w:val="24"/>
          <w:lang w:eastAsia="hu-HU"/>
        </w:rPr>
        <w:t xml:space="preserve"> igazolása</w:t>
      </w:r>
      <w:r w:rsidR="00D37F3A" w:rsidRPr="000B50FB">
        <w:rPr>
          <w:rFonts w:ascii="Garamond" w:eastAsia="Times New Roman" w:hAnsi="Garamond" w:cs="Arial"/>
          <w:sz w:val="24"/>
          <w:szCs w:val="24"/>
          <w:lang w:eastAsia="hu-HU"/>
        </w:rPr>
        <w:t xml:space="preserve"> körében </w:t>
      </w:r>
      <w:r w:rsidRPr="000B50FB">
        <w:rPr>
          <w:rFonts w:ascii="Garamond" w:eastAsia="Times New Roman" w:hAnsi="Garamond" w:cs="Arial"/>
          <w:sz w:val="24"/>
          <w:szCs w:val="24"/>
          <w:lang w:eastAsia="hu-HU"/>
        </w:rPr>
        <w:t xml:space="preserve">bemutatott szakemberek a szerződés megkötésének napjáig szerepelni fognak a </w:t>
      </w:r>
      <w:r w:rsidR="009B2FB6" w:rsidRPr="000B50FB">
        <w:rPr>
          <w:rFonts w:ascii="Garamond" w:eastAsia="Times New Roman" w:hAnsi="Garamond" w:cs="Arial"/>
          <w:sz w:val="24"/>
          <w:szCs w:val="24"/>
          <w:lang w:eastAsia="hu-HU"/>
        </w:rPr>
        <w:t>területi kamarai névjegyzékben.</w:t>
      </w:r>
    </w:p>
    <w:p w14:paraId="59FB15CA" w14:textId="77777777" w:rsidR="009F6224" w:rsidRPr="000B50FB" w:rsidRDefault="009F6224" w:rsidP="009F6224">
      <w:pPr>
        <w:widowControl w:val="0"/>
        <w:autoSpaceDE w:val="0"/>
        <w:autoSpaceDN w:val="0"/>
        <w:spacing w:after="0" w:line="240" w:lineRule="auto"/>
        <w:jc w:val="both"/>
        <w:rPr>
          <w:rFonts w:ascii="Garamond" w:eastAsia="Times New Roman" w:hAnsi="Garamond" w:cs="Arial"/>
          <w:sz w:val="24"/>
          <w:szCs w:val="24"/>
          <w:lang w:eastAsia="hu-HU"/>
        </w:rPr>
      </w:pPr>
    </w:p>
    <w:p w14:paraId="107FD817" w14:textId="77777777" w:rsidR="009F6224" w:rsidRPr="000B50FB" w:rsidRDefault="009F6224" w:rsidP="009F6224">
      <w:pPr>
        <w:widowControl w:val="0"/>
        <w:autoSpaceDE w:val="0"/>
        <w:autoSpaceDN w:val="0"/>
        <w:spacing w:after="0" w:line="240" w:lineRule="auto"/>
        <w:jc w:val="both"/>
        <w:rPr>
          <w:rFonts w:ascii="Garamond" w:eastAsia="Times New Roman" w:hAnsi="Garamond" w:cs="Arial"/>
          <w:sz w:val="24"/>
          <w:szCs w:val="24"/>
          <w:lang w:eastAsia="hu-HU"/>
        </w:rPr>
      </w:pPr>
      <w:r w:rsidRPr="000B50FB">
        <w:rPr>
          <w:rFonts w:ascii="Garamond" w:eastAsia="Times New Roman" w:hAnsi="Garamond" w:cs="Arial"/>
          <w:sz w:val="24"/>
          <w:szCs w:val="24"/>
          <w:lang w:eastAsia="hu-HU"/>
        </w:rPr>
        <w:t xml:space="preserve">Nyertesség esetén az alkalmasság </w:t>
      </w:r>
      <w:r w:rsidR="000D2492" w:rsidRPr="000B50FB">
        <w:rPr>
          <w:rFonts w:ascii="Garamond" w:eastAsia="Times New Roman" w:hAnsi="Garamond" w:cs="Arial"/>
          <w:sz w:val="24"/>
          <w:szCs w:val="24"/>
          <w:lang w:eastAsia="hu-HU"/>
        </w:rPr>
        <w:t xml:space="preserve">igazolása </w:t>
      </w:r>
      <w:r w:rsidRPr="000B50FB">
        <w:rPr>
          <w:rFonts w:ascii="Garamond" w:eastAsia="Times New Roman" w:hAnsi="Garamond" w:cs="Arial"/>
          <w:sz w:val="24"/>
          <w:szCs w:val="24"/>
          <w:lang w:eastAsia="hu-HU"/>
        </w:rPr>
        <w:t xml:space="preserve">körében megjelölt </w:t>
      </w:r>
      <w:r w:rsidR="000D2492" w:rsidRPr="000B50FB">
        <w:rPr>
          <w:rFonts w:ascii="Garamond" w:eastAsia="Times New Roman" w:hAnsi="Garamond" w:cs="Arial"/>
          <w:sz w:val="24"/>
          <w:szCs w:val="24"/>
          <w:lang w:eastAsia="hu-HU"/>
        </w:rPr>
        <w:t xml:space="preserve">szakembereket az alábbi </w:t>
      </w:r>
      <w:r w:rsidRPr="000B50FB">
        <w:rPr>
          <w:rFonts w:ascii="Garamond" w:eastAsia="Times New Roman" w:hAnsi="Garamond" w:cs="Arial"/>
          <w:sz w:val="24"/>
          <w:szCs w:val="24"/>
          <w:lang w:eastAsia="hu-HU"/>
        </w:rPr>
        <w:t>pozícióra kívánjuk igénybe venni:</w:t>
      </w:r>
    </w:p>
    <w:p w14:paraId="1391A327" w14:textId="77777777" w:rsidR="009F6224" w:rsidRPr="000B50FB" w:rsidRDefault="009F6224" w:rsidP="009F6224">
      <w:pPr>
        <w:widowControl w:val="0"/>
        <w:autoSpaceDE w:val="0"/>
        <w:autoSpaceDN w:val="0"/>
        <w:spacing w:after="0" w:line="240" w:lineRule="auto"/>
        <w:jc w:val="both"/>
        <w:rPr>
          <w:rFonts w:ascii="Garamond" w:eastAsia="Times New Roman" w:hAnsi="Garamond" w:cs="Arial"/>
          <w:sz w:val="24"/>
          <w:szCs w:val="24"/>
          <w:lang w:eastAsia="hu-HU"/>
        </w:rPr>
      </w:pPr>
    </w:p>
    <w:tbl>
      <w:tblPr>
        <w:tblStyle w:val="Rcsostblzat"/>
        <w:tblW w:w="0" w:type="auto"/>
        <w:tblLook w:val="04A0" w:firstRow="1" w:lastRow="0" w:firstColumn="1" w:lastColumn="0" w:noHBand="0" w:noVBand="1"/>
      </w:tblPr>
      <w:tblGrid>
        <w:gridCol w:w="4606"/>
        <w:gridCol w:w="4606"/>
      </w:tblGrid>
      <w:tr w:rsidR="009F6224" w:rsidRPr="000B50FB" w14:paraId="780CF727" w14:textId="77777777" w:rsidTr="00D37F3A">
        <w:tc>
          <w:tcPr>
            <w:tcW w:w="4606" w:type="dxa"/>
          </w:tcPr>
          <w:p w14:paraId="552CDCDE" w14:textId="77777777" w:rsidR="009F6224" w:rsidRPr="000B50FB" w:rsidRDefault="009F6224" w:rsidP="00D37F3A">
            <w:pPr>
              <w:widowControl w:val="0"/>
              <w:autoSpaceDE w:val="0"/>
              <w:autoSpaceDN w:val="0"/>
              <w:jc w:val="center"/>
              <w:rPr>
                <w:rFonts w:ascii="Garamond" w:hAnsi="Garamond" w:cs="Arial"/>
                <w:sz w:val="24"/>
                <w:szCs w:val="24"/>
                <w:lang w:eastAsia="hu-HU"/>
              </w:rPr>
            </w:pPr>
            <w:r w:rsidRPr="000B50FB">
              <w:rPr>
                <w:rFonts w:ascii="Garamond" w:hAnsi="Garamond" w:cs="Arial"/>
                <w:b/>
                <w:bCs/>
                <w:sz w:val="24"/>
                <w:szCs w:val="24"/>
                <w:lang w:eastAsia="hu-HU"/>
              </w:rPr>
              <w:t>Ajánlati felhívás</w:t>
            </w:r>
            <w:r w:rsidRPr="000B50FB">
              <w:rPr>
                <w:rFonts w:ascii="Garamond" w:eastAsiaTheme="minorHAnsi" w:hAnsi="Garamond" w:cs="Arial"/>
                <w:b/>
                <w:bCs/>
                <w:sz w:val="24"/>
                <w:szCs w:val="24"/>
                <w:lang w:eastAsia="hu-HU"/>
              </w:rPr>
              <w:t xml:space="preserve"> </w:t>
            </w:r>
            <w:r w:rsidRPr="000B50FB">
              <w:rPr>
                <w:rFonts w:ascii="Garamond" w:hAnsi="Garamond" w:cs="Arial"/>
                <w:b/>
                <w:bCs/>
                <w:sz w:val="24"/>
                <w:szCs w:val="24"/>
                <w:lang w:eastAsia="hu-HU"/>
              </w:rPr>
              <w:t>III.1.3) M.2. pont</w:t>
            </w:r>
          </w:p>
        </w:tc>
        <w:tc>
          <w:tcPr>
            <w:tcW w:w="4606" w:type="dxa"/>
          </w:tcPr>
          <w:p w14:paraId="3522185A" w14:textId="77777777" w:rsidR="009F6224" w:rsidRPr="000B50FB" w:rsidRDefault="009F6224" w:rsidP="00D37F3A">
            <w:pPr>
              <w:widowControl w:val="0"/>
              <w:autoSpaceDE w:val="0"/>
              <w:autoSpaceDN w:val="0"/>
              <w:jc w:val="center"/>
              <w:rPr>
                <w:rFonts w:ascii="Garamond" w:hAnsi="Garamond" w:cs="Arial"/>
                <w:b/>
                <w:sz w:val="24"/>
                <w:szCs w:val="24"/>
                <w:lang w:eastAsia="hu-HU"/>
              </w:rPr>
            </w:pPr>
            <w:r w:rsidRPr="000B50FB">
              <w:rPr>
                <w:rFonts w:ascii="Garamond" w:hAnsi="Garamond" w:cs="Arial"/>
                <w:b/>
                <w:sz w:val="24"/>
                <w:szCs w:val="24"/>
                <w:lang w:eastAsia="hu-HU"/>
              </w:rPr>
              <w:t>Szakember neve</w:t>
            </w:r>
          </w:p>
        </w:tc>
      </w:tr>
      <w:tr w:rsidR="009F6224" w:rsidRPr="000B50FB" w14:paraId="43B88CC1" w14:textId="77777777" w:rsidTr="00D37F3A">
        <w:tc>
          <w:tcPr>
            <w:tcW w:w="4606" w:type="dxa"/>
          </w:tcPr>
          <w:p w14:paraId="247297CB" w14:textId="77777777" w:rsidR="009F6224" w:rsidRPr="000B50FB" w:rsidRDefault="00EB781F" w:rsidP="00D37F3A">
            <w:pPr>
              <w:widowControl w:val="0"/>
              <w:autoSpaceDE w:val="0"/>
              <w:autoSpaceDN w:val="0"/>
              <w:jc w:val="center"/>
              <w:rPr>
                <w:rFonts w:ascii="Garamond" w:hAnsi="Garamond" w:cs="Arial"/>
                <w:sz w:val="24"/>
                <w:szCs w:val="24"/>
                <w:lang w:eastAsia="hu-HU"/>
              </w:rPr>
            </w:pPr>
            <w:r w:rsidRPr="000B50FB">
              <w:rPr>
                <w:rFonts w:ascii="Garamond" w:hAnsi="Garamond" w:cs="Arial"/>
                <w:sz w:val="24"/>
                <w:szCs w:val="24"/>
                <w:lang w:eastAsia="hu-HU"/>
              </w:rPr>
              <w:t>M/2.1</w:t>
            </w:r>
          </w:p>
        </w:tc>
        <w:tc>
          <w:tcPr>
            <w:tcW w:w="4606" w:type="dxa"/>
          </w:tcPr>
          <w:p w14:paraId="5B360DB4" w14:textId="77777777" w:rsidR="009F6224" w:rsidRPr="000B50FB" w:rsidRDefault="009F6224" w:rsidP="00D37F3A">
            <w:pPr>
              <w:widowControl w:val="0"/>
              <w:autoSpaceDE w:val="0"/>
              <w:autoSpaceDN w:val="0"/>
              <w:jc w:val="center"/>
              <w:rPr>
                <w:rFonts w:ascii="Garamond" w:hAnsi="Garamond" w:cs="Arial"/>
                <w:sz w:val="24"/>
                <w:szCs w:val="24"/>
                <w:lang w:eastAsia="hu-HU"/>
              </w:rPr>
            </w:pPr>
          </w:p>
        </w:tc>
      </w:tr>
      <w:tr w:rsidR="009F6224" w:rsidRPr="000B50FB" w14:paraId="460D422C" w14:textId="77777777" w:rsidTr="00D37F3A">
        <w:tc>
          <w:tcPr>
            <w:tcW w:w="4606" w:type="dxa"/>
          </w:tcPr>
          <w:p w14:paraId="19FCA434" w14:textId="77777777" w:rsidR="009F6224" w:rsidRPr="000B50FB" w:rsidRDefault="00EB781F" w:rsidP="00D37F3A">
            <w:pPr>
              <w:widowControl w:val="0"/>
              <w:autoSpaceDE w:val="0"/>
              <w:autoSpaceDN w:val="0"/>
              <w:jc w:val="center"/>
              <w:rPr>
                <w:rFonts w:ascii="Garamond" w:hAnsi="Garamond" w:cs="Arial"/>
                <w:sz w:val="24"/>
                <w:szCs w:val="24"/>
                <w:lang w:eastAsia="hu-HU"/>
              </w:rPr>
            </w:pPr>
            <w:r w:rsidRPr="000B50FB">
              <w:rPr>
                <w:rFonts w:ascii="Garamond" w:hAnsi="Garamond" w:cs="Arial"/>
                <w:sz w:val="24"/>
                <w:szCs w:val="24"/>
                <w:lang w:eastAsia="hu-HU"/>
              </w:rPr>
              <w:t>M/2.2</w:t>
            </w:r>
          </w:p>
        </w:tc>
        <w:tc>
          <w:tcPr>
            <w:tcW w:w="4606" w:type="dxa"/>
          </w:tcPr>
          <w:p w14:paraId="0C341B70" w14:textId="77777777" w:rsidR="009F6224" w:rsidRPr="000B50FB" w:rsidRDefault="009F6224" w:rsidP="00D37F3A">
            <w:pPr>
              <w:widowControl w:val="0"/>
              <w:autoSpaceDE w:val="0"/>
              <w:autoSpaceDN w:val="0"/>
              <w:jc w:val="center"/>
              <w:rPr>
                <w:rFonts w:ascii="Garamond" w:hAnsi="Garamond" w:cs="Arial"/>
                <w:sz w:val="24"/>
                <w:szCs w:val="24"/>
                <w:lang w:eastAsia="hu-HU"/>
              </w:rPr>
            </w:pPr>
          </w:p>
        </w:tc>
      </w:tr>
      <w:tr w:rsidR="009F6224" w:rsidRPr="000B50FB" w14:paraId="7700EB16" w14:textId="77777777" w:rsidTr="00D37F3A">
        <w:tc>
          <w:tcPr>
            <w:tcW w:w="4606" w:type="dxa"/>
          </w:tcPr>
          <w:p w14:paraId="05B06B74" w14:textId="77777777" w:rsidR="009F6224" w:rsidRPr="000B50FB" w:rsidRDefault="00EB781F" w:rsidP="00D37F3A">
            <w:pPr>
              <w:widowControl w:val="0"/>
              <w:autoSpaceDE w:val="0"/>
              <w:autoSpaceDN w:val="0"/>
              <w:jc w:val="center"/>
              <w:rPr>
                <w:rFonts w:ascii="Garamond" w:hAnsi="Garamond" w:cs="Arial"/>
                <w:sz w:val="24"/>
                <w:szCs w:val="24"/>
                <w:lang w:eastAsia="hu-HU"/>
              </w:rPr>
            </w:pPr>
            <w:r w:rsidRPr="000B50FB">
              <w:rPr>
                <w:rFonts w:ascii="Garamond" w:hAnsi="Garamond" w:cs="Arial"/>
                <w:sz w:val="24"/>
                <w:szCs w:val="24"/>
                <w:lang w:eastAsia="hu-HU"/>
              </w:rPr>
              <w:t>M/2.3</w:t>
            </w:r>
          </w:p>
        </w:tc>
        <w:tc>
          <w:tcPr>
            <w:tcW w:w="4606" w:type="dxa"/>
          </w:tcPr>
          <w:p w14:paraId="5C16EFF8" w14:textId="77777777" w:rsidR="009F6224" w:rsidRPr="000B50FB" w:rsidRDefault="009F6224" w:rsidP="00D37F3A">
            <w:pPr>
              <w:widowControl w:val="0"/>
              <w:autoSpaceDE w:val="0"/>
              <w:autoSpaceDN w:val="0"/>
              <w:jc w:val="center"/>
              <w:rPr>
                <w:rFonts w:ascii="Garamond" w:hAnsi="Garamond" w:cs="Arial"/>
                <w:sz w:val="24"/>
                <w:szCs w:val="24"/>
                <w:lang w:eastAsia="hu-HU"/>
              </w:rPr>
            </w:pPr>
          </w:p>
        </w:tc>
      </w:tr>
      <w:tr w:rsidR="009F6224" w:rsidRPr="000B50FB" w14:paraId="234C4CC3" w14:textId="77777777" w:rsidTr="00D37F3A">
        <w:tc>
          <w:tcPr>
            <w:tcW w:w="4606" w:type="dxa"/>
          </w:tcPr>
          <w:p w14:paraId="79479DB4" w14:textId="77777777" w:rsidR="009F6224" w:rsidRPr="000B50FB" w:rsidRDefault="00EB781F" w:rsidP="00D37F3A">
            <w:pPr>
              <w:widowControl w:val="0"/>
              <w:autoSpaceDE w:val="0"/>
              <w:autoSpaceDN w:val="0"/>
              <w:jc w:val="center"/>
              <w:rPr>
                <w:rFonts w:ascii="Garamond" w:hAnsi="Garamond" w:cs="Arial"/>
                <w:sz w:val="24"/>
                <w:szCs w:val="24"/>
                <w:lang w:eastAsia="hu-HU"/>
              </w:rPr>
            </w:pPr>
            <w:r w:rsidRPr="000B50FB">
              <w:rPr>
                <w:rFonts w:ascii="Garamond" w:hAnsi="Garamond" w:cs="Arial"/>
                <w:sz w:val="24"/>
                <w:szCs w:val="24"/>
                <w:lang w:eastAsia="hu-HU"/>
              </w:rPr>
              <w:t>M/2.4</w:t>
            </w:r>
          </w:p>
        </w:tc>
        <w:tc>
          <w:tcPr>
            <w:tcW w:w="4606" w:type="dxa"/>
          </w:tcPr>
          <w:p w14:paraId="4B7A0630" w14:textId="77777777" w:rsidR="009F6224" w:rsidRPr="000B50FB" w:rsidRDefault="009F6224" w:rsidP="00D37F3A">
            <w:pPr>
              <w:widowControl w:val="0"/>
              <w:autoSpaceDE w:val="0"/>
              <w:autoSpaceDN w:val="0"/>
              <w:jc w:val="center"/>
              <w:rPr>
                <w:rFonts w:ascii="Garamond" w:hAnsi="Garamond" w:cs="Arial"/>
                <w:sz w:val="24"/>
                <w:szCs w:val="24"/>
                <w:lang w:eastAsia="hu-HU"/>
              </w:rPr>
            </w:pPr>
          </w:p>
        </w:tc>
      </w:tr>
    </w:tbl>
    <w:p w14:paraId="412988D7" w14:textId="77777777" w:rsidR="009F6224" w:rsidRPr="000B50FB" w:rsidRDefault="009F6224" w:rsidP="009F6224">
      <w:pPr>
        <w:widowControl w:val="0"/>
        <w:autoSpaceDE w:val="0"/>
        <w:autoSpaceDN w:val="0"/>
        <w:spacing w:after="0" w:line="240" w:lineRule="auto"/>
        <w:jc w:val="both"/>
        <w:rPr>
          <w:rFonts w:ascii="Garamond" w:eastAsia="Times New Roman" w:hAnsi="Garamond" w:cs="Arial"/>
          <w:sz w:val="24"/>
          <w:szCs w:val="24"/>
          <w:lang w:eastAsia="hu-HU"/>
        </w:rPr>
      </w:pPr>
    </w:p>
    <w:p w14:paraId="71737C31" w14:textId="77777777" w:rsidR="009F6224" w:rsidRPr="000B50FB" w:rsidRDefault="009F6224" w:rsidP="009F6224">
      <w:pPr>
        <w:widowControl w:val="0"/>
        <w:autoSpaceDE w:val="0"/>
        <w:autoSpaceDN w:val="0"/>
        <w:spacing w:after="0" w:line="240" w:lineRule="auto"/>
        <w:jc w:val="both"/>
        <w:rPr>
          <w:rFonts w:ascii="Garamond" w:eastAsia="Times New Roman" w:hAnsi="Garamond" w:cs="Arial"/>
          <w:sz w:val="24"/>
          <w:szCs w:val="24"/>
          <w:lang w:eastAsia="hu-HU"/>
        </w:rPr>
      </w:pPr>
      <w:r w:rsidRPr="000B50FB">
        <w:rPr>
          <w:rFonts w:ascii="Garamond" w:eastAsia="Times New Roman" w:hAnsi="Garamond" w:cs="Arial"/>
          <w:sz w:val="24"/>
          <w:szCs w:val="24"/>
          <w:lang w:eastAsia="hu-HU"/>
        </w:rPr>
        <w:t xml:space="preserve">Tudomásul vesszük, hogy a névjegyzékbe vétel elmaradása a Kbt. 131. § (4) bekezdése alapján a szerződéskötéstől való visszalépésnek minősül, melynek következtében a második legkedvezőbb ajánlatot tevővel kötheti meg ajánlatkérő a szerződést. </w:t>
      </w:r>
    </w:p>
    <w:p w14:paraId="767046B4" w14:textId="77777777" w:rsidR="009F6224" w:rsidRPr="000B50FB" w:rsidRDefault="009F6224" w:rsidP="009F6224">
      <w:pPr>
        <w:widowControl w:val="0"/>
        <w:autoSpaceDE w:val="0"/>
        <w:autoSpaceDN w:val="0"/>
        <w:spacing w:after="0" w:line="240" w:lineRule="auto"/>
        <w:rPr>
          <w:rFonts w:ascii="Garamond" w:eastAsia="Times New Roman" w:hAnsi="Garamond" w:cs="Tahoma"/>
          <w:sz w:val="24"/>
          <w:szCs w:val="24"/>
          <w:lang w:eastAsia="hu-HU"/>
        </w:rPr>
      </w:pPr>
    </w:p>
    <w:p w14:paraId="4C555E9A" w14:textId="77777777" w:rsidR="009F6224" w:rsidRPr="000B50FB" w:rsidRDefault="009F6224" w:rsidP="009F6224">
      <w:pPr>
        <w:widowControl w:val="0"/>
        <w:autoSpaceDE w:val="0"/>
        <w:autoSpaceDN w:val="0"/>
        <w:spacing w:after="0" w:line="240" w:lineRule="auto"/>
        <w:rPr>
          <w:rFonts w:ascii="Garamond" w:eastAsia="Times New Roman" w:hAnsi="Garamond" w:cs="Tahoma"/>
          <w:sz w:val="24"/>
          <w:szCs w:val="24"/>
          <w:lang w:eastAsia="hu-HU"/>
        </w:rPr>
      </w:pPr>
      <w:r w:rsidRPr="000B50FB">
        <w:rPr>
          <w:rFonts w:ascii="Garamond" w:eastAsia="Times New Roman" w:hAnsi="Garamond" w:cs="Tahoma"/>
          <w:sz w:val="24"/>
          <w:szCs w:val="24"/>
          <w:lang w:eastAsia="hu-HU"/>
        </w:rPr>
        <w:t>Kelt:</w:t>
      </w:r>
    </w:p>
    <w:p w14:paraId="021B137D" w14:textId="77777777" w:rsidR="009F6224" w:rsidRPr="000B50FB" w:rsidRDefault="009F6224" w:rsidP="009F6224">
      <w:pPr>
        <w:widowControl w:val="0"/>
        <w:autoSpaceDE w:val="0"/>
        <w:autoSpaceDN w:val="0"/>
        <w:spacing w:after="0" w:line="240" w:lineRule="auto"/>
        <w:rPr>
          <w:rFonts w:ascii="Garamond" w:eastAsia="Times New Roman" w:hAnsi="Garamond" w:cs="Tahoma"/>
          <w:sz w:val="24"/>
          <w:szCs w:val="24"/>
          <w:lang w:eastAsia="hu-HU"/>
        </w:rPr>
      </w:pPr>
    </w:p>
    <w:p w14:paraId="63C75835" w14:textId="77777777" w:rsidR="009F6224" w:rsidRPr="000B50FB" w:rsidRDefault="009F6224" w:rsidP="009F6224">
      <w:pPr>
        <w:widowControl w:val="0"/>
        <w:tabs>
          <w:tab w:val="center" w:pos="7371"/>
        </w:tabs>
        <w:autoSpaceDE w:val="0"/>
        <w:autoSpaceDN w:val="0"/>
        <w:spacing w:after="0" w:line="240" w:lineRule="auto"/>
        <w:rPr>
          <w:rFonts w:ascii="Garamond" w:eastAsia="Times New Roman" w:hAnsi="Garamond" w:cs="Tahoma"/>
          <w:sz w:val="24"/>
          <w:szCs w:val="24"/>
          <w:lang w:eastAsia="hu-HU"/>
        </w:rPr>
      </w:pPr>
      <w:r w:rsidRPr="000B50FB">
        <w:rPr>
          <w:rFonts w:ascii="Garamond" w:eastAsia="Times New Roman" w:hAnsi="Garamond" w:cs="Tahoma"/>
          <w:sz w:val="24"/>
          <w:szCs w:val="24"/>
          <w:lang w:eastAsia="hu-HU"/>
        </w:rPr>
        <w:tab/>
        <w:t>……………………………….</w:t>
      </w:r>
    </w:p>
    <w:p w14:paraId="718FD321" w14:textId="77777777" w:rsidR="006E70B3" w:rsidRPr="000B50FB" w:rsidRDefault="009F6224" w:rsidP="00453B99">
      <w:pPr>
        <w:widowControl w:val="0"/>
        <w:tabs>
          <w:tab w:val="center" w:pos="7371"/>
        </w:tabs>
        <w:autoSpaceDE w:val="0"/>
        <w:autoSpaceDN w:val="0"/>
        <w:spacing w:after="0" w:line="240" w:lineRule="auto"/>
        <w:rPr>
          <w:rFonts w:ascii="Garamond" w:eastAsia="Times New Roman" w:hAnsi="Garamond" w:cs="Tahoma"/>
          <w:bCs/>
          <w:sz w:val="24"/>
          <w:szCs w:val="24"/>
          <w:lang w:eastAsia="hu-HU"/>
        </w:rPr>
      </w:pPr>
      <w:r w:rsidRPr="000B50FB">
        <w:rPr>
          <w:rFonts w:ascii="Garamond" w:eastAsia="Times New Roman" w:hAnsi="Garamond" w:cs="Tahoma"/>
          <w:b/>
          <w:bCs/>
          <w:sz w:val="24"/>
          <w:szCs w:val="24"/>
          <w:lang w:eastAsia="hu-HU"/>
        </w:rPr>
        <w:tab/>
      </w:r>
      <w:proofErr w:type="gramStart"/>
      <w:r w:rsidRPr="000B50FB">
        <w:rPr>
          <w:rFonts w:ascii="Garamond" w:eastAsia="Times New Roman" w:hAnsi="Garamond" w:cs="Tahoma"/>
          <w:bCs/>
          <w:sz w:val="24"/>
          <w:szCs w:val="24"/>
          <w:lang w:eastAsia="hu-HU"/>
        </w:rPr>
        <w:t>cégszerű</w:t>
      </w:r>
      <w:proofErr w:type="gramEnd"/>
      <w:r w:rsidRPr="000B50FB">
        <w:rPr>
          <w:rFonts w:ascii="Garamond" w:eastAsia="Times New Roman" w:hAnsi="Garamond" w:cs="Tahoma"/>
          <w:bCs/>
          <w:sz w:val="24"/>
          <w:szCs w:val="24"/>
          <w:lang w:eastAsia="hu-HU"/>
        </w:rPr>
        <w:t xml:space="preserve"> aláírás</w:t>
      </w:r>
    </w:p>
    <w:p w14:paraId="35A37CB8" w14:textId="77777777" w:rsidR="00C937D8" w:rsidRPr="000B50FB" w:rsidRDefault="00C937D8">
      <w:pPr>
        <w:rPr>
          <w:rFonts w:ascii="Garamond" w:eastAsia="Times New Roman" w:hAnsi="Garamond" w:cs="Tahoma"/>
          <w:bCs/>
          <w:sz w:val="24"/>
          <w:szCs w:val="24"/>
          <w:lang w:eastAsia="hu-HU"/>
        </w:rPr>
      </w:pPr>
      <w:r w:rsidRPr="000B50FB">
        <w:rPr>
          <w:rFonts w:ascii="Garamond" w:eastAsia="Times New Roman" w:hAnsi="Garamond" w:cs="Tahoma"/>
          <w:bCs/>
          <w:sz w:val="24"/>
          <w:szCs w:val="24"/>
          <w:lang w:eastAsia="hu-HU"/>
        </w:rPr>
        <w:br w:type="page"/>
      </w:r>
    </w:p>
    <w:p w14:paraId="5BF46FB1" w14:textId="77777777" w:rsidR="00A2135B" w:rsidRPr="000B50FB" w:rsidRDefault="00DD6AEE" w:rsidP="00A2135B">
      <w:pPr>
        <w:widowControl w:val="0"/>
        <w:autoSpaceDE w:val="0"/>
        <w:autoSpaceDN w:val="0"/>
        <w:spacing w:after="0" w:line="240" w:lineRule="auto"/>
        <w:jc w:val="right"/>
        <w:rPr>
          <w:rFonts w:ascii="Arial" w:eastAsia="Times New Roman" w:hAnsi="Arial" w:cs="Arial"/>
          <w:sz w:val="20"/>
          <w:szCs w:val="20"/>
          <w:lang w:eastAsia="hu-HU"/>
        </w:rPr>
      </w:pPr>
      <w:r w:rsidRPr="000B50FB">
        <w:rPr>
          <w:rFonts w:ascii="Garamond" w:eastAsia="Times New Roman" w:hAnsi="Garamond" w:cs="Garamond"/>
          <w:i/>
          <w:sz w:val="24"/>
          <w:szCs w:val="24"/>
          <w:lang w:eastAsia="hu-HU"/>
        </w:rPr>
        <w:lastRenderedPageBreak/>
        <w:t>19</w:t>
      </w:r>
      <w:r w:rsidR="00A2135B" w:rsidRPr="000B50FB">
        <w:rPr>
          <w:rFonts w:ascii="Garamond" w:eastAsia="Times New Roman" w:hAnsi="Garamond" w:cs="Garamond"/>
          <w:i/>
          <w:sz w:val="24"/>
          <w:szCs w:val="24"/>
          <w:lang w:eastAsia="hu-HU"/>
        </w:rPr>
        <w:t>. számú melléklet</w:t>
      </w:r>
    </w:p>
    <w:p w14:paraId="4B6DB2C4" w14:textId="77777777" w:rsidR="00A2135B" w:rsidRPr="000B50FB" w:rsidRDefault="00A2135B" w:rsidP="00A2135B">
      <w:pPr>
        <w:widowControl w:val="0"/>
        <w:autoSpaceDE w:val="0"/>
        <w:autoSpaceDN w:val="0"/>
        <w:spacing w:after="0" w:line="240" w:lineRule="auto"/>
        <w:rPr>
          <w:rFonts w:ascii="Arial" w:eastAsia="Times New Roman" w:hAnsi="Arial" w:cs="Arial"/>
          <w:sz w:val="20"/>
          <w:szCs w:val="20"/>
          <w:lang w:eastAsia="hu-HU"/>
        </w:rPr>
      </w:pPr>
    </w:p>
    <w:p w14:paraId="4A6FDE65" w14:textId="77777777" w:rsidR="00A2135B" w:rsidRPr="000B50FB" w:rsidRDefault="00A2135B" w:rsidP="00A2135B">
      <w:pPr>
        <w:widowControl w:val="0"/>
        <w:autoSpaceDE w:val="0"/>
        <w:autoSpaceDN w:val="0"/>
        <w:spacing w:after="0" w:line="240" w:lineRule="auto"/>
        <w:rPr>
          <w:rFonts w:ascii="Arial" w:eastAsia="Times New Roman" w:hAnsi="Arial" w:cs="Arial"/>
          <w:sz w:val="20"/>
          <w:szCs w:val="20"/>
          <w:lang w:eastAsia="hu-HU"/>
        </w:rPr>
      </w:pPr>
    </w:p>
    <w:p w14:paraId="40B3B6B0" w14:textId="77777777" w:rsidR="00A2135B" w:rsidRPr="000B50FB" w:rsidRDefault="00A2135B" w:rsidP="00A2135B">
      <w:pPr>
        <w:widowControl w:val="0"/>
        <w:numPr>
          <w:ilvl w:val="7"/>
          <w:numId w:val="26"/>
        </w:numPr>
        <w:autoSpaceDE w:val="0"/>
        <w:autoSpaceDN w:val="0"/>
        <w:spacing w:after="0" w:line="280" w:lineRule="exact"/>
        <w:jc w:val="center"/>
        <w:outlineLvl w:val="7"/>
        <w:rPr>
          <w:rFonts w:ascii="Garamond" w:eastAsia="Times New Roman" w:hAnsi="Garamond" w:cs="Times New Roman"/>
          <w:color w:val="000000"/>
          <w:sz w:val="24"/>
          <w:szCs w:val="24"/>
          <w:lang w:eastAsia="hu-HU"/>
        </w:rPr>
      </w:pPr>
      <w:r w:rsidRPr="000B50FB">
        <w:rPr>
          <w:rFonts w:ascii="Garamond" w:eastAsia="Times New Roman" w:hAnsi="Garamond" w:cs="Times New Roman"/>
          <w:b/>
          <w:color w:val="000000"/>
          <w:sz w:val="24"/>
          <w:szCs w:val="24"/>
          <w:lang w:eastAsia="hu-HU"/>
        </w:rPr>
        <w:t>A CD vagy DVD mellékletre vonatkozó nyilatkozat</w:t>
      </w:r>
    </w:p>
    <w:p w14:paraId="49744A4A" w14:textId="77777777" w:rsidR="00A2135B" w:rsidRPr="000B50FB" w:rsidRDefault="00A2135B" w:rsidP="00A2135B">
      <w:pPr>
        <w:widowControl w:val="0"/>
        <w:autoSpaceDN w:val="0"/>
        <w:spacing w:after="0" w:line="240" w:lineRule="auto"/>
        <w:jc w:val="center"/>
        <w:rPr>
          <w:rFonts w:ascii="Garamond" w:eastAsia="Times New Roman" w:hAnsi="Garamond" w:cs="Times New Roman"/>
          <w:b/>
          <w:bCs/>
          <w:color w:val="000000"/>
          <w:sz w:val="24"/>
          <w:szCs w:val="24"/>
          <w:lang w:eastAsia="hu-HU"/>
        </w:rPr>
      </w:pPr>
    </w:p>
    <w:p w14:paraId="0D52D63F" w14:textId="77777777" w:rsidR="00A2135B" w:rsidRPr="000B50FB" w:rsidRDefault="00A2135B" w:rsidP="00A2135B">
      <w:pPr>
        <w:widowControl w:val="0"/>
        <w:autoSpaceDN w:val="0"/>
        <w:spacing w:after="0" w:line="240" w:lineRule="auto"/>
        <w:jc w:val="center"/>
        <w:rPr>
          <w:rFonts w:ascii="Garamond" w:eastAsia="Times New Roman" w:hAnsi="Garamond" w:cs="Times New Roman"/>
          <w:b/>
          <w:bCs/>
          <w:color w:val="000000"/>
          <w:sz w:val="24"/>
          <w:szCs w:val="24"/>
          <w:lang w:eastAsia="hu-HU"/>
        </w:rPr>
      </w:pPr>
    </w:p>
    <w:p w14:paraId="3DF1EECD" w14:textId="77777777" w:rsidR="00A2135B" w:rsidRPr="000B50FB" w:rsidRDefault="00A2135B" w:rsidP="00A2135B">
      <w:pPr>
        <w:widowControl w:val="0"/>
        <w:autoSpaceDN w:val="0"/>
        <w:spacing w:after="0" w:line="240" w:lineRule="auto"/>
        <w:jc w:val="center"/>
        <w:rPr>
          <w:rFonts w:ascii="Garamond" w:eastAsia="Times New Roman" w:hAnsi="Garamond" w:cs="Times New Roman"/>
          <w:b/>
          <w:bCs/>
          <w:color w:val="000000"/>
          <w:sz w:val="24"/>
          <w:szCs w:val="24"/>
          <w:lang w:eastAsia="hu-HU"/>
        </w:rPr>
      </w:pPr>
      <w:r w:rsidRPr="000B50FB">
        <w:rPr>
          <w:rFonts w:ascii="Garamond" w:eastAsia="Times New Roman" w:hAnsi="Garamond" w:cs="Arial"/>
          <w:b/>
          <w:sz w:val="24"/>
          <w:szCs w:val="24"/>
          <w:lang w:eastAsia="hu-HU"/>
        </w:rPr>
        <w:t>„</w:t>
      </w:r>
      <w:r w:rsidR="00040C21" w:rsidRPr="000B50FB">
        <w:rPr>
          <w:rFonts w:ascii="Garamond" w:eastAsia="Times New Roman" w:hAnsi="Garamond" w:cs="Arial"/>
          <w:b/>
          <w:bCs/>
          <w:sz w:val="24"/>
          <w:szCs w:val="24"/>
          <w:lang w:eastAsia="hu-HU"/>
        </w:rPr>
        <w:t>Vállalkozási szerződés az 1527/2016. (IX. 29.) Korm. határozat szerinti infrastruktúra-fejlesztés tervezési és kivitelezési munkáira - Testnevelési Egyetem Továbbképző központ, Velence.</w:t>
      </w:r>
      <w:r w:rsidRPr="000B50FB">
        <w:rPr>
          <w:rFonts w:ascii="Garamond" w:eastAsia="Times New Roman" w:hAnsi="Garamond" w:cs="Arial"/>
          <w:b/>
          <w:sz w:val="24"/>
          <w:szCs w:val="24"/>
          <w:lang w:eastAsia="hu-HU"/>
        </w:rPr>
        <w:t>”</w:t>
      </w:r>
    </w:p>
    <w:p w14:paraId="056305FE" w14:textId="77777777" w:rsidR="00A2135B" w:rsidRPr="000B50FB" w:rsidRDefault="00A2135B" w:rsidP="00A2135B">
      <w:pPr>
        <w:widowControl w:val="0"/>
        <w:autoSpaceDN w:val="0"/>
        <w:spacing w:after="0" w:line="240" w:lineRule="auto"/>
        <w:jc w:val="center"/>
        <w:rPr>
          <w:rFonts w:ascii="Garamond" w:eastAsia="Times New Roman" w:hAnsi="Garamond" w:cs="Times New Roman"/>
          <w:b/>
          <w:bCs/>
          <w:color w:val="000000"/>
          <w:sz w:val="24"/>
          <w:szCs w:val="24"/>
          <w:lang w:eastAsia="hu-HU"/>
        </w:rPr>
      </w:pPr>
    </w:p>
    <w:p w14:paraId="42E99ABE" w14:textId="77777777" w:rsidR="00A2135B" w:rsidRPr="000B50FB" w:rsidRDefault="00A2135B" w:rsidP="00A2135B">
      <w:pPr>
        <w:widowControl w:val="0"/>
        <w:autoSpaceDN w:val="0"/>
        <w:spacing w:after="0" w:line="240" w:lineRule="auto"/>
        <w:jc w:val="center"/>
        <w:rPr>
          <w:rFonts w:ascii="Garamond" w:eastAsia="Times New Roman" w:hAnsi="Garamond" w:cs="Times New Roman"/>
          <w:b/>
          <w:bCs/>
          <w:color w:val="000000"/>
          <w:sz w:val="24"/>
          <w:szCs w:val="24"/>
          <w:lang w:eastAsia="hu-HU"/>
        </w:rPr>
      </w:pPr>
      <w:proofErr w:type="gramStart"/>
      <w:r w:rsidRPr="000B50FB">
        <w:rPr>
          <w:rFonts w:ascii="Garamond" w:eastAsia="Times New Roman" w:hAnsi="Garamond" w:cs="Times New Roman"/>
          <w:b/>
          <w:bCs/>
          <w:color w:val="000000"/>
          <w:sz w:val="24"/>
          <w:szCs w:val="24"/>
          <w:lang w:eastAsia="hu-HU"/>
        </w:rPr>
        <w:t>tárgyú</w:t>
      </w:r>
      <w:proofErr w:type="gramEnd"/>
      <w:r w:rsidRPr="000B50FB">
        <w:rPr>
          <w:rFonts w:ascii="Garamond" w:eastAsia="Times New Roman" w:hAnsi="Garamond" w:cs="Times New Roman"/>
          <w:b/>
          <w:bCs/>
          <w:color w:val="000000"/>
          <w:sz w:val="24"/>
          <w:szCs w:val="24"/>
          <w:lang w:eastAsia="hu-HU"/>
        </w:rPr>
        <w:t xml:space="preserve"> közbeszerzési eljárás vonatkozásában</w:t>
      </w:r>
    </w:p>
    <w:p w14:paraId="16E25114" w14:textId="77777777" w:rsidR="00A2135B" w:rsidRPr="000B50FB" w:rsidRDefault="00A2135B" w:rsidP="00A2135B">
      <w:pPr>
        <w:widowControl w:val="0"/>
        <w:autoSpaceDN w:val="0"/>
        <w:spacing w:after="0" w:line="280" w:lineRule="exact"/>
        <w:jc w:val="center"/>
        <w:rPr>
          <w:rFonts w:ascii="Garamond" w:eastAsia="Times New Roman" w:hAnsi="Garamond" w:cs="Arial"/>
          <w:color w:val="000000"/>
          <w:sz w:val="24"/>
          <w:szCs w:val="24"/>
          <w:lang w:eastAsia="hu-HU"/>
        </w:rPr>
      </w:pPr>
    </w:p>
    <w:p w14:paraId="034D2EE2" w14:textId="77777777" w:rsidR="00A2135B" w:rsidRPr="000B50FB" w:rsidRDefault="00A2135B" w:rsidP="00A2135B">
      <w:pPr>
        <w:widowControl w:val="0"/>
        <w:autoSpaceDN w:val="0"/>
        <w:spacing w:after="0" w:line="280" w:lineRule="exact"/>
        <w:rPr>
          <w:rFonts w:ascii="Garamond" w:eastAsia="Times New Roman" w:hAnsi="Garamond" w:cs="Arial"/>
          <w:color w:val="000000"/>
          <w:sz w:val="24"/>
          <w:szCs w:val="24"/>
          <w:lang w:eastAsia="hu-HU"/>
        </w:rPr>
      </w:pPr>
    </w:p>
    <w:p w14:paraId="430C3392" w14:textId="77777777" w:rsidR="00A2135B" w:rsidRPr="000B50FB" w:rsidRDefault="00A2135B" w:rsidP="00A2135B">
      <w:pPr>
        <w:widowControl w:val="0"/>
        <w:autoSpaceDN w:val="0"/>
        <w:spacing w:after="0" w:line="280" w:lineRule="exact"/>
        <w:jc w:val="both"/>
        <w:rPr>
          <w:rFonts w:ascii="Garamond" w:eastAsia="Times New Roman" w:hAnsi="Garamond" w:cs="Arial"/>
          <w:color w:val="000000"/>
          <w:sz w:val="24"/>
          <w:szCs w:val="24"/>
          <w:lang w:eastAsia="hu-HU"/>
        </w:rPr>
      </w:pPr>
      <w:proofErr w:type="gramStart"/>
      <w:r w:rsidRPr="000B50FB">
        <w:rPr>
          <w:rFonts w:ascii="Garamond" w:eastAsia="Times New Roman" w:hAnsi="Garamond" w:cs="Arial"/>
          <w:color w:val="000000"/>
          <w:sz w:val="24"/>
          <w:szCs w:val="24"/>
          <w:lang w:eastAsia="hu-HU"/>
        </w:rPr>
        <w:t>Alulírott …</w:t>
      </w:r>
      <w:proofErr w:type="gramEnd"/>
      <w:r w:rsidRPr="000B50FB">
        <w:rPr>
          <w:rFonts w:ascii="Garamond" w:eastAsia="Times New Roman" w:hAnsi="Garamond" w:cs="Arial"/>
          <w:color w:val="000000"/>
          <w:sz w:val="24"/>
          <w:szCs w:val="24"/>
          <w:lang w:eastAsia="hu-HU"/>
        </w:rPr>
        <w:t>………………….., mint a ………………… ajánlattevő (székhely: ………………) ……………. (</w:t>
      </w:r>
      <w:r w:rsidRPr="000B50FB">
        <w:rPr>
          <w:rFonts w:ascii="Garamond" w:eastAsia="Times New Roman" w:hAnsi="Garamond" w:cs="Arial"/>
          <w:i/>
          <w:color w:val="000000"/>
          <w:sz w:val="24"/>
          <w:szCs w:val="24"/>
          <w:lang w:eastAsia="hu-HU"/>
        </w:rPr>
        <w:t>képviseleti jogkör/titulus megnevezése</w:t>
      </w:r>
      <w:r w:rsidRPr="000B50FB">
        <w:rPr>
          <w:rFonts w:ascii="Garamond" w:eastAsia="Times New Roman" w:hAnsi="Garamond" w:cs="Arial"/>
          <w:color w:val="000000"/>
          <w:sz w:val="24"/>
          <w:szCs w:val="24"/>
          <w:lang w:eastAsia="hu-HU"/>
        </w:rPr>
        <w:t>) az eljárást megindító ajánlati felhívásban és a kapcsolódó dokumentációban foglalt valamennyi formai és tartalmi követelmény, utasítás, kikötés és műszaki leírás gondos áttekintése után</w:t>
      </w:r>
    </w:p>
    <w:p w14:paraId="46234CF8" w14:textId="77777777" w:rsidR="00A2135B" w:rsidRPr="000B50FB" w:rsidRDefault="00A2135B" w:rsidP="00A2135B">
      <w:pPr>
        <w:widowControl w:val="0"/>
        <w:autoSpaceDN w:val="0"/>
        <w:spacing w:after="0" w:line="280" w:lineRule="exact"/>
        <w:jc w:val="both"/>
        <w:rPr>
          <w:rFonts w:ascii="Garamond" w:eastAsia="Times New Roman" w:hAnsi="Garamond" w:cs="Arial"/>
          <w:color w:val="000000"/>
          <w:sz w:val="24"/>
          <w:szCs w:val="24"/>
          <w:lang w:eastAsia="hu-HU"/>
        </w:rPr>
      </w:pPr>
    </w:p>
    <w:p w14:paraId="534CAA46" w14:textId="77777777" w:rsidR="00A2135B" w:rsidRPr="000B50FB" w:rsidRDefault="00A2135B" w:rsidP="00A2135B">
      <w:pPr>
        <w:widowControl w:val="0"/>
        <w:autoSpaceDN w:val="0"/>
        <w:spacing w:after="0" w:line="280" w:lineRule="exact"/>
        <w:jc w:val="both"/>
        <w:rPr>
          <w:rFonts w:ascii="Garamond" w:eastAsia="Times New Roman" w:hAnsi="Garamond" w:cs="Arial"/>
          <w:color w:val="000000"/>
          <w:sz w:val="24"/>
          <w:szCs w:val="24"/>
          <w:lang w:eastAsia="hu-HU"/>
        </w:rPr>
      </w:pPr>
    </w:p>
    <w:p w14:paraId="3F2D13A6" w14:textId="77777777" w:rsidR="00A2135B" w:rsidRPr="000B50FB" w:rsidRDefault="00A2135B" w:rsidP="00A2135B">
      <w:pPr>
        <w:widowControl w:val="0"/>
        <w:autoSpaceDN w:val="0"/>
        <w:spacing w:after="0" w:line="280" w:lineRule="exact"/>
        <w:jc w:val="center"/>
        <w:rPr>
          <w:rFonts w:ascii="Garamond" w:eastAsia="Times New Roman" w:hAnsi="Garamond" w:cs="Arial"/>
          <w:b/>
          <w:color w:val="000000"/>
          <w:spacing w:val="40"/>
          <w:sz w:val="24"/>
          <w:szCs w:val="24"/>
          <w:lang w:eastAsia="hu-HU"/>
        </w:rPr>
      </w:pPr>
      <w:proofErr w:type="gramStart"/>
      <w:r w:rsidRPr="000B50FB">
        <w:rPr>
          <w:rFonts w:ascii="Garamond" w:eastAsia="Times New Roman" w:hAnsi="Garamond" w:cs="Arial"/>
          <w:b/>
          <w:color w:val="000000"/>
          <w:spacing w:val="40"/>
          <w:sz w:val="24"/>
          <w:szCs w:val="24"/>
          <w:lang w:eastAsia="hu-HU"/>
        </w:rPr>
        <w:t>az</w:t>
      </w:r>
      <w:proofErr w:type="gramEnd"/>
      <w:r w:rsidRPr="000B50FB">
        <w:rPr>
          <w:rFonts w:ascii="Garamond" w:eastAsia="Times New Roman" w:hAnsi="Garamond" w:cs="Arial"/>
          <w:b/>
          <w:color w:val="000000"/>
          <w:spacing w:val="40"/>
          <w:sz w:val="24"/>
          <w:szCs w:val="24"/>
          <w:lang w:eastAsia="hu-HU"/>
        </w:rPr>
        <w:t xml:space="preserve"> alábbi nyilatkozatot tesszük:</w:t>
      </w:r>
    </w:p>
    <w:p w14:paraId="3F57A770" w14:textId="77777777" w:rsidR="00A2135B" w:rsidRPr="000B50FB" w:rsidRDefault="00A2135B" w:rsidP="00A2135B">
      <w:pPr>
        <w:widowControl w:val="0"/>
        <w:autoSpaceDN w:val="0"/>
        <w:spacing w:after="0" w:line="280" w:lineRule="exact"/>
        <w:rPr>
          <w:rFonts w:ascii="Garamond" w:eastAsia="Times New Roman" w:hAnsi="Garamond" w:cs="Arial"/>
          <w:color w:val="000000"/>
          <w:sz w:val="24"/>
          <w:szCs w:val="24"/>
          <w:lang w:eastAsia="hu-HU"/>
        </w:rPr>
      </w:pPr>
    </w:p>
    <w:p w14:paraId="20BF4F41" w14:textId="77777777" w:rsidR="00A2135B" w:rsidRPr="000B50FB" w:rsidRDefault="00A2135B" w:rsidP="00A2135B">
      <w:pPr>
        <w:widowControl w:val="0"/>
        <w:autoSpaceDN w:val="0"/>
        <w:spacing w:after="0" w:line="280" w:lineRule="exact"/>
        <w:rPr>
          <w:rFonts w:ascii="Garamond" w:eastAsia="Times New Roman" w:hAnsi="Garamond" w:cs="Arial"/>
          <w:color w:val="000000"/>
          <w:sz w:val="24"/>
          <w:szCs w:val="24"/>
          <w:lang w:eastAsia="hu-HU"/>
        </w:rPr>
      </w:pPr>
    </w:p>
    <w:p w14:paraId="665022BD" w14:textId="77777777" w:rsidR="00A2135B" w:rsidRPr="000B50FB" w:rsidRDefault="00A2135B" w:rsidP="00A2135B">
      <w:pPr>
        <w:widowControl w:val="0"/>
        <w:autoSpaceDN w:val="0"/>
        <w:spacing w:after="0" w:line="280" w:lineRule="exact"/>
        <w:jc w:val="both"/>
        <w:rPr>
          <w:rFonts w:ascii="Garamond" w:eastAsia="Times New Roman" w:hAnsi="Garamond" w:cs="Arial"/>
          <w:color w:val="000000"/>
          <w:sz w:val="24"/>
          <w:szCs w:val="24"/>
          <w:lang w:eastAsia="hu-HU"/>
        </w:rPr>
      </w:pPr>
      <w:r w:rsidRPr="000B50FB">
        <w:rPr>
          <w:rFonts w:ascii="Garamond" w:eastAsia="Times New Roman" w:hAnsi="Garamond" w:cs="Arial"/>
          <w:color w:val="000000"/>
          <w:sz w:val="24"/>
          <w:szCs w:val="24"/>
          <w:lang w:eastAsia="hu-HU"/>
        </w:rPr>
        <w:t>Az ajánlatunkban becsatolt elektronikus adathordozón található írásvédett (nem szerkeszthető) formátumú fájl tartalma teljes mértékben megegyezik az általunk becsatolt papír alapú, eredeti megjelölésű ajánlat tartalmával.</w:t>
      </w:r>
    </w:p>
    <w:p w14:paraId="2B519A5B" w14:textId="77777777" w:rsidR="00A2135B" w:rsidRPr="000B50FB" w:rsidRDefault="00A2135B" w:rsidP="00A2135B">
      <w:pPr>
        <w:widowControl w:val="0"/>
        <w:autoSpaceDE w:val="0"/>
        <w:autoSpaceDN w:val="0"/>
        <w:adjustRightInd w:val="0"/>
        <w:spacing w:after="0" w:line="240" w:lineRule="auto"/>
        <w:jc w:val="both"/>
        <w:rPr>
          <w:rFonts w:ascii="Garamond" w:eastAsia="Times New Roman" w:hAnsi="Garamond" w:cs="Arial"/>
          <w:color w:val="000000"/>
          <w:sz w:val="24"/>
          <w:szCs w:val="24"/>
          <w:lang w:eastAsia="hu-HU"/>
        </w:rPr>
      </w:pPr>
    </w:p>
    <w:p w14:paraId="749B6BE6" w14:textId="77777777" w:rsidR="00A2135B" w:rsidRPr="000B50FB" w:rsidRDefault="00C835F1" w:rsidP="00A2135B">
      <w:pPr>
        <w:widowControl w:val="0"/>
        <w:autoSpaceDN w:val="0"/>
        <w:spacing w:after="0" w:line="240" w:lineRule="auto"/>
        <w:rPr>
          <w:rFonts w:ascii="Garamond" w:eastAsia="Times New Roman" w:hAnsi="Garamond" w:cs="Arial"/>
          <w:i/>
          <w:color w:val="000000"/>
          <w:sz w:val="24"/>
          <w:szCs w:val="24"/>
          <w:lang w:eastAsia="hu-HU"/>
        </w:rPr>
      </w:pPr>
      <w:r w:rsidRPr="000B50FB">
        <w:rPr>
          <w:rFonts w:ascii="Garamond" w:eastAsia="Times New Roman" w:hAnsi="Garamond" w:cs="Arial"/>
          <w:color w:val="000000"/>
          <w:sz w:val="24"/>
          <w:szCs w:val="24"/>
          <w:lang w:eastAsia="hu-HU"/>
        </w:rPr>
        <w:t>Kelt:</w:t>
      </w:r>
    </w:p>
    <w:p w14:paraId="09874467" w14:textId="77777777" w:rsidR="00A2135B" w:rsidRPr="000B50FB" w:rsidRDefault="00A2135B" w:rsidP="00A2135B">
      <w:pPr>
        <w:widowControl w:val="0"/>
        <w:autoSpaceDN w:val="0"/>
        <w:spacing w:after="0" w:line="240" w:lineRule="auto"/>
        <w:rPr>
          <w:rFonts w:ascii="Garamond" w:eastAsia="Times New Roman" w:hAnsi="Garamond" w:cs="Arial"/>
          <w:i/>
          <w:color w:val="000000"/>
          <w:sz w:val="24"/>
          <w:szCs w:val="24"/>
          <w:lang w:eastAsia="hu-HU"/>
        </w:rPr>
      </w:pPr>
    </w:p>
    <w:p w14:paraId="2557E1FC" w14:textId="77777777" w:rsidR="00A2135B" w:rsidRPr="000B50FB" w:rsidRDefault="00A2135B" w:rsidP="00A2135B">
      <w:pPr>
        <w:widowControl w:val="0"/>
        <w:autoSpaceDN w:val="0"/>
        <w:spacing w:after="0" w:line="240" w:lineRule="auto"/>
        <w:rPr>
          <w:rFonts w:ascii="Garamond" w:eastAsia="Times New Roman" w:hAnsi="Garamond" w:cs="Arial"/>
          <w:color w:val="000000"/>
          <w:sz w:val="24"/>
          <w:szCs w:val="24"/>
          <w:lang w:eastAsia="hu-HU"/>
        </w:rPr>
      </w:pPr>
    </w:p>
    <w:p w14:paraId="37854DB9" w14:textId="77777777" w:rsidR="00A2135B" w:rsidRPr="000B50FB" w:rsidRDefault="00A2135B" w:rsidP="00A2135B">
      <w:pPr>
        <w:widowControl w:val="0"/>
        <w:autoSpaceDN w:val="0"/>
        <w:spacing w:after="0" w:line="240" w:lineRule="auto"/>
        <w:rPr>
          <w:rFonts w:ascii="Garamond" w:eastAsia="Times New Roman" w:hAnsi="Garamond" w:cs="Arial"/>
          <w:color w:val="000000"/>
          <w:sz w:val="24"/>
          <w:szCs w:val="24"/>
          <w:lang w:eastAsia="hu-HU"/>
        </w:rPr>
      </w:pPr>
    </w:p>
    <w:tbl>
      <w:tblPr>
        <w:tblW w:w="0" w:type="auto"/>
        <w:tblInd w:w="4890" w:type="dxa"/>
        <w:tblLayout w:type="fixed"/>
        <w:tblCellMar>
          <w:left w:w="70" w:type="dxa"/>
          <w:right w:w="70" w:type="dxa"/>
        </w:tblCellMar>
        <w:tblLook w:val="04A0" w:firstRow="1" w:lastRow="0" w:firstColumn="1" w:lastColumn="0" w:noHBand="0" w:noVBand="1"/>
      </w:tblPr>
      <w:tblGrid>
        <w:gridCol w:w="4320"/>
      </w:tblGrid>
      <w:tr w:rsidR="00A2135B" w:rsidRPr="000B50FB" w14:paraId="73A4B414" w14:textId="77777777" w:rsidTr="00AE64F3">
        <w:tc>
          <w:tcPr>
            <w:tcW w:w="4320" w:type="dxa"/>
            <w:hideMark/>
          </w:tcPr>
          <w:p w14:paraId="10038F7F" w14:textId="77777777" w:rsidR="00A2135B" w:rsidRPr="000B50FB" w:rsidRDefault="00A2135B" w:rsidP="00AE64F3">
            <w:pPr>
              <w:widowControl w:val="0"/>
              <w:autoSpaceDN w:val="0"/>
              <w:spacing w:after="0" w:line="240" w:lineRule="auto"/>
              <w:jc w:val="center"/>
              <w:rPr>
                <w:rFonts w:ascii="Garamond" w:eastAsia="Times New Roman" w:hAnsi="Garamond" w:cs="Arial"/>
                <w:color w:val="000000"/>
                <w:sz w:val="24"/>
                <w:szCs w:val="24"/>
                <w:lang w:eastAsia="hu-HU"/>
              </w:rPr>
            </w:pPr>
            <w:r w:rsidRPr="000B50FB">
              <w:rPr>
                <w:rFonts w:ascii="Garamond" w:eastAsia="Times New Roman" w:hAnsi="Garamond" w:cs="Arial"/>
                <w:color w:val="000000"/>
                <w:sz w:val="24"/>
                <w:szCs w:val="24"/>
                <w:lang w:eastAsia="hu-HU"/>
              </w:rPr>
              <w:t>………………………………</w:t>
            </w:r>
          </w:p>
        </w:tc>
      </w:tr>
      <w:tr w:rsidR="00A2135B" w:rsidRPr="000B50FB" w14:paraId="78FC0B56" w14:textId="77777777" w:rsidTr="00AE64F3">
        <w:tc>
          <w:tcPr>
            <w:tcW w:w="4320" w:type="dxa"/>
          </w:tcPr>
          <w:p w14:paraId="109D6545" w14:textId="77777777" w:rsidR="00A2135B" w:rsidRPr="000B50FB" w:rsidRDefault="00A2135B" w:rsidP="00AE64F3">
            <w:pPr>
              <w:widowControl w:val="0"/>
              <w:autoSpaceDN w:val="0"/>
              <w:spacing w:after="0" w:line="240" w:lineRule="auto"/>
              <w:jc w:val="center"/>
              <w:rPr>
                <w:rFonts w:ascii="Garamond" w:eastAsia="Times New Roman" w:hAnsi="Garamond" w:cs="Arial"/>
                <w:color w:val="000000"/>
                <w:sz w:val="24"/>
                <w:szCs w:val="24"/>
                <w:lang w:eastAsia="hu-HU"/>
              </w:rPr>
            </w:pPr>
            <w:r w:rsidRPr="000B50FB">
              <w:rPr>
                <w:rFonts w:ascii="Garamond" w:eastAsia="Times New Roman" w:hAnsi="Garamond" w:cs="Arial"/>
                <w:color w:val="000000"/>
                <w:sz w:val="24"/>
                <w:szCs w:val="24"/>
                <w:lang w:eastAsia="hu-HU"/>
              </w:rPr>
              <w:t>cégszerű aláírás</w:t>
            </w:r>
          </w:p>
          <w:p w14:paraId="0142C13E" w14:textId="77777777" w:rsidR="00A2135B" w:rsidRPr="000B50FB" w:rsidRDefault="00A2135B" w:rsidP="00AE64F3">
            <w:pPr>
              <w:widowControl w:val="0"/>
              <w:autoSpaceDN w:val="0"/>
              <w:spacing w:after="0" w:line="240" w:lineRule="auto"/>
              <w:jc w:val="center"/>
              <w:rPr>
                <w:rFonts w:ascii="Garamond" w:eastAsia="Times New Roman" w:hAnsi="Garamond" w:cs="Arial"/>
                <w:color w:val="000000"/>
                <w:sz w:val="24"/>
                <w:szCs w:val="24"/>
                <w:lang w:eastAsia="hu-HU"/>
              </w:rPr>
            </w:pPr>
          </w:p>
        </w:tc>
      </w:tr>
    </w:tbl>
    <w:p w14:paraId="784BDBB3" w14:textId="77777777" w:rsidR="00A2135B" w:rsidRPr="000B50FB" w:rsidRDefault="00A2135B" w:rsidP="00453B99">
      <w:pPr>
        <w:widowControl w:val="0"/>
        <w:tabs>
          <w:tab w:val="center" w:pos="7371"/>
        </w:tabs>
        <w:autoSpaceDE w:val="0"/>
        <w:autoSpaceDN w:val="0"/>
        <w:spacing w:after="0" w:line="240" w:lineRule="auto"/>
        <w:rPr>
          <w:rFonts w:ascii="Garamond" w:eastAsia="Times New Roman" w:hAnsi="Garamond" w:cs="Times New Roman"/>
          <w:b/>
          <w:bCs/>
          <w:caps/>
          <w:sz w:val="24"/>
          <w:szCs w:val="24"/>
          <w:lang w:eastAsia="hu-HU"/>
        </w:rPr>
      </w:pPr>
    </w:p>
    <w:p w14:paraId="11385858" w14:textId="77777777" w:rsidR="00A2135B" w:rsidRPr="000B50FB" w:rsidRDefault="00A2135B">
      <w:pPr>
        <w:rPr>
          <w:rFonts w:ascii="Garamond" w:eastAsia="Times New Roman" w:hAnsi="Garamond" w:cs="Times New Roman"/>
          <w:b/>
          <w:bCs/>
          <w:caps/>
          <w:sz w:val="24"/>
          <w:szCs w:val="24"/>
          <w:lang w:eastAsia="hu-HU"/>
        </w:rPr>
      </w:pPr>
      <w:r w:rsidRPr="000B50FB">
        <w:rPr>
          <w:rFonts w:ascii="Garamond" w:eastAsia="Times New Roman" w:hAnsi="Garamond" w:cs="Times New Roman"/>
          <w:b/>
          <w:bCs/>
          <w:caps/>
          <w:sz w:val="24"/>
          <w:szCs w:val="24"/>
          <w:lang w:eastAsia="hu-HU"/>
        </w:rPr>
        <w:br w:type="page"/>
      </w:r>
    </w:p>
    <w:p w14:paraId="39A1D441" w14:textId="77777777" w:rsidR="00A2135B" w:rsidRPr="000B50FB" w:rsidRDefault="00A2135B" w:rsidP="00A2135B">
      <w:pPr>
        <w:widowControl w:val="0"/>
        <w:autoSpaceDE w:val="0"/>
        <w:autoSpaceDN w:val="0"/>
        <w:spacing w:after="0" w:line="240" w:lineRule="auto"/>
        <w:jc w:val="right"/>
        <w:rPr>
          <w:rFonts w:ascii="Arial" w:eastAsia="Times New Roman" w:hAnsi="Arial" w:cs="Arial"/>
          <w:sz w:val="20"/>
          <w:szCs w:val="20"/>
          <w:lang w:eastAsia="hu-HU"/>
        </w:rPr>
      </w:pPr>
      <w:r w:rsidRPr="000B50FB">
        <w:rPr>
          <w:rFonts w:ascii="Garamond" w:eastAsia="Times New Roman" w:hAnsi="Garamond" w:cs="Garamond"/>
          <w:i/>
          <w:sz w:val="24"/>
          <w:szCs w:val="24"/>
          <w:lang w:eastAsia="hu-HU"/>
        </w:rPr>
        <w:lastRenderedPageBreak/>
        <w:t>2</w:t>
      </w:r>
      <w:r w:rsidR="00DD6AEE" w:rsidRPr="000B50FB">
        <w:rPr>
          <w:rFonts w:ascii="Garamond" w:eastAsia="Times New Roman" w:hAnsi="Garamond" w:cs="Garamond"/>
          <w:i/>
          <w:sz w:val="24"/>
          <w:szCs w:val="24"/>
          <w:lang w:eastAsia="hu-HU"/>
        </w:rPr>
        <w:t>0</w:t>
      </w:r>
      <w:r w:rsidRPr="000B50FB">
        <w:rPr>
          <w:rFonts w:ascii="Garamond" w:eastAsia="Times New Roman" w:hAnsi="Garamond" w:cs="Garamond"/>
          <w:i/>
          <w:sz w:val="24"/>
          <w:szCs w:val="24"/>
          <w:lang w:eastAsia="hu-HU"/>
        </w:rPr>
        <w:t>. számú melléklet</w:t>
      </w:r>
    </w:p>
    <w:p w14:paraId="2E934DE1" w14:textId="77777777" w:rsidR="00AE64F3" w:rsidRPr="000B50FB" w:rsidRDefault="00AE64F3" w:rsidP="00AE64F3">
      <w:pPr>
        <w:pStyle w:val="Cmsor8"/>
        <w:keepNext w:val="0"/>
        <w:widowControl w:val="0"/>
        <w:numPr>
          <w:ilvl w:val="0"/>
          <w:numId w:val="0"/>
        </w:numPr>
        <w:autoSpaceDE/>
        <w:autoSpaceDN/>
        <w:spacing w:line="280" w:lineRule="exact"/>
        <w:rPr>
          <w:rFonts w:ascii="Garamond" w:hAnsi="Garamond" w:cs="Times New Roman"/>
          <w:bCs w:val="0"/>
          <w:color w:val="000000"/>
        </w:rPr>
      </w:pPr>
      <w:r w:rsidRPr="000B50FB">
        <w:rPr>
          <w:rFonts w:ascii="Garamond" w:hAnsi="Garamond" w:cs="Times New Roman"/>
          <w:bCs w:val="0"/>
          <w:color w:val="000000"/>
        </w:rPr>
        <w:t>Nyilatkozat felelősségbiztosítás vonatkozásában</w:t>
      </w:r>
    </w:p>
    <w:p w14:paraId="641F815C" w14:textId="77777777" w:rsidR="00AE64F3" w:rsidRPr="000B50FB" w:rsidRDefault="00AE64F3" w:rsidP="00AE64F3">
      <w:pPr>
        <w:autoSpaceDN w:val="0"/>
        <w:spacing w:after="0" w:line="240" w:lineRule="auto"/>
        <w:jc w:val="center"/>
        <w:rPr>
          <w:rFonts w:ascii="Garamond" w:eastAsia="Times New Roman" w:hAnsi="Garamond" w:cs="Times New Roman"/>
          <w:b/>
          <w:bCs/>
          <w:caps/>
          <w:sz w:val="20"/>
          <w:szCs w:val="20"/>
          <w:lang w:eastAsia="hu-HU"/>
        </w:rPr>
      </w:pPr>
      <w:proofErr w:type="gramStart"/>
      <w:r w:rsidRPr="000B50FB">
        <w:rPr>
          <w:rFonts w:ascii="Garamond" w:eastAsia="Times New Roman" w:hAnsi="Garamond" w:cs="Times New Roman"/>
          <w:sz w:val="24"/>
          <w:szCs w:val="20"/>
          <w:lang w:eastAsia="hu-HU"/>
        </w:rPr>
        <w:t>a</w:t>
      </w:r>
      <w:proofErr w:type="gramEnd"/>
      <w:r w:rsidRPr="000B50FB">
        <w:rPr>
          <w:rFonts w:ascii="Garamond" w:eastAsia="Times New Roman" w:hAnsi="Garamond" w:cs="Times New Roman"/>
          <w:sz w:val="24"/>
          <w:szCs w:val="20"/>
          <w:lang w:eastAsia="hu-HU"/>
        </w:rPr>
        <w:t xml:space="preserve"> 322/2015. (X. 30.) Korm. rendelet 26. §</w:t>
      </w:r>
      <w:proofErr w:type="spellStart"/>
      <w:r w:rsidRPr="000B50FB">
        <w:rPr>
          <w:rFonts w:ascii="Garamond" w:eastAsia="Times New Roman" w:hAnsi="Garamond" w:cs="Times New Roman"/>
          <w:sz w:val="24"/>
          <w:szCs w:val="20"/>
          <w:lang w:eastAsia="hu-HU"/>
        </w:rPr>
        <w:t>-</w:t>
      </w:r>
      <w:proofErr w:type="gramStart"/>
      <w:r w:rsidRPr="000B50FB">
        <w:rPr>
          <w:rFonts w:ascii="Garamond" w:eastAsia="Times New Roman" w:hAnsi="Garamond" w:cs="Times New Roman"/>
          <w:sz w:val="24"/>
          <w:szCs w:val="20"/>
          <w:lang w:eastAsia="hu-HU"/>
        </w:rPr>
        <w:t>a</w:t>
      </w:r>
      <w:proofErr w:type="spellEnd"/>
      <w:proofErr w:type="gramEnd"/>
      <w:r w:rsidRPr="000B50FB">
        <w:rPr>
          <w:rFonts w:ascii="Garamond" w:eastAsia="Times New Roman" w:hAnsi="Garamond" w:cs="Times New Roman"/>
          <w:sz w:val="24"/>
          <w:szCs w:val="20"/>
          <w:lang w:eastAsia="hu-HU"/>
        </w:rPr>
        <w:t xml:space="preserve"> alapján</w:t>
      </w:r>
    </w:p>
    <w:p w14:paraId="27B29159" w14:textId="77777777" w:rsidR="00AE64F3" w:rsidRPr="000B50FB" w:rsidRDefault="00AE64F3" w:rsidP="00AE64F3">
      <w:pPr>
        <w:autoSpaceDN w:val="0"/>
        <w:spacing w:after="0" w:line="240" w:lineRule="auto"/>
        <w:jc w:val="center"/>
        <w:rPr>
          <w:rFonts w:ascii="Garamond" w:eastAsia="Times New Roman" w:hAnsi="Garamond" w:cs="Times New Roman"/>
          <w:b/>
          <w:bCs/>
          <w:caps/>
          <w:sz w:val="20"/>
          <w:szCs w:val="20"/>
          <w:lang w:eastAsia="hu-HU"/>
        </w:rPr>
      </w:pPr>
    </w:p>
    <w:p w14:paraId="087EBE87" w14:textId="77777777" w:rsidR="00AE64F3" w:rsidRPr="000B50FB" w:rsidRDefault="00AE64F3" w:rsidP="00AE64F3">
      <w:pPr>
        <w:widowControl w:val="0"/>
        <w:spacing w:after="0" w:line="240" w:lineRule="auto"/>
        <w:jc w:val="center"/>
        <w:rPr>
          <w:rFonts w:ascii="Garamond" w:eastAsia="Times New Roman" w:hAnsi="Garamond" w:cs="Times New Roman"/>
          <w:b/>
          <w:bCs/>
          <w:color w:val="000000"/>
          <w:sz w:val="24"/>
          <w:szCs w:val="24"/>
          <w:lang w:eastAsia="hu-HU"/>
        </w:rPr>
      </w:pPr>
      <w:r w:rsidRPr="000B50FB">
        <w:rPr>
          <w:rFonts w:ascii="Garamond" w:eastAsia="Times New Roman" w:hAnsi="Garamond" w:cs="Times New Roman"/>
          <w:b/>
          <w:bCs/>
          <w:color w:val="000000"/>
          <w:sz w:val="24"/>
          <w:szCs w:val="24"/>
          <w:lang w:eastAsia="hu-HU"/>
        </w:rPr>
        <w:t>„</w:t>
      </w:r>
      <w:r w:rsidR="00040C21" w:rsidRPr="000B50FB">
        <w:rPr>
          <w:rFonts w:ascii="Garamond" w:eastAsia="Times New Roman" w:hAnsi="Garamond" w:cs="Arial"/>
          <w:b/>
          <w:bCs/>
          <w:sz w:val="24"/>
          <w:szCs w:val="24"/>
          <w:lang w:eastAsia="hu-HU"/>
        </w:rPr>
        <w:t>Vállalkozási szerződés az 1527/2016. (IX. 29.) Korm. határozat szerinti infrastruktúra-fejlesztés tervezési és kivitelezési munkáira - Testnevelési Egyetem Továbbképző központ, Velence.</w:t>
      </w:r>
      <w:r w:rsidRPr="000B50FB">
        <w:rPr>
          <w:rFonts w:ascii="Garamond" w:eastAsia="Times New Roman" w:hAnsi="Garamond" w:cs="Times New Roman"/>
          <w:b/>
          <w:bCs/>
          <w:color w:val="000000"/>
          <w:sz w:val="24"/>
          <w:szCs w:val="24"/>
          <w:lang w:eastAsia="hu-HU"/>
        </w:rPr>
        <w:t>”</w:t>
      </w:r>
    </w:p>
    <w:p w14:paraId="0160078E" w14:textId="77777777" w:rsidR="00AE64F3" w:rsidRPr="000B50FB" w:rsidRDefault="00AE64F3" w:rsidP="00AE64F3">
      <w:pPr>
        <w:widowControl w:val="0"/>
        <w:spacing w:after="0" w:line="240" w:lineRule="auto"/>
        <w:jc w:val="center"/>
        <w:rPr>
          <w:rFonts w:ascii="Garamond" w:eastAsia="Times New Roman" w:hAnsi="Garamond" w:cs="Times New Roman"/>
          <w:b/>
          <w:bCs/>
          <w:color w:val="000000"/>
          <w:sz w:val="24"/>
          <w:szCs w:val="24"/>
          <w:lang w:eastAsia="hu-HU"/>
        </w:rPr>
      </w:pPr>
    </w:p>
    <w:p w14:paraId="5C0E8323" w14:textId="77777777" w:rsidR="00AE64F3" w:rsidRPr="000B50FB" w:rsidRDefault="00AE64F3" w:rsidP="00AE64F3">
      <w:pPr>
        <w:widowControl w:val="0"/>
        <w:spacing w:after="0" w:line="240" w:lineRule="auto"/>
        <w:jc w:val="center"/>
        <w:rPr>
          <w:rFonts w:ascii="Garamond" w:eastAsia="Times New Roman" w:hAnsi="Garamond" w:cs="Times New Roman"/>
          <w:b/>
          <w:bCs/>
          <w:color w:val="000000"/>
          <w:sz w:val="24"/>
          <w:szCs w:val="24"/>
          <w:lang w:eastAsia="hu-HU"/>
        </w:rPr>
      </w:pPr>
      <w:proofErr w:type="gramStart"/>
      <w:r w:rsidRPr="000B50FB">
        <w:rPr>
          <w:rFonts w:ascii="Garamond" w:eastAsia="Times New Roman" w:hAnsi="Garamond" w:cs="Times New Roman"/>
          <w:b/>
          <w:bCs/>
          <w:color w:val="000000"/>
          <w:sz w:val="24"/>
          <w:szCs w:val="24"/>
          <w:lang w:eastAsia="hu-HU"/>
        </w:rPr>
        <w:t>tárgyú</w:t>
      </w:r>
      <w:proofErr w:type="gramEnd"/>
      <w:r w:rsidRPr="000B50FB">
        <w:rPr>
          <w:rFonts w:ascii="Garamond" w:eastAsia="Times New Roman" w:hAnsi="Garamond" w:cs="Times New Roman"/>
          <w:b/>
          <w:bCs/>
          <w:color w:val="000000"/>
          <w:sz w:val="24"/>
          <w:szCs w:val="24"/>
          <w:lang w:eastAsia="hu-HU"/>
        </w:rPr>
        <w:t xml:space="preserve"> közbeszerzési eljárás vonatkozásában</w:t>
      </w:r>
    </w:p>
    <w:p w14:paraId="33C9CA88" w14:textId="77777777" w:rsidR="00AE64F3" w:rsidRPr="000B50FB" w:rsidRDefault="00AE64F3" w:rsidP="00AE64F3">
      <w:pPr>
        <w:widowControl w:val="0"/>
        <w:spacing w:after="0" w:line="280" w:lineRule="exact"/>
        <w:jc w:val="center"/>
        <w:rPr>
          <w:rFonts w:ascii="Garamond" w:eastAsia="Times New Roman" w:hAnsi="Garamond" w:cs="Arial"/>
          <w:color w:val="000000"/>
          <w:sz w:val="24"/>
          <w:szCs w:val="24"/>
          <w:lang w:eastAsia="hu-HU"/>
        </w:rPr>
      </w:pPr>
    </w:p>
    <w:p w14:paraId="5F6B892A" w14:textId="77777777" w:rsidR="00AE64F3" w:rsidRPr="000B50FB" w:rsidRDefault="00AE64F3" w:rsidP="00AE64F3">
      <w:pPr>
        <w:widowControl w:val="0"/>
        <w:spacing w:after="0" w:line="280" w:lineRule="exact"/>
        <w:jc w:val="center"/>
        <w:rPr>
          <w:rFonts w:ascii="Garamond" w:eastAsia="Times New Roman" w:hAnsi="Garamond" w:cs="Arial"/>
          <w:color w:val="000000"/>
          <w:sz w:val="24"/>
          <w:szCs w:val="24"/>
          <w:lang w:eastAsia="hu-HU"/>
        </w:rPr>
      </w:pPr>
    </w:p>
    <w:p w14:paraId="3B79EE38" w14:textId="77777777" w:rsidR="00AE64F3" w:rsidRPr="000B50FB" w:rsidRDefault="00AE64F3" w:rsidP="00AE64F3">
      <w:pPr>
        <w:widowControl w:val="0"/>
        <w:spacing w:after="0" w:line="280" w:lineRule="exact"/>
        <w:jc w:val="both"/>
        <w:rPr>
          <w:rFonts w:ascii="Garamond" w:eastAsia="Times New Roman" w:hAnsi="Garamond" w:cs="Arial"/>
          <w:color w:val="000000"/>
          <w:sz w:val="24"/>
          <w:szCs w:val="24"/>
          <w:lang w:eastAsia="hu-HU"/>
        </w:rPr>
      </w:pPr>
      <w:proofErr w:type="gramStart"/>
      <w:r w:rsidRPr="000B50FB">
        <w:rPr>
          <w:rFonts w:ascii="Garamond" w:eastAsia="Times New Roman" w:hAnsi="Garamond" w:cs="Arial"/>
          <w:color w:val="000000"/>
          <w:sz w:val="24"/>
          <w:szCs w:val="24"/>
          <w:lang w:eastAsia="hu-HU"/>
        </w:rPr>
        <w:t>Alulírott …</w:t>
      </w:r>
      <w:proofErr w:type="gramEnd"/>
      <w:r w:rsidRPr="000B50FB">
        <w:rPr>
          <w:rFonts w:ascii="Garamond" w:eastAsia="Times New Roman" w:hAnsi="Garamond" w:cs="Arial"/>
          <w:color w:val="000000"/>
          <w:sz w:val="24"/>
          <w:szCs w:val="24"/>
          <w:lang w:eastAsia="hu-HU"/>
        </w:rPr>
        <w:t>………………….., mint a ………………… ajánlattevő (székhely: ………………) ……………. (</w:t>
      </w:r>
      <w:r w:rsidRPr="000B50FB">
        <w:rPr>
          <w:rFonts w:ascii="Garamond" w:eastAsia="Times New Roman" w:hAnsi="Garamond" w:cs="Arial"/>
          <w:i/>
          <w:color w:val="000000"/>
          <w:sz w:val="24"/>
          <w:szCs w:val="24"/>
          <w:lang w:eastAsia="hu-HU"/>
        </w:rPr>
        <w:t>képviseleti jogkör/titulus megnevezése</w:t>
      </w:r>
      <w:r w:rsidRPr="000B50FB">
        <w:rPr>
          <w:rFonts w:ascii="Garamond" w:eastAsia="Times New Roman" w:hAnsi="Garamond" w:cs="Arial"/>
          <w:color w:val="000000"/>
          <w:sz w:val="24"/>
          <w:szCs w:val="24"/>
          <w:lang w:eastAsia="hu-HU"/>
        </w:rPr>
        <w:t>) az eljárást megindító felhívásban és a kapcsolódó dokumentációban foglalt valamennyi formai és tartalmi követelmény, utasítás, kikötés és műszaki leírás gondos áttekintése után</w:t>
      </w:r>
    </w:p>
    <w:p w14:paraId="4FB4ABA4" w14:textId="77777777" w:rsidR="00AE64F3" w:rsidRPr="000B50FB" w:rsidRDefault="00AE64F3" w:rsidP="00AE64F3">
      <w:pPr>
        <w:widowControl w:val="0"/>
        <w:spacing w:after="0" w:line="280" w:lineRule="exact"/>
        <w:jc w:val="both"/>
        <w:rPr>
          <w:rFonts w:ascii="Garamond" w:eastAsia="Times New Roman" w:hAnsi="Garamond" w:cs="Arial"/>
          <w:color w:val="000000"/>
          <w:sz w:val="24"/>
          <w:szCs w:val="24"/>
          <w:lang w:eastAsia="hu-HU"/>
        </w:rPr>
      </w:pPr>
    </w:p>
    <w:p w14:paraId="61298F7D" w14:textId="77777777" w:rsidR="00AE64F3" w:rsidRPr="000B50FB" w:rsidRDefault="00AE64F3" w:rsidP="00AE64F3">
      <w:pPr>
        <w:widowControl w:val="0"/>
        <w:spacing w:after="0" w:line="280" w:lineRule="exact"/>
        <w:jc w:val="center"/>
        <w:rPr>
          <w:rFonts w:ascii="Garamond" w:eastAsia="Times New Roman" w:hAnsi="Garamond" w:cs="Arial"/>
          <w:color w:val="000000"/>
          <w:sz w:val="24"/>
          <w:szCs w:val="24"/>
          <w:lang w:eastAsia="hu-HU"/>
        </w:rPr>
      </w:pPr>
    </w:p>
    <w:p w14:paraId="1272913E" w14:textId="77777777" w:rsidR="00AE64F3" w:rsidRPr="000B50FB" w:rsidRDefault="00AE64F3" w:rsidP="00AE64F3">
      <w:pPr>
        <w:widowControl w:val="0"/>
        <w:autoSpaceDE w:val="0"/>
        <w:autoSpaceDN w:val="0"/>
        <w:spacing w:after="0" w:line="240" w:lineRule="auto"/>
        <w:jc w:val="center"/>
        <w:rPr>
          <w:rFonts w:ascii="Garamond" w:eastAsia="Times New Roman" w:hAnsi="Garamond" w:cs="Arial"/>
          <w:b/>
          <w:color w:val="000000"/>
          <w:spacing w:val="40"/>
          <w:sz w:val="24"/>
          <w:szCs w:val="24"/>
          <w:lang w:eastAsia="hu-HU"/>
        </w:rPr>
      </w:pPr>
      <w:proofErr w:type="gramStart"/>
      <w:r w:rsidRPr="000B50FB">
        <w:rPr>
          <w:rFonts w:ascii="Garamond" w:eastAsia="Times New Roman" w:hAnsi="Garamond" w:cs="Arial"/>
          <w:b/>
          <w:color w:val="000000"/>
          <w:spacing w:val="40"/>
          <w:sz w:val="24"/>
          <w:szCs w:val="24"/>
          <w:lang w:eastAsia="hu-HU"/>
        </w:rPr>
        <w:t>az</w:t>
      </w:r>
      <w:proofErr w:type="gramEnd"/>
      <w:r w:rsidRPr="000B50FB">
        <w:rPr>
          <w:rFonts w:ascii="Garamond" w:eastAsia="Times New Roman" w:hAnsi="Garamond" w:cs="Arial"/>
          <w:b/>
          <w:color w:val="000000"/>
          <w:spacing w:val="40"/>
          <w:sz w:val="24"/>
          <w:szCs w:val="24"/>
          <w:lang w:eastAsia="hu-HU"/>
        </w:rPr>
        <w:t xml:space="preserve"> alábbi nyilatkozatot tesszük:</w:t>
      </w:r>
    </w:p>
    <w:p w14:paraId="503AC167" w14:textId="77777777" w:rsidR="00AE64F3" w:rsidRPr="000B50FB" w:rsidRDefault="00AE64F3" w:rsidP="00AE64F3">
      <w:pPr>
        <w:widowControl w:val="0"/>
        <w:autoSpaceDE w:val="0"/>
        <w:autoSpaceDN w:val="0"/>
        <w:spacing w:after="0" w:line="240" w:lineRule="auto"/>
        <w:jc w:val="both"/>
        <w:rPr>
          <w:rFonts w:ascii="Garamond" w:eastAsia="Times New Roman" w:hAnsi="Garamond" w:cs="Arial"/>
          <w:sz w:val="24"/>
          <w:szCs w:val="24"/>
          <w:lang w:eastAsia="hu-HU"/>
        </w:rPr>
      </w:pPr>
    </w:p>
    <w:p w14:paraId="791A6A00" w14:textId="77777777" w:rsidR="00AE64F3" w:rsidRPr="000B50FB" w:rsidRDefault="00AE64F3" w:rsidP="00AE64F3">
      <w:pPr>
        <w:widowControl w:val="0"/>
        <w:autoSpaceDE w:val="0"/>
        <w:autoSpaceDN w:val="0"/>
        <w:spacing w:after="0" w:line="240" w:lineRule="auto"/>
        <w:jc w:val="both"/>
        <w:rPr>
          <w:rFonts w:ascii="Garamond" w:eastAsia="Times New Roman" w:hAnsi="Garamond" w:cs="Times New Roman"/>
          <w:sz w:val="24"/>
          <w:szCs w:val="24"/>
          <w:lang w:eastAsia="hu-HU"/>
        </w:rPr>
      </w:pPr>
      <w:r w:rsidRPr="000B50FB">
        <w:rPr>
          <w:rFonts w:ascii="Garamond" w:eastAsia="Times New Roman" w:hAnsi="Garamond" w:cs="Times New Roman"/>
          <w:sz w:val="24"/>
          <w:szCs w:val="24"/>
          <w:lang w:eastAsia="hu-HU"/>
        </w:rPr>
        <w:t>Nyertességünk esetén a fenti közbeszerzési eljárás vonatkozásában legkésőbb a szerződés megkötésének idejére a szerződés teljesítési időtartamára</w:t>
      </w:r>
      <w:r w:rsidR="00EB781F" w:rsidRPr="000B50FB">
        <w:rPr>
          <w:rFonts w:ascii="Garamond" w:eastAsia="Times New Roman" w:hAnsi="Garamond" w:cs="Times New Roman"/>
          <w:sz w:val="24"/>
          <w:szCs w:val="24"/>
          <w:lang w:eastAsia="hu-HU"/>
        </w:rPr>
        <w:t xml:space="preserve"> (</w:t>
      </w:r>
      <w:r w:rsidR="00E82AE9" w:rsidRPr="000B50FB">
        <w:rPr>
          <w:rFonts w:ascii="Garamond" w:eastAsia="Times New Roman" w:hAnsi="Garamond" w:cs="Times New Roman"/>
          <w:sz w:val="24"/>
          <w:szCs w:val="24"/>
          <w:lang w:eastAsia="hu-HU"/>
        </w:rPr>
        <w:t xml:space="preserve">amely kiterjed </w:t>
      </w:r>
      <w:r w:rsidR="00EB781F" w:rsidRPr="000B50FB">
        <w:rPr>
          <w:rFonts w:ascii="Garamond" w:eastAsia="Times New Roman" w:hAnsi="Garamond" w:cs="Times New Roman"/>
          <w:sz w:val="24"/>
          <w:szCs w:val="24"/>
          <w:lang w:eastAsia="hu-HU"/>
        </w:rPr>
        <w:t>a műszaki átadás sikeres lezárásától számított 60 naptári napig tartó időszakra</w:t>
      </w:r>
      <w:r w:rsidR="00E82AE9" w:rsidRPr="000B50FB">
        <w:rPr>
          <w:rFonts w:ascii="Garamond" w:eastAsia="Times New Roman" w:hAnsi="Garamond" w:cs="Times New Roman"/>
          <w:sz w:val="24"/>
          <w:szCs w:val="24"/>
          <w:lang w:eastAsia="hu-HU"/>
        </w:rPr>
        <w:t xml:space="preserve"> is</w:t>
      </w:r>
      <w:r w:rsidR="00EB781F" w:rsidRPr="000B50FB">
        <w:rPr>
          <w:rFonts w:ascii="Garamond" w:eastAsia="Times New Roman" w:hAnsi="Garamond" w:cs="Times New Roman"/>
          <w:sz w:val="24"/>
          <w:szCs w:val="24"/>
          <w:lang w:eastAsia="hu-HU"/>
        </w:rPr>
        <w:t>)</w:t>
      </w:r>
      <w:r w:rsidRPr="000B50FB">
        <w:rPr>
          <w:rFonts w:ascii="Garamond" w:eastAsia="Times New Roman" w:hAnsi="Garamond" w:cs="Times New Roman"/>
          <w:sz w:val="24"/>
          <w:szCs w:val="24"/>
          <w:lang w:eastAsia="hu-HU"/>
        </w:rPr>
        <w:t xml:space="preserve"> vonatkozó </w:t>
      </w:r>
      <w:r w:rsidR="00E82AE9" w:rsidRPr="000B50FB">
        <w:rPr>
          <w:rFonts w:ascii="Garamond" w:eastAsia="Times New Roman" w:hAnsi="Garamond" w:cs="Times New Roman"/>
          <w:b/>
          <w:sz w:val="24"/>
          <w:szCs w:val="20"/>
          <w:u w:val="single"/>
          <w:lang w:eastAsia="hu-HU"/>
        </w:rPr>
        <w:t>teljes körű (</w:t>
      </w:r>
      <w:proofErr w:type="spellStart"/>
      <w:r w:rsidR="00E82AE9" w:rsidRPr="000B50FB">
        <w:rPr>
          <w:rFonts w:ascii="Garamond" w:eastAsia="Times New Roman" w:hAnsi="Garamond" w:cs="Times New Roman"/>
          <w:b/>
          <w:sz w:val="24"/>
          <w:szCs w:val="20"/>
          <w:u w:val="single"/>
          <w:lang w:eastAsia="hu-HU"/>
        </w:rPr>
        <w:t>allrisk</w:t>
      </w:r>
      <w:proofErr w:type="spellEnd"/>
      <w:r w:rsidR="00E82AE9" w:rsidRPr="000B50FB">
        <w:rPr>
          <w:rFonts w:ascii="Garamond" w:eastAsia="Times New Roman" w:hAnsi="Garamond" w:cs="Times New Roman"/>
          <w:b/>
          <w:sz w:val="24"/>
          <w:szCs w:val="20"/>
          <w:u w:val="single"/>
          <w:lang w:eastAsia="hu-HU"/>
        </w:rPr>
        <w:t>) k</w:t>
      </w:r>
      <w:r w:rsidRPr="000B50FB">
        <w:rPr>
          <w:rFonts w:ascii="Garamond" w:eastAsia="Times New Roman" w:hAnsi="Garamond" w:cs="Times New Roman"/>
          <w:b/>
          <w:sz w:val="24"/>
          <w:szCs w:val="20"/>
          <w:u w:val="single"/>
          <w:lang w:eastAsia="hu-HU"/>
        </w:rPr>
        <w:t>ivitelezői (építési-szerelési)</w:t>
      </w:r>
      <w:r w:rsidRPr="000B50FB">
        <w:rPr>
          <w:rFonts w:ascii="Garamond" w:eastAsia="Times New Roman" w:hAnsi="Garamond" w:cs="Times New Roman"/>
          <w:b/>
          <w:sz w:val="24"/>
          <w:szCs w:val="24"/>
          <w:u w:val="single"/>
          <w:lang w:eastAsia="hu-HU"/>
        </w:rPr>
        <w:t xml:space="preserve"> felelősségbiztosítás</w:t>
      </w:r>
      <w:r w:rsidRPr="000B50FB">
        <w:rPr>
          <w:rFonts w:ascii="Garamond" w:eastAsia="Times New Roman" w:hAnsi="Garamond" w:cs="Times New Roman"/>
          <w:sz w:val="24"/>
          <w:szCs w:val="24"/>
          <w:lang w:eastAsia="hu-HU"/>
        </w:rPr>
        <w:t xml:space="preserve">i szerződést fogunk kötni </w:t>
      </w:r>
      <w:r w:rsidRPr="000B50FB">
        <w:rPr>
          <w:rFonts w:ascii="Garamond" w:eastAsia="Times New Roman" w:hAnsi="Garamond" w:cs="Times New Roman"/>
          <w:sz w:val="24"/>
          <w:szCs w:val="20"/>
          <w:lang w:eastAsia="hu-HU"/>
        </w:rPr>
        <w:t xml:space="preserve">legalább </w:t>
      </w:r>
      <w:r w:rsidR="00E82AE9" w:rsidRPr="000B50FB">
        <w:rPr>
          <w:rFonts w:ascii="Garamond" w:eastAsia="Times New Roman" w:hAnsi="Garamond" w:cs="Times New Roman"/>
          <w:sz w:val="24"/>
          <w:szCs w:val="20"/>
          <w:lang w:eastAsia="hu-HU"/>
        </w:rPr>
        <w:t>5</w:t>
      </w:r>
      <w:r w:rsidRPr="000B50FB">
        <w:rPr>
          <w:rFonts w:ascii="Garamond" w:eastAsia="Times New Roman" w:hAnsi="Garamond" w:cs="Times New Roman"/>
          <w:sz w:val="24"/>
          <w:szCs w:val="20"/>
          <w:lang w:eastAsia="hu-HU"/>
        </w:rPr>
        <w:t>00.000.000, -Ft</w:t>
      </w:r>
      <w:r w:rsidR="00E82AE9" w:rsidRPr="000B50FB">
        <w:rPr>
          <w:rFonts w:ascii="Garamond" w:eastAsia="Times New Roman" w:hAnsi="Garamond" w:cs="Times New Roman"/>
          <w:sz w:val="24"/>
          <w:szCs w:val="20"/>
          <w:lang w:eastAsia="hu-HU"/>
        </w:rPr>
        <w:t>/év</w:t>
      </w:r>
      <w:r w:rsidRPr="000B50FB">
        <w:rPr>
          <w:rFonts w:ascii="Garamond" w:eastAsia="Times New Roman" w:hAnsi="Garamond" w:cs="Times New Roman"/>
          <w:sz w:val="24"/>
          <w:szCs w:val="20"/>
          <w:lang w:eastAsia="hu-HU"/>
        </w:rPr>
        <w:t xml:space="preserve">, azaz </w:t>
      </w:r>
      <w:r w:rsidR="00E82AE9" w:rsidRPr="000B50FB">
        <w:rPr>
          <w:rFonts w:ascii="Garamond" w:eastAsia="Times New Roman" w:hAnsi="Garamond" w:cs="Times New Roman"/>
          <w:sz w:val="24"/>
          <w:szCs w:val="20"/>
          <w:lang w:eastAsia="hu-HU"/>
        </w:rPr>
        <w:t>ötszázmillió</w:t>
      </w:r>
      <w:r w:rsidRPr="000B50FB">
        <w:rPr>
          <w:rFonts w:ascii="Garamond" w:eastAsia="Times New Roman" w:hAnsi="Garamond" w:cs="Times New Roman"/>
          <w:sz w:val="24"/>
          <w:szCs w:val="20"/>
          <w:lang w:eastAsia="hu-HU"/>
        </w:rPr>
        <w:t xml:space="preserve"> forint</w:t>
      </w:r>
      <w:r w:rsidR="00E82AE9" w:rsidRPr="000B50FB">
        <w:rPr>
          <w:rFonts w:ascii="Garamond" w:eastAsia="Times New Roman" w:hAnsi="Garamond" w:cs="Times New Roman"/>
          <w:sz w:val="24"/>
          <w:szCs w:val="20"/>
          <w:lang w:eastAsia="hu-HU"/>
        </w:rPr>
        <w:t>/év</w:t>
      </w:r>
      <w:r w:rsidRPr="000B50FB">
        <w:rPr>
          <w:rFonts w:ascii="Garamond" w:eastAsia="Times New Roman" w:hAnsi="Garamond" w:cs="Times New Roman"/>
          <w:sz w:val="24"/>
          <w:szCs w:val="20"/>
          <w:lang w:eastAsia="hu-HU"/>
        </w:rPr>
        <w:t xml:space="preserve"> és legalább 200.000.000, -Ft, azaz kettőszázmillió forint/kár</w:t>
      </w:r>
      <w:r w:rsidRPr="000B50FB">
        <w:rPr>
          <w:rFonts w:ascii="Garamond" w:eastAsia="Times New Roman" w:hAnsi="Garamond" w:cs="Times New Roman"/>
          <w:sz w:val="24"/>
          <w:szCs w:val="24"/>
          <w:lang w:eastAsia="hu-HU"/>
        </w:rPr>
        <w:t xml:space="preserve"> mértékéig</w:t>
      </w:r>
      <w:r w:rsidR="00E82AE9" w:rsidRPr="000B50FB">
        <w:rPr>
          <w:rFonts w:ascii="Garamond" w:eastAsia="Times New Roman" w:hAnsi="Garamond" w:cs="Times New Roman"/>
          <w:sz w:val="24"/>
          <w:szCs w:val="24"/>
          <w:lang w:eastAsia="hu-HU"/>
        </w:rPr>
        <w:t>.</w:t>
      </w:r>
      <w:r w:rsidRPr="000B50FB">
        <w:rPr>
          <w:rFonts w:ascii="Garamond" w:eastAsia="Times New Roman" w:hAnsi="Garamond" w:cs="Times New Roman"/>
          <w:sz w:val="24"/>
          <w:szCs w:val="24"/>
          <w:lang w:eastAsia="hu-HU"/>
        </w:rPr>
        <w:t xml:space="preserve"> </w:t>
      </w:r>
    </w:p>
    <w:p w14:paraId="05617D30" w14:textId="77777777" w:rsidR="00AE64F3" w:rsidRPr="000B50FB" w:rsidRDefault="00AE64F3" w:rsidP="00AE64F3">
      <w:pPr>
        <w:widowControl w:val="0"/>
        <w:autoSpaceDE w:val="0"/>
        <w:autoSpaceDN w:val="0"/>
        <w:spacing w:after="0" w:line="240" w:lineRule="auto"/>
        <w:jc w:val="both"/>
        <w:rPr>
          <w:rFonts w:ascii="Garamond" w:eastAsia="Times New Roman" w:hAnsi="Garamond" w:cs="Times New Roman"/>
          <w:sz w:val="24"/>
          <w:szCs w:val="24"/>
          <w:lang w:eastAsia="hu-HU"/>
        </w:rPr>
      </w:pPr>
    </w:p>
    <w:p w14:paraId="080C3F3B" w14:textId="77777777" w:rsidR="00AE64F3" w:rsidRPr="000B50FB" w:rsidRDefault="00AE64F3" w:rsidP="00AE64F3">
      <w:pPr>
        <w:widowControl w:val="0"/>
        <w:autoSpaceDE w:val="0"/>
        <w:autoSpaceDN w:val="0"/>
        <w:spacing w:after="0" w:line="240" w:lineRule="auto"/>
        <w:jc w:val="center"/>
        <w:rPr>
          <w:rFonts w:ascii="Garamond" w:eastAsia="Times New Roman" w:hAnsi="Garamond" w:cs="Times New Roman"/>
          <w:sz w:val="24"/>
          <w:szCs w:val="24"/>
          <w:lang w:eastAsia="hu-HU"/>
        </w:rPr>
      </w:pPr>
      <w:proofErr w:type="gramStart"/>
      <w:r w:rsidRPr="000B50FB">
        <w:rPr>
          <w:rFonts w:ascii="Garamond" w:eastAsia="Times New Roman" w:hAnsi="Garamond" w:cs="Times New Roman"/>
          <w:sz w:val="24"/>
          <w:szCs w:val="24"/>
          <w:lang w:eastAsia="hu-HU"/>
        </w:rPr>
        <w:t>vagy</w:t>
      </w:r>
      <w:proofErr w:type="gramEnd"/>
      <w:r w:rsidR="00F13EBB" w:rsidRPr="000B50FB">
        <w:rPr>
          <w:rFonts w:ascii="Garamond" w:eastAsia="Times New Roman" w:hAnsi="Garamond" w:cs="Arial"/>
          <w:color w:val="000000"/>
          <w:sz w:val="24"/>
          <w:szCs w:val="24"/>
          <w:vertAlign w:val="superscript"/>
          <w:lang w:eastAsia="hu-HU"/>
        </w:rPr>
        <w:footnoteReference w:id="76"/>
      </w:r>
    </w:p>
    <w:p w14:paraId="58E27507" w14:textId="77777777" w:rsidR="00AE64F3" w:rsidRPr="000B50FB" w:rsidRDefault="00AE64F3" w:rsidP="00AE64F3">
      <w:pPr>
        <w:widowControl w:val="0"/>
        <w:autoSpaceDE w:val="0"/>
        <w:autoSpaceDN w:val="0"/>
        <w:spacing w:after="0" w:line="240" w:lineRule="auto"/>
        <w:jc w:val="both"/>
        <w:rPr>
          <w:rFonts w:ascii="Garamond" w:eastAsia="Times New Roman" w:hAnsi="Garamond" w:cs="Times New Roman"/>
          <w:sz w:val="24"/>
          <w:szCs w:val="24"/>
          <w:lang w:eastAsia="hu-HU"/>
        </w:rPr>
      </w:pPr>
    </w:p>
    <w:p w14:paraId="02B06909" w14:textId="77777777" w:rsidR="00AE64F3" w:rsidRPr="000B50FB" w:rsidRDefault="00F13EBB" w:rsidP="00AE64F3">
      <w:pPr>
        <w:widowControl w:val="0"/>
        <w:autoSpaceDE w:val="0"/>
        <w:autoSpaceDN w:val="0"/>
        <w:spacing w:after="0" w:line="240" w:lineRule="auto"/>
        <w:jc w:val="both"/>
        <w:rPr>
          <w:rFonts w:ascii="Garamond" w:eastAsia="Times New Roman" w:hAnsi="Garamond" w:cs="Times New Roman"/>
          <w:sz w:val="24"/>
          <w:szCs w:val="24"/>
          <w:lang w:eastAsia="hu-HU"/>
        </w:rPr>
      </w:pPr>
      <w:proofErr w:type="gramStart"/>
      <w:r w:rsidRPr="000B50FB">
        <w:rPr>
          <w:rFonts w:ascii="Garamond" w:eastAsia="Times New Roman" w:hAnsi="Garamond" w:cs="Times New Roman"/>
          <w:sz w:val="24"/>
          <w:szCs w:val="24"/>
          <w:lang w:eastAsia="hu-HU"/>
        </w:rPr>
        <w:t xml:space="preserve">Nyertességünk esetén a fenti közbeszerzési eljárás vonatkozásában legkésőbb a szerződés megkötésének idejére a szerződés teljesítési időtartamára </w:t>
      </w:r>
      <w:r w:rsidR="00E82AE9" w:rsidRPr="000B50FB">
        <w:rPr>
          <w:rFonts w:ascii="Garamond" w:eastAsia="Times New Roman" w:hAnsi="Garamond" w:cs="Times New Roman"/>
          <w:sz w:val="24"/>
          <w:szCs w:val="24"/>
          <w:lang w:eastAsia="hu-HU"/>
        </w:rPr>
        <w:t xml:space="preserve">(amely kiterjed a műszaki átadás sikeres lezárásától számított 60 naptári napig tartó időszakra is) </w:t>
      </w:r>
      <w:r w:rsidRPr="000B50FB">
        <w:rPr>
          <w:rFonts w:ascii="Garamond" w:eastAsia="Times New Roman" w:hAnsi="Garamond" w:cs="Times New Roman"/>
          <w:sz w:val="24"/>
          <w:szCs w:val="24"/>
          <w:lang w:eastAsia="hu-HU"/>
        </w:rPr>
        <w:t xml:space="preserve">vonatkozóan a meglévő </w:t>
      </w:r>
      <w:r w:rsidR="00E82AE9" w:rsidRPr="000B50FB">
        <w:rPr>
          <w:rFonts w:ascii="Garamond" w:eastAsia="Times New Roman" w:hAnsi="Garamond" w:cs="Times New Roman"/>
          <w:b/>
          <w:sz w:val="24"/>
          <w:szCs w:val="20"/>
          <w:u w:val="single"/>
          <w:lang w:eastAsia="hu-HU"/>
        </w:rPr>
        <w:t>teljes körű (</w:t>
      </w:r>
      <w:proofErr w:type="spellStart"/>
      <w:r w:rsidR="00E82AE9" w:rsidRPr="000B50FB">
        <w:rPr>
          <w:rFonts w:ascii="Garamond" w:eastAsia="Times New Roman" w:hAnsi="Garamond" w:cs="Times New Roman"/>
          <w:b/>
          <w:sz w:val="24"/>
          <w:szCs w:val="20"/>
          <w:u w:val="single"/>
          <w:lang w:eastAsia="hu-HU"/>
        </w:rPr>
        <w:t>allrisk</w:t>
      </w:r>
      <w:proofErr w:type="spellEnd"/>
      <w:r w:rsidR="00E82AE9" w:rsidRPr="000B50FB">
        <w:rPr>
          <w:rFonts w:ascii="Garamond" w:eastAsia="Times New Roman" w:hAnsi="Garamond" w:cs="Times New Roman"/>
          <w:b/>
          <w:sz w:val="24"/>
          <w:szCs w:val="20"/>
          <w:u w:val="single"/>
          <w:lang w:eastAsia="hu-HU"/>
        </w:rPr>
        <w:t>) kivitelezői (építési-szerelési)</w:t>
      </w:r>
      <w:r w:rsidR="00E82AE9" w:rsidRPr="000B50FB">
        <w:rPr>
          <w:rFonts w:ascii="Garamond" w:eastAsia="Times New Roman" w:hAnsi="Garamond" w:cs="Times New Roman"/>
          <w:b/>
          <w:sz w:val="24"/>
          <w:szCs w:val="24"/>
          <w:u w:val="single"/>
          <w:lang w:eastAsia="hu-HU"/>
        </w:rPr>
        <w:t xml:space="preserve"> felelősségbiztosítás</w:t>
      </w:r>
      <w:r w:rsidRPr="000B50FB">
        <w:rPr>
          <w:rFonts w:ascii="Garamond" w:eastAsia="Times New Roman" w:hAnsi="Garamond" w:cs="Times New Roman"/>
          <w:b/>
          <w:sz w:val="24"/>
          <w:szCs w:val="24"/>
          <w:u w:val="single"/>
          <w:lang w:eastAsia="hu-HU"/>
        </w:rPr>
        <w:t>unka</w:t>
      </w:r>
      <w:r w:rsidR="00AE64F3" w:rsidRPr="000B50FB">
        <w:rPr>
          <w:rFonts w:ascii="Garamond" w:eastAsia="Times New Roman" w:hAnsi="Garamond" w:cs="Times New Roman"/>
          <w:b/>
          <w:sz w:val="24"/>
          <w:szCs w:val="24"/>
          <w:u w:val="single"/>
          <w:lang w:eastAsia="hu-HU"/>
        </w:rPr>
        <w:t>t</w:t>
      </w:r>
      <w:r w:rsidR="00AE64F3" w:rsidRPr="000B50FB">
        <w:rPr>
          <w:rFonts w:ascii="Garamond" w:eastAsia="Times New Roman" w:hAnsi="Garamond" w:cs="Times New Roman"/>
          <w:sz w:val="24"/>
          <w:szCs w:val="24"/>
          <w:lang w:eastAsia="hu-HU"/>
        </w:rPr>
        <w:t xml:space="preserve"> kiterjesztjük a fenti közbeszerzési eljárás eredményeként megkötésre kerülő szerződésre és a teljesítés idejére</w:t>
      </w:r>
      <w:r w:rsidR="00E82AE9" w:rsidRPr="000B50FB">
        <w:rPr>
          <w:rFonts w:ascii="Garamond" w:eastAsia="Times New Roman" w:hAnsi="Garamond" w:cs="Times New Roman"/>
          <w:sz w:val="24"/>
          <w:szCs w:val="24"/>
          <w:lang w:eastAsia="hu-HU"/>
        </w:rPr>
        <w:t xml:space="preserve"> (amely kiterjed a műszaki átadás sikeres lezárásától számított 60 naptári napig tartó időszakra is) </w:t>
      </w:r>
      <w:r w:rsidR="00AE64F3" w:rsidRPr="000B50FB">
        <w:rPr>
          <w:rFonts w:ascii="Garamond" w:eastAsia="Times New Roman" w:hAnsi="Garamond" w:cs="Times New Roman"/>
          <w:sz w:val="24"/>
          <w:szCs w:val="20"/>
          <w:lang w:eastAsia="hu-HU"/>
        </w:rPr>
        <w:t xml:space="preserve">legalább </w:t>
      </w:r>
      <w:r w:rsidR="00E82AE9" w:rsidRPr="000B50FB">
        <w:rPr>
          <w:rFonts w:ascii="Garamond" w:eastAsia="Times New Roman" w:hAnsi="Garamond" w:cs="Times New Roman"/>
          <w:sz w:val="24"/>
          <w:szCs w:val="20"/>
          <w:lang w:eastAsia="hu-HU"/>
        </w:rPr>
        <w:t>5</w:t>
      </w:r>
      <w:r w:rsidR="00AE64F3" w:rsidRPr="000B50FB">
        <w:rPr>
          <w:rFonts w:ascii="Garamond" w:eastAsia="Times New Roman" w:hAnsi="Garamond" w:cs="Times New Roman"/>
          <w:sz w:val="24"/>
          <w:szCs w:val="20"/>
          <w:lang w:eastAsia="hu-HU"/>
        </w:rPr>
        <w:t>00.000.000, -Ft</w:t>
      </w:r>
      <w:r w:rsidR="00E82AE9" w:rsidRPr="000B50FB">
        <w:rPr>
          <w:rFonts w:ascii="Garamond" w:eastAsia="Times New Roman" w:hAnsi="Garamond" w:cs="Times New Roman"/>
          <w:sz w:val="24"/>
          <w:szCs w:val="20"/>
          <w:lang w:eastAsia="hu-HU"/>
        </w:rPr>
        <w:t>/év</w:t>
      </w:r>
      <w:r w:rsidR="00AE64F3" w:rsidRPr="000B50FB">
        <w:rPr>
          <w:rFonts w:ascii="Garamond" w:eastAsia="Times New Roman" w:hAnsi="Garamond" w:cs="Times New Roman"/>
          <w:sz w:val="24"/>
          <w:szCs w:val="20"/>
          <w:lang w:eastAsia="hu-HU"/>
        </w:rPr>
        <w:t xml:space="preserve">, azaz </w:t>
      </w:r>
      <w:r w:rsidR="00E82AE9" w:rsidRPr="000B50FB">
        <w:rPr>
          <w:rFonts w:ascii="Garamond" w:eastAsia="Times New Roman" w:hAnsi="Garamond" w:cs="Times New Roman"/>
          <w:sz w:val="24"/>
          <w:szCs w:val="20"/>
          <w:lang w:eastAsia="hu-HU"/>
        </w:rPr>
        <w:t>ötszázmillió</w:t>
      </w:r>
      <w:proofErr w:type="gramEnd"/>
      <w:r w:rsidR="00AE64F3" w:rsidRPr="000B50FB">
        <w:rPr>
          <w:rFonts w:ascii="Garamond" w:eastAsia="Times New Roman" w:hAnsi="Garamond" w:cs="Times New Roman"/>
          <w:sz w:val="24"/>
          <w:szCs w:val="20"/>
          <w:lang w:eastAsia="hu-HU"/>
        </w:rPr>
        <w:t xml:space="preserve"> </w:t>
      </w:r>
      <w:proofErr w:type="gramStart"/>
      <w:r w:rsidR="00AE64F3" w:rsidRPr="000B50FB">
        <w:rPr>
          <w:rFonts w:ascii="Garamond" w:eastAsia="Times New Roman" w:hAnsi="Garamond" w:cs="Times New Roman"/>
          <w:sz w:val="24"/>
          <w:szCs w:val="20"/>
          <w:lang w:eastAsia="hu-HU"/>
        </w:rPr>
        <w:t>forint</w:t>
      </w:r>
      <w:proofErr w:type="gramEnd"/>
      <w:r w:rsidR="00E82AE9" w:rsidRPr="000B50FB">
        <w:rPr>
          <w:rFonts w:ascii="Garamond" w:eastAsia="Times New Roman" w:hAnsi="Garamond" w:cs="Times New Roman"/>
          <w:sz w:val="24"/>
          <w:szCs w:val="20"/>
          <w:lang w:eastAsia="hu-HU"/>
        </w:rPr>
        <w:t>/év</w:t>
      </w:r>
      <w:r w:rsidR="00AE64F3" w:rsidRPr="000B50FB">
        <w:rPr>
          <w:rFonts w:ascii="Garamond" w:eastAsia="Times New Roman" w:hAnsi="Garamond" w:cs="Times New Roman"/>
          <w:sz w:val="24"/>
          <w:szCs w:val="20"/>
          <w:lang w:eastAsia="hu-HU"/>
        </w:rPr>
        <w:t xml:space="preserve"> és legalább 200.000.000, -Ft, azaz kettőszázmillió forint/kár</w:t>
      </w:r>
      <w:r w:rsidR="00AE64F3" w:rsidRPr="000B50FB">
        <w:rPr>
          <w:rFonts w:ascii="Garamond" w:eastAsia="Times New Roman" w:hAnsi="Garamond" w:cs="Times New Roman"/>
          <w:sz w:val="24"/>
          <w:szCs w:val="24"/>
          <w:lang w:eastAsia="hu-HU"/>
        </w:rPr>
        <w:t xml:space="preserve"> mértékéig.</w:t>
      </w:r>
      <w:r w:rsidR="00AE64F3" w:rsidRPr="000B50FB">
        <w:rPr>
          <w:rFonts w:ascii="Garamond" w:eastAsia="Times New Roman" w:hAnsi="Garamond" w:cs="Arial"/>
          <w:color w:val="000000"/>
          <w:sz w:val="24"/>
          <w:szCs w:val="24"/>
          <w:vertAlign w:val="superscript"/>
          <w:lang w:eastAsia="hu-HU"/>
        </w:rPr>
        <w:t xml:space="preserve"> </w:t>
      </w:r>
      <w:r w:rsidR="00E82AE9" w:rsidRPr="000B50FB">
        <w:rPr>
          <w:rFonts w:ascii="Garamond" w:eastAsia="Times New Roman" w:hAnsi="Garamond" w:cs="Arial"/>
          <w:color w:val="000000"/>
          <w:sz w:val="24"/>
          <w:szCs w:val="24"/>
          <w:vertAlign w:val="superscript"/>
          <w:lang w:eastAsia="hu-HU"/>
        </w:rPr>
        <w:t xml:space="preserve"> </w:t>
      </w:r>
    </w:p>
    <w:p w14:paraId="44BA296E" w14:textId="77777777" w:rsidR="00AE64F3" w:rsidRPr="000B50FB" w:rsidRDefault="00AE64F3" w:rsidP="00AE64F3">
      <w:pPr>
        <w:spacing w:after="0" w:line="240" w:lineRule="auto"/>
        <w:rPr>
          <w:rFonts w:ascii="Garamond" w:eastAsia="Times New Roman" w:hAnsi="Garamond" w:cs="Times New Roman"/>
          <w:sz w:val="24"/>
          <w:szCs w:val="24"/>
          <w:lang w:eastAsia="hu-HU"/>
        </w:rPr>
      </w:pPr>
    </w:p>
    <w:p w14:paraId="34D42C6B" w14:textId="77777777" w:rsidR="00AE64F3" w:rsidRPr="000B50FB" w:rsidRDefault="00AE64F3" w:rsidP="00AE64F3">
      <w:pPr>
        <w:spacing w:after="0" w:line="240" w:lineRule="auto"/>
        <w:jc w:val="both"/>
        <w:rPr>
          <w:rFonts w:ascii="Garamond" w:eastAsia="Times New Roman" w:hAnsi="Garamond" w:cs="Times New Roman"/>
          <w:sz w:val="24"/>
          <w:szCs w:val="24"/>
          <w:lang w:eastAsia="hu-HU"/>
        </w:rPr>
      </w:pPr>
      <w:r w:rsidRPr="000B50FB">
        <w:rPr>
          <w:rFonts w:ascii="Garamond" w:eastAsia="Times New Roman" w:hAnsi="Garamond" w:cs="Times New Roman"/>
          <w:sz w:val="24"/>
          <w:szCs w:val="24"/>
          <w:lang w:eastAsia="hu-HU"/>
        </w:rPr>
        <w:t>Tudomásul vesszük, hogy nyertességünk esetén a felelősségbiztosítás érvényességét a szerződésben rögzített időtartamig</w:t>
      </w:r>
      <w:r w:rsidR="00E82AE9" w:rsidRPr="000B50FB">
        <w:rPr>
          <w:rFonts w:ascii="Garamond" w:eastAsia="Times New Roman" w:hAnsi="Garamond" w:cs="Times New Roman"/>
          <w:sz w:val="24"/>
          <w:szCs w:val="24"/>
          <w:lang w:eastAsia="hu-HU"/>
        </w:rPr>
        <w:t xml:space="preserve"> (amely kiterjed a műszaki átadás sikeres lezárásától számított 60 naptári napig tartó időszakra is)</w:t>
      </w:r>
      <w:r w:rsidRPr="000B50FB">
        <w:rPr>
          <w:rFonts w:ascii="Garamond" w:eastAsia="Times New Roman" w:hAnsi="Garamond" w:cs="Times New Roman"/>
          <w:sz w:val="24"/>
          <w:szCs w:val="24"/>
          <w:lang w:eastAsia="hu-HU"/>
        </w:rPr>
        <w:t xml:space="preserve"> fenntartjuk, valamint a felelősségbiztosítási szerződés megkötésének vagy kiterjesztésének elmaradása a szerződéskötéstől való visszalépésnek minősül.</w:t>
      </w:r>
    </w:p>
    <w:p w14:paraId="4AB8CBFA" w14:textId="77777777" w:rsidR="00AE64F3" w:rsidRPr="000B50FB" w:rsidRDefault="00AE64F3" w:rsidP="00AE64F3">
      <w:pPr>
        <w:widowControl w:val="0"/>
        <w:autoSpaceDE w:val="0"/>
        <w:autoSpaceDN w:val="0"/>
        <w:adjustRightInd w:val="0"/>
        <w:spacing w:after="0" w:line="240" w:lineRule="auto"/>
        <w:jc w:val="both"/>
        <w:rPr>
          <w:rFonts w:ascii="Garamond" w:eastAsia="Times New Roman" w:hAnsi="Garamond" w:cs="Arial"/>
          <w:color w:val="000000"/>
          <w:sz w:val="24"/>
          <w:szCs w:val="24"/>
          <w:lang w:eastAsia="hu-HU"/>
        </w:rPr>
      </w:pPr>
    </w:p>
    <w:p w14:paraId="2E761E1F" w14:textId="77777777" w:rsidR="00AE64F3" w:rsidRPr="000B50FB" w:rsidRDefault="00AE64F3" w:rsidP="00AE64F3">
      <w:pPr>
        <w:widowControl w:val="0"/>
        <w:spacing w:after="0" w:line="240" w:lineRule="auto"/>
        <w:rPr>
          <w:rFonts w:ascii="Garamond" w:eastAsia="Times New Roman" w:hAnsi="Garamond" w:cs="Arial"/>
          <w:color w:val="000000"/>
          <w:sz w:val="24"/>
          <w:szCs w:val="24"/>
          <w:lang w:eastAsia="hu-HU"/>
        </w:rPr>
      </w:pPr>
      <w:r w:rsidRPr="000B50FB">
        <w:rPr>
          <w:rFonts w:ascii="Garamond" w:eastAsia="Times New Roman" w:hAnsi="Garamond" w:cs="Arial"/>
          <w:color w:val="000000"/>
          <w:sz w:val="24"/>
          <w:szCs w:val="24"/>
          <w:lang w:eastAsia="hu-HU"/>
        </w:rPr>
        <w:t xml:space="preserve">Kelt: </w:t>
      </w:r>
    </w:p>
    <w:tbl>
      <w:tblPr>
        <w:tblW w:w="0" w:type="auto"/>
        <w:tblInd w:w="4890" w:type="dxa"/>
        <w:tblLayout w:type="fixed"/>
        <w:tblCellMar>
          <w:left w:w="70" w:type="dxa"/>
          <w:right w:w="70" w:type="dxa"/>
        </w:tblCellMar>
        <w:tblLook w:val="0000" w:firstRow="0" w:lastRow="0" w:firstColumn="0" w:lastColumn="0" w:noHBand="0" w:noVBand="0"/>
      </w:tblPr>
      <w:tblGrid>
        <w:gridCol w:w="4320"/>
      </w:tblGrid>
      <w:tr w:rsidR="00AE64F3" w:rsidRPr="000B50FB" w14:paraId="4B8B0909" w14:textId="77777777" w:rsidTr="00AE64F3">
        <w:tc>
          <w:tcPr>
            <w:tcW w:w="4320" w:type="dxa"/>
          </w:tcPr>
          <w:p w14:paraId="19437277" w14:textId="77777777" w:rsidR="00AE64F3" w:rsidRPr="000B50FB" w:rsidRDefault="00AE64F3" w:rsidP="00AE64F3">
            <w:pPr>
              <w:widowControl w:val="0"/>
              <w:spacing w:after="0" w:line="240" w:lineRule="auto"/>
              <w:jc w:val="center"/>
              <w:rPr>
                <w:rFonts w:ascii="Garamond" w:eastAsia="Times New Roman" w:hAnsi="Garamond" w:cs="Arial"/>
                <w:color w:val="000000"/>
                <w:sz w:val="24"/>
                <w:szCs w:val="24"/>
                <w:lang w:eastAsia="hu-HU"/>
              </w:rPr>
            </w:pPr>
            <w:r w:rsidRPr="000B50FB">
              <w:rPr>
                <w:rFonts w:ascii="Garamond" w:eastAsia="Times New Roman" w:hAnsi="Garamond" w:cs="Arial"/>
                <w:color w:val="000000"/>
                <w:sz w:val="24"/>
                <w:szCs w:val="24"/>
                <w:lang w:eastAsia="hu-HU"/>
              </w:rPr>
              <w:t>………………………………</w:t>
            </w:r>
          </w:p>
        </w:tc>
      </w:tr>
      <w:tr w:rsidR="00AE64F3" w:rsidRPr="000B50FB" w14:paraId="3B85BD8F" w14:textId="77777777" w:rsidTr="00AE64F3">
        <w:tc>
          <w:tcPr>
            <w:tcW w:w="4320" w:type="dxa"/>
          </w:tcPr>
          <w:p w14:paraId="2FE674E3" w14:textId="77777777" w:rsidR="00AE64F3" w:rsidRPr="000B50FB" w:rsidRDefault="00AE64F3" w:rsidP="00AE64F3">
            <w:pPr>
              <w:widowControl w:val="0"/>
              <w:spacing w:after="0" w:line="240" w:lineRule="auto"/>
              <w:jc w:val="center"/>
              <w:rPr>
                <w:rFonts w:ascii="Garamond" w:eastAsia="Times New Roman" w:hAnsi="Garamond" w:cs="Arial"/>
                <w:color w:val="000000"/>
                <w:sz w:val="24"/>
                <w:szCs w:val="24"/>
                <w:lang w:eastAsia="hu-HU"/>
              </w:rPr>
            </w:pPr>
            <w:r w:rsidRPr="000B50FB">
              <w:rPr>
                <w:rFonts w:ascii="Garamond" w:eastAsia="Times New Roman" w:hAnsi="Garamond" w:cs="Arial"/>
                <w:color w:val="000000"/>
                <w:sz w:val="24"/>
                <w:szCs w:val="24"/>
                <w:lang w:eastAsia="hu-HU"/>
              </w:rPr>
              <w:t>cégszerű aláírás</w:t>
            </w:r>
          </w:p>
          <w:p w14:paraId="371F0168" w14:textId="77777777" w:rsidR="00AE64F3" w:rsidRPr="000B50FB" w:rsidRDefault="00AE64F3" w:rsidP="00AE64F3">
            <w:pPr>
              <w:widowControl w:val="0"/>
              <w:spacing w:after="0" w:line="240" w:lineRule="auto"/>
              <w:jc w:val="center"/>
              <w:rPr>
                <w:rFonts w:ascii="Garamond" w:eastAsia="Times New Roman" w:hAnsi="Garamond" w:cs="Arial"/>
                <w:color w:val="000000"/>
                <w:sz w:val="24"/>
                <w:szCs w:val="24"/>
                <w:lang w:eastAsia="hu-HU"/>
              </w:rPr>
            </w:pPr>
          </w:p>
        </w:tc>
      </w:tr>
    </w:tbl>
    <w:p w14:paraId="14C5FB6E" w14:textId="77777777" w:rsidR="00AE64F3" w:rsidRPr="000B50FB" w:rsidRDefault="00AE64F3">
      <w:pPr>
        <w:rPr>
          <w:rFonts w:ascii="Garamond" w:eastAsia="Times New Roman" w:hAnsi="Garamond" w:cs="Times New Roman"/>
          <w:b/>
          <w:bCs/>
          <w:caps/>
          <w:sz w:val="24"/>
          <w:szCs w:val="24"/>
          <w:lang w:eastAsia="hu-HU"/>
        </w:rPr>
      </w:pPr>
      <w:r w:rsidRPr="000B50FB">
        <w:rPr>
          <w:rFonts w:ascii="Garamond" w:eastAsia="Times New Roman" w:hAnsi="Garamond" w:cs="Times New Roman"/>
          <w:b/>
          <w:bCs/>
          <w:caps/>
          <w:sz w:val="24"/>
          <w:szCs w:val="24"/>
          <w:lang w:eastAsia="hu-HU"/>
        </w:rPr>
        <w:br w:type="page"/>
      </w:r>
    </w:p>
    <w:p w14:paraId="0A4B74B2" w14:textId="77777777" w:rsidR="00AE64F3" w:rsidRPr="000B50FB" w:rsidRDefault="00AE64F3" w:rsidP="00AE64F3">
      <w:pPr>
        <w:widowControl w:val="0"/>
        <w:autoSpaceDE w:val="0"/>
        <w:autoSpaceDN w:val="0"/>
        <w:spacing w:after="0" w:line="240" w:lineRule="auto"/>
        <w:jc w:val="right"/>
        <w:rPr>
          <w:rFonts w:ascii="Arial" w:eastAsia="Times New Roman" w:hAnsi="Arial" w:cs="Arial"/>
          <w:sz w:val="20"/>
          <w:szCs w:val="20"/>
          <w:lang w:eastAsia="hu-HU"/>
        </w:rPr>
      </w:pPr>
      <w:r w:rsidRPr="000B50FB">
        <w:rPr>
          <w:rFonts w:ascii="Garamond" w:eastAsia="Times New Roman" w:hAnsi="Garamond" w:cs="Garamond"/>
          <w:i/>
          <w:sz w:val="24"/>
          <w:szCs w:val="24"/>
          <w:lang w:eastAsia="hu-HU"/>
        </w:rPr>
        <w:lastRenderedPageBreak/>
        <w:t>2</w:t>
      </w:r>
      <w:r w:rsidR="00DD6AEE" w:rsidRPr="000B50FB">
        <w:rPr>
          <w:rFonts w:ascii="Garamond" w:eastAsia="Times New Roman" w:hAnsi="Garamond" w:cs="Garamond"/>
          <w:i/>
          <w:sz w:val="24"/>
          <w:szCs w:val="24"/>
          <w:lang w:eastAsia="hu-HU"/>
        </w:rPr>
        <w:t>1</w:t>
      </w:r>
      <w:r w:rsidRPr="000B50FB">
        <w:rPr>
          <w:rFonts w:ascii="Garamond" w:eastAsia="Times New Roman" w:hAnsi="Garamond" w:cs="Garamond"/>
          <w:i/>
          <w:sz w:val="24"/>
          <w:szCs w:val="24"/>
          <w:lang w:eastAsia="hu-HU"/>
        </w:rPr>
        <w:t>. számú melléklet</w:t>
      </w:r>
    </w:p>
    <w:p w14:paraId="0BC879F4" w14:textId="77777777" w:rsidR="00AE64F3" w:rsidRPr="000B50FB" w:rsidRDefault="00AE64F3" w:rsidP="00AE64F3">
      <w:pPr>
        <w:widowControl w:val="0"/>
        <w:autoSpaceDE w:val="0"/>
        <w:autoSpaceDN w:val="0"/>
        <w:spacing w:after="0" w:line="240" w:lineRule="auto"/>
        <w:rPr>
          <w:rFonts w:ascii="Arial" w:eastAsia="Times New Roman" w:hAnsi="Arial" w:cs="Arial"/>
          <w:sz w:val="20"/>
          <w:szCs w:val="20"/>
          <w:lang w:eastAsia="hu-HU"/>
        </w:rPr>
      </w:pPr>
    </w:p>
    <w:p w14:paraId="24FB3C57" w14:textId="77777777" w:rsidR="00AE64F3" w:rsidRPr="000B50FB" w:rsidRDefault="00AE64F3" w:rsidP="00AE64F3">
      <w:pPr>
        <w:widowControl w:val="0"/>
        <w:numPr>
          <w:ilvl w:val="7"/>
          <w:numId w:val="35"/>
        </w:numPr>
        <w:spacing w:after="0" w:line="280" w:lineRule="exact"/>
        <w:jc w:val="center"/>
        <w:outlineLvl w:val="7"/>
        <w:rPr>
          <w:rFonts w:ascii="Garamond" w:eastAsia="Times New Roman" w:hAnsi="Garamond" w:cs="Times New Roman"/>
          <w:b/>
          <w:color w:val="000000"/>
          <w:sz w:val="24"/>
          <w:szCs w:val="24"/>
          <w:lang w:eastAsia="hu-HU"/>
        </w:rPr>
      </w:pPr>
      <w:r w:rsidRPr="000B50FB">
        <w:rPr>
          <w:rFonts w:ascii="Garamond" w:eastAsia="Times New Roman" w:hAnsi="Garamond" w:cs="Times New Roman"/>
          <w:b/>
          <w:color w:val="000000"/>
          <w:sz w:val="24"/>
          <w:szCs w:val="24"/>
          <w:lang w:eastAsia="hu-HU"/>
        </w:rPr>
        <w:t>Nyilatkozat felelősségbiztosítás vonatkozásában</w:t>
      </w:r>
    </w:p>
    <w:p w14:paraId="5546A002" w14:textId="77777777" w:rsidR="00AE64F3" w:rsidRPr="000B50FB" w:rsidRDefault="00AE64F3" w:rsidP="00AE64F3">
      <w:pPr>
        <w:autoSpaceDN w:val="0"/>
        <w:spacing w:after="0" w:line="240" w:lineRule="auto"/>
        <w:jc w:val="center"/>
        <w:rPr>
          <w:rFonts w:ascii="Garamond" w:eastAsia="Times New Roman" w:hAnsi="Garamond" w:cs="Times New Roman"/>
          <w:b/>
          <w:bCs/>
          <w:caps/>
          <w:sz w:val="20"/>
          <w:szCs w:val="20"/>
          <w:lang w:eastAsia="hu-HU"/>
        </w:rPr>
      </w:pPr>
      <w:proofErr w:type="gramStart"/>
      <w:r w:rsidRPr="000B50FB">
        <w:rPr>
          <w:rFonts w:ascii="Garamond" w:eastAsia="Times New Roman" w:hAnsi="Garamond" w:cs="Times New Roman"/>
          <w:sz w:val="24"/>
          <w:szCs w:val="20"/>
          <w:lang w:eastAsia="hu-HU"/>
        </w:rPr>
        <w:t>a</w:t>
      </w:r>
      <w:proofErr w:type="gramEnd"/>
      <w:r w:rsidRPr="000B50FB">
        <w:rPr>
          <w:rFonts w:ascii="Garamond" w:eastAsia="Times New Roman" w:hAnsi="Garamond" w:cs="Times New Roman"/>
          <w:sz w:val="24"/>
          <w:szCs w:val="20"/>
          <w:lang w:eastAsia="hu-HU"/>
        </w:rPr>
        <w:t xml:space="preserve"> 322/2015. (X. 30.) Korm. rendelet 11. §</w:t>
      </w:r>
      <w:proofErr w:type="spellStart"/>
      <w:r w:rsidRPr="000B50FB">
        <w:rPr>
          <w:rFonts w:ascii="Garamond" w:eastAsia="Times New Roman" w:hAnsi="Garamond" w:cs="Times New Roman"/>
          <w:sz w:val="24"/>
          <w:szCs w:val="20"/>
          <w:lang w:eastAsia="hu-HU"/>
        </w:rPr>
        <w:t>-</w:t>
      </w:r>
      <w:proofErr w:type="gramStart"/>
      <w:r w:rsidRPr="000B50FB">
        <w:rPr>
          <w:rFonts w:ascii="Garamond" w:eastAsia="Times New Roman" w:hAnsi="Garamond" w:cs="Times New Roman"/>
          <w:sz w:val="24"/>
          <w:szCs w:val="20"/>
          <w:lang w:eastAsia="hu-HU"/>
        </w:rPr>
        <w:t>a</w:t>
      </w:r>
      <w:proofErr w:type="spellEnd"/>
      <w:proofErr w:type="gramEnd"/>
      <w:r w:rsidRPr="000B50FB">
        <w:rPr>
          <w:rFonts w:ascii="Garamond" w:eastAsia="Times New Roman" w:hAnsi="Garamond" w:cs="Times New Roman"/>
          <w:sz w:val="24"/>
          <w:szCs w:val="20"/>
          <w:lang w:eastAsia="hu-HU"/>
        </w:rPr>
        <w:t xml:space="preserve"> alapján</w:t>
      </w:r>
    </w:p>
    <w:p w14:paraId="117554BB" w14:textId="77777777" w:rsidR="00AE64F3" w:rsidRPr="000B50FB" w:rsidRDefault="00AE64F3" w:rsidP="00AE64F3">
      <w:pPr>
        <w:autoSpaceDN w:val="0"/>
        <w:spacing w:after="0" w:line="240" w:lineRule="auto"/>
        <w:jc w:val="center"/>
        <w:rPr>
          <w:rFonts w:ascii="Garamond" w:eastAsia="Times New Roman" w:hAnsi="Garamond" w:cs="Times New Roman"/>
          <w:b/>
          <w:bCs/>
          <w:caps/>
          <w:sz w:val="20"/>
          <w:szCs w:val="20"/>
          <w:lang w:eastAsia="hu-HU"/>
        </w:rPr>
      </w:pPr>
    </w:p>
    <w:p w14:paraId="5D4041E7" w14:textId="77777777" w:rsidR="00AE64F3" w:rsidRPr="000B50FB" w:rsidRDefault="00AE64F3" w:rsidP="00AE64F3">
      <w:pPr>
        <w:widowControl w:val="0"/>
        <w:spacing w:after="0" w:line="240" w:lineRule="auto"/>
        <w:jc w:val="center"/>
        <w:rPr>
          <w:rFonts w:ascii="Garamond" w:eastAsia="Times New Roman" w:hAnsi="Garamond" w:cs="Times New Roman"/>
          <w:b/>
          <w:bCs/>
          <w:color w:val="000000"/>
          <w:sz w:val="24"/>
          <w:szCs w:val="24"/>
          <w:lang w:eastAsia="hu-HU"/>
        </w:rPr>
      </w:pPr>
      <w:r w:rsidRPr="000B50FB">
        <w:rPr>
          <w:rFonts w:ascii="Garamond" w:eastAsia="Times New Roman" w:hAnsi="Garamond" w:cs="Times New Roman"/>
          <w:b/>
          <w:bCs/>
          <w:color w:val="000000"/>
          <w:sz w:val="24"/>
          <w:szCs w:val="24"/>
          <w:lang w:eastAsia="hu-HU"/>
        </w:rPr>
        <w:t>„</w:t>
      </w:r>
      <w:r w:rsidR="00F60482" w:rsidRPr="000B50FB">
        <w:rPr>
          <w:rFonts w:ascii="Garamond" w:eastAsia="Times New Roman" w:hAnsi="Garamond" w:cs="Arial"/>
          <w:b/>
          <w:bCs/>
          <w:sz w:val="24"/>
          <w:szCs w:val="24"/>
          <w:lang w:eastAsia="hu-HU"/>
        </w:rPr>
        <w:t>Vállalkozási szerződés az 1527/2016. (IX. 29.) Korm. határozat szerinti infrastruktúra-fejlesztés tervezési és kivitelezési munkáira - Testnevelési Egyetem Továbbképző központ, Velence.</w:t>
      </w:r>
      <w:r w:rsidRPr="000B50FB">
        <w:rPr>
          <w:rFonts w:ascii="Garamond" w:eastAsia="Times New Roman" w:hAnsi="Garamond" w:cs="Times New Roman"/>
          <w:b/>
          <w:bCs/>
          <w:color w:val="000000"/>
          <w:sz w:val="24"/>
          <w:szCs w:val="24"/>
          <w:lang w:eastAsia="hu-HU"/>
        </w:rPr>
        <w:t>”</w:t>
      </w:r>
    </w:p>
    <w:p w14:paraId="052D2F10" w14:textId="77777777" w:rsidR="00AE64F3" w:rsidRPr="000B50FB" w:rsidRDefault="00AE64F3" w:rsidP="00AE64F3">
      <w:pPr>
        <w:widowControl w:val="0"/>
        <w:spacing w:after="0" w:line="240" w:lineRule="auto"/>
        <w:jc w:val="center"/>
        <w:rPr>
          <w:rFonts w:ascii="Garamond" w:eastAsia="Times New Roman" w:hAnsi="Garamond" w:cs="Times New Roman"/>
          <w:b/>
          <w:bCs/>
          <w:color w:val="000000"/>
          <w:sz w:val="24"/>
          <w:szCs w:val="24"/>
          <w:lang w:eastAsia="hu-HU"/>
        </w:rPr>
      </w:pPr>
    </w:p>
    <w:p w14:paraId="31731AC2" w14:textId="77777777" w:rsidR="00AE64F3" w:rsidRPr="000B50FB" w:rsidRDefault="00AE64F3" w:rsidP="00AE64F3">
      <w:pPr>
        <w:widowControl w:val="0"/>
        <w:spacing w:after="0" w:line="240" w:lineRule="auto"/>
        <w:jc w:val="center"/>
        <w:rPr>
          <w:rFonts w:ascii="Garamond" w:eastAsia="Times New Roman" w:hAnsi="Garamond" w:cs="Times New Roman"/>
          <w:b/>
          <w:bCs/>
          <w:color w:val="000000"/>
          <w:sz w:val="24"/>
          <w:szCs w:val="24"/>
          <w:lang w:eastAsia="hu-HU"/>
        </w:rPr>
      </w:pPr>
      <w:proofErr w:type="gramStart"/>
      <w:r w:rsidRPr="000B50FB">
        <w:rPr>
          <w:rFonts w:ascii="Garamond" w:eastAsia="Times New Roman" w:hAnsi="Garamond" w:cs="Times New Roman"/>
          <w:b/>
          <w:bCs/>
          <w:color w:val="000000"/>
          <w:sz w:val="24"/>
          <w:szCs w:val="24"/>
          <w:lang w:eastAsia="hu-HU"/>
        </w:rPr>
        <w:t>tárgyú</w:t>
      </w:r>
      <w:proofErr w:type="gramEnd"/>
      <w:r w:rsidRPr="000B50FB">
        <w:rPr>
          <w:rFonts w:ascii="Garamond" w:eastAsia="Times New Roman" w:hAnsi="Garamond" w:cs="Times New Roman"/>
          <w:b/>
          <w:bCs/>
          <w:color w:val="000000"/>
          <w:sz w:val="24"/>
          <w:szCs w:val="24"/>
          <w:lang w:eastAsia="hu-HU"/>
        </w:rPr>
        <w:t xml:space="preserve"> közbeszerzési eljárás vonatkozásában</w:t>
      </w:r>
    </w:p>
    <w:p w14:paraId="27D642D2" w14:textId="77777777" w:rsidR="00AE64F3" w:rsidRPr="000B50FB" w:rsidRDefault="00AE64F3" w:rsidP="00AE64F3">
      <w:pPr>
        <w:widowControl w:val="0"/>
        <w:spacing w:after="0" w:line="280" w:lineRule="exact"/>
        <w:jc w:val="center"/>
        <w:rPr>
          <w:rFonts w:ascii="Garamond" w:eastAsia="Times New Roman" w:hAnsi="Garamond" w:cs="Arial"/>
          <w:color w:val="000000"/>
          <w:sz w:val="24"/>
          <w:szCs w:val="24"/>
          <w:lang w:eastAsia="hu-HU"/>
        </w:rPr>
      </w:pPr>
    </w:p>
    <w:p w14:paraId="61CE2A8F" w14:textId="77777777" w:rsidR="00AE64F3" w:rsidRPr="000B50FB" w:rsidRDefault="00AE64F3" w:rsidP="00AE64F3">
      <w:pPr>
        <w:widowControl w:val="0"/>
        <w:spacing w:after="0" w:line="280" w:lineRule="exact"/>
        <w:jc w:val="center"/>
        <w:rPr>
          <w:rFonts w:ascii="Garamond" w:eastAsia="Times New Roman" w:hAnsi="Garamond" w:cs="Arial"/>
          <w:color w:val="000000"/>
          <w:sz w:val="24"/>
          <w:szCs w:val="24"/>
          <w:lang w:eastAsia="hu-HU"/>
        </w:rPr>
      </w:pPr>
    </w:p>
    <w:p w14:paraId="3D439999" w14:textId="77777777" w:rsidR="00AE64F3" w:rsidRPr="000B50FB" w:rsidRDefault="00AE64F3" w:rsidP="00AE64F3">
      <w:pPr>
        <w:widowControl w:val="0"/>
        <w:spacing w:after="0" w:line="280" w:lineRule="exact"/>
        <w:jc w:val="center"/>
        <w:rPr>
          <w:rFonts w:ascii="Garamond" w:eastAsia="Times New Roman" w:hAnsi="Garamond" w:cs="Arial"/>
          <w:color w:val="000000"/>
          <w:sz w:val="24"/>
          <w:szCs w:val="24"/>
          <w:lang w:eastAsia="hu-HU"/>
        </w:rPr>
      </w:pPr>
    </w:p>
    <w:p w14:paraId="656860C4" w14:textId="77777777" w:rsidR="00AE64F3" w:rsidRPr="000B50FB" w:rsidRDefault="00AE64F3" w:rsidP="00AE64F3">
      <w:pPr>
        <w:widowControl w:val="0"/>
        <w:spacing w:after="0" w:line="280" w:lineRule="exact"/>
        <w:jc w:val="both"/>
        <w:rPr>
          <w:rFonts w:ascii="Garamond" w:eastAsia="Times New Roman" w:hAnsi="Garamond" w:cs="Arial"/>
          <w:color w:val="000000"/>
          <w:sz w:val="24"/>
          <w:szCs w:val="24"/>
          <w:lang w:eastAsia="hu-HU"/>
        </w:rPr>
      </w:pPr>
      <w:proofErr w:type="gramStart"/>
      <w:r w:rsidRPr="000B50FB">
        <w:rPr>
          <w:rFonts w:ascii="Garamond" w:eastAsia="Times New Roman" w:hAnsi="Garamond" w:cs="Arial"/>
          <w:color w:val="000000"/>
          <w:sz w:val="24"/>
          <w:szCs w:val="24"/>
          <w:lang w:eastAsia="hu-HU"/>
        </w:rPr>
        <w:t>Alulírott …</w:t>
      </w:r>
      <w:proofErr w:type="gramEnd"/>
      <w:r w:rsidRPr="000B50FB">
        <w:rPr>
          <w:rFonts w:ascii="Garamond" w:eastAsia="Times New Roman" w:hAnsi="Garamond" w:cs="Arial"/>
          <w:color w:val="000000"/>
          <w:sz w:val="24"/>
          <w:szCs w:val="24"/>
          <w:lang w:eastAsia="hu-HU"/>
        </w:rPr>
        <w:t>………………….., mint a ………………… ajánlattevő (székhely: ………………) ……………. (</w:t>
      </w:r>
      <w:r w:rsidRPr="000B50FB">
        <w:rPr>
          <w:rFonts w:ascii="Garamond" w:eastAsia="Times New Roman" w:hAnsi="Garamond" w:cs="Arial"/>
          <w:i/>
          <w:color w:val="000000"/>
          <w:sz w:val="24"/>
          <w:szCs w:val="24"/>
          <w:lang w:eastAsia="hu-HU"/>
        </w:rPr>
        <w:t>képviseleti jogkör/titulus megnevezése</w:t>
      </w:r>
      <w:r w:rsidRPr="000B50FB">
        <w:rPr>
          <w:rFonts w:ascii="Garamond" w:eastAsia="Times New Roman" w:hAnsi="Garamond" w:cs="Arial"/>
          <w:color w:val="000000"/>
          <w:sz w:val="24"/>
          <w:szCs w:val="24"/>
          <w:lang w:eastAsia="hu-HU"/>
        </w:rPr>
        <w:t>) az eljárást megindító felhívásban és a kapcsolódó dokumentációban foglalt valamennyi formai és tartalmi követelmény, utasítás, kikötés és műszaki leírás gondos áttekintése után</w:t>
      </w:r>
    </w:p>
    <w:p w14:paraId="70552567" w14:textId="77777777" w:rsidR="00AE64F3" w:rsidRPr="000B50FB" w:rsidRDefault="00AE64F3" w:rsidP="00AE64F3">
      <w:pPr>
        <w:widowControl w:val="0"/>
        <w:spacing w:after="0" w:line="280" w:lineRule="exact"/>
        <w:jc w:val="both"/>
        <w:rPr>
          <w:rFonts w:ascii="Garamond" w:eastAsia="Times New Roman" w:hAnsi="Garamond" w:cs="Arial"/>
          <w:color w:val="000000"/>
          <w:sz w:val="24"/>
          <w:szCs w:val="24"/>
          <w:lang w:eastAsia="hu-HU"/>
        </w:rPr>
      </w:pPr>
    </w:p>
    <w:p w14:paraId="0D88D755" w14:textId="77777777" w:rsidR="00AE64F3" w:rsidRPr="000B50FB" w:rsidRDefault="00AE64F3" w:rsidP="00AE64F3">
      <w:pPr>
        <w:widowControl w:val="0"/>
        <w:spacing w:after="0" w:line="280" w:lineRule="exact"/>
        <w:jc w:val="center"/>
        <w:rPr>
          <w:rFonts w:ascii="Garamond" w:eastAsia="Times New Roman" w:hAnsi="Garamond" w:cs="Arial"/>
          <w:color w:val="000000"/>
          <w:sz w:val="24"/>
          <w:szCs w:val="24"/>
          <w:lang w:eastAsia="hu-HU"/>
        </w:rPr>
      </w:pPr>
    </w:p>
    <w:p w14:paraId="55B9958B" w14:textId="77777777" w:rsidR="00AE64F3" w:rsidRPr="000B50FB" w:rsidRDefault="00AE64F3" w:rsidP="00AE64F3">
      <w:pPr>
        <w:widowControl w:val="0"/>
        <w:autoSpaceDE w:val="0"/>
        <w:autoSpaceDN w:val="0"/>
        <w:spacing w:after="0" w:line="240" w:lineRule="auto"/>
        <w:jc w:val="center"/>
        <w:rPr>
          <w:rFonts w:ascii="Garamond" w:eastAsia="Times New Roman" w:hAnsi="Garamond" w:cs="Arial"/>
          <w:b/>
          <w:color w:val="000000"/>
          <w:spacing w:val="40"/>
          <w:sz w:val="24"/>
          <w:szCs w:val="24"/>
          <w:lang w:eastAsia="hu-HU"/>
        </w:rPr>
      </w:pPr>
      <w:proofErr w:type="gramStart"/>
      <w:r w:rsidRPr="000B50FB">
        <w:rPr>
          <w:rFonts w:ascii="Garamond" w:eastAsia="Times New Roman" w:hAnsi="Garamond" w:cs="Arial"/>
          <w:b/>
          <w:color w:val="000000"/>
          <w:spacing w:val="40"/>
          <w:sz w:val="24"/>
          <w:szCs w:val="24"/>
          <w:lang w:eastAsia="hu-HU"/>
        </w:rPr>
        <w:t>az</w:t>
      </w:r>
      <w:proofErr w:type="gramEnd"/>
      <w:r w:rsidRPr="000B50FB">
        <w:rPr>
          <w:rFonts w:ascii="Garamond" w:eastAsia="Times New Roman" w:hAnsi="Garamond" w:cs="Arial"/>
          <w:b/>
          <w:color w:val="000000"/>
          <w:spacing w:val="40"/>
          <w:sz w:val="24"/>
          <w:szCs w:val="24"/>
          <w:lang w:eastAsia="hu-HU"/>
        </w:rPr>
        <w:t xml:space="preserve"> alábbi nyilatkozatot tesszük:</w:t>
      </w:r>
    </w:p>
    <w:p w14:paraId="4BAAE224" w14:textId="77777777" w:rsidR="00AE64F3" w:rsidRPr="000B50FB" w:rsidRDefault="00AE64F3" w:rsidP="00AE64F3">
      <w:pPr>
        <w:widowControl w:val="0"/>
        <w:autoSpaceDE w:val="0"/>
        <w:autoSpaceDN w:val="0"/>
        <w:spacing w:after="0" w:line="240" w:lineRule="auto"/>
        <w:jc w:val="both"/>
        <w:rPr>
          <w:rFonts w:ascii="Garamond" w:eastAsia="Times New Roman" w:hAnsi="Garamond" w:cs="Arial"/>
          <w:sz w:val="24"/>
          <w:szCs w:val="24"/>
          <w:lang w:eastAsia="hu-HU"/>
        </w:rPr>
      </w:pPr>
    </w:p>
    <w:p w14:paraId="75B26773" w14:textId="77777777" w:rsidR="00AE64F3" w:rsidRPr="000B50FB" w:rsidRDefault="00AE64F3" w:rsidP="00AE64F3">
      <w:pPr>
        <w:widowControl w:val="0"/>
        <w:autoSpaceDE w:val="0"/>
        <w:autoSpaceDN w:val="0"/>
        <w:spacing w:after="0" w:line="240" w:lineRule="auto"/>
        <w:jc w:val="both"/>
        <w:rPr>
          <w:rFonts w:ascii="Garamond" w:eastAsia="Times New Roman" w:hAnsi="Garamond" w:cs="Arial"/>
          <w:sz w:val="24"/>
          <w:szCs w:val="24"/>
          <w:lang w:eastAsia="hu-HU"/>
        </w:rPr>
      </w:pPr>
    </w:p>
    <w:p w14:paraId="5837A7F4" w14:textId="77777777" w:rsidR="00F13EBB" w:rsidRPr="000B50FB" w:rsidRDefault="00AE64F3" w:rsidP="00AE64F3">
      <w:pPr>
        <w:widowControl w:val="0"/>
        <w:autoSpaceDE w:val="0"/>
        <w:autoSpaceDN w:val="0"/>
        <w:spacing w:after="0" w:line="240" w:lineRule="auto"/>
        <w:jc w:val="both"/>
        <w:rPr>
          <w:rFonts w:ascii="Garamond" w:eastAsia="Times New Roman" w:hAnsi="Garamond" w:cs="Times New Roman"/>
          <w:sz w:val="24"/>
          <w:szCs w:val="24"/>
          <w:lang w:eastAsia="hu-HU"/>
        </w:rPr>
      </w:pPr>
      <w:r w:rsidRPr="000B50FB">
        <w:rPr>
          <w:rFonts w:ascii="Garamond" w:eastAsia="Times New Roman" w:hAnsi="Garamond" w:cs="Times New Roman"/>
          <w:sz w:val="24"/>
          <w:szCs w:val="24"/>
          <w:lang w:eastAsia="hu-HU"/>
        </w:rPr>
        <w:t xml:space="preserve">Nyertességünk esetén a fenti közbeszerzési eljárás vonatkozásában legkésőbb a szerződés megkötésének idejére a szerződés teljesítési időtartamára vonatkozó </w:t>
      </w:r>
      <w:r w:rsidRPr="000B50FB">
        <w:rPr>
          <w:rFonts w:ascii="Garamond" w:eastAsia="Times New Roman" w:hAnsi="Garamond" w:cs="Times New Roman"/>
          <w:b/>
          <w:sz w:val="24"/>
          <w:szCs w:val="20"/>
          <w:u w:val="single"/>
          <w:lang w:eastAsia="hu-HU"/>
        </w:rPr>
        <w:t>tervezői</w:t>
      </w:r>
      <w:r w:rsidRPr="000B50FB">
        <w:rPr>
          <w:rFonts w:ascii="Garamond" w:eastAsia="Times New Roman" w:hAnsi="Garamond" w:cs="Times New Roman"/>
          <w:b/>
          <w:sz w:val="24"/>
          <w:szCs w:val="24"/>
          <w:u w:val="single"/>
          <w:lang w:eastAsia="hu-HU"/>
        </w:rPr>
        <w:t xml:space="preserve"> felelősségbiztosítási</w:t>
      </w:r>
      <w:r w:rsidRPr="000B50FB">
        <w:rPr>
          <w:rFonts w:ascii="Garamond" w:eastAsia="Times New Roman" w:hAnsi="Garamond" w:cs="Times New Roman"/>
          <w:sz w:val="24"/>
          <w:szCs w:val="24"/>
          <w:lang w:eastAsia="hu-HU"/>
        </w:rPr>
        <w:t xml:space="preserve"> szerződést fogunk kötni </w:t>
      </w:r>
      <w:r w:rsidRPr="000B50FB">
        <w:rPr>
          <w:rFonts w:ascii="Garamond" w:eastAsia="Times New Roman" w:hAnsi="Garamond" w:cs="Times New Roman"/>
          <w:sz w:val="24"/>
          <w:szCs w:val="20"/>
          <w:lang w:eastAsia="hu-HU"/>
        </w:rPr>
        <w:t xml:space="preserve">legalább </w:t>
      </w:r>
      <w:r w:rsidR="00E82AE9" w:rsidRPr="000B50FB">
        <w:rPr>
          <w:rFonts w:ascii="Garamond" w:eastAsia="Times New Roman" w:hAnsi="Garamond" w:cs="Times New Roman"/>
          <w:sz w:val="24"/>
          <w:szCs w:val="20"/>
          <w:lang w:eastAsia="hu-HU"/>
        </w:rPr>
        <w:t>5</w:t>
      </w:r>
      <w:r w:rsidRPr="000B50FB">
        <w:rPr>
          <w:rFonts w:ascii="Garamond" w:eastAsia="Times New Roman" w:hAnsi="Garamond" w:cs="Times New Roman"/>
          <w:sz w:val="24"/>
          <w:szCs w:val="20"/>
          <w:lang w:eastAsia="hu-HU"/>
        </w:rPr>
        <w:t>0.000.000, - Ft</w:t>
      </w:r>
      <w:r w:rsidR="00E82AE9" w:rsidRPr="000B50FB">
        <w:rPr>
          <w:rFonts w:ascii="Garamond" w:eastAsia="Times New Roman" w:hAnsi="Garamond" w:cs="Times New Roman"/>
          <w:sz w:val="24"/>
          <w:szCs w:val="20"/>
          <w:lang w:eastAsia="hu-HU"/>
        </w:rPr>
        <w:t>/év</w:t>
      </w:r>
      <w:r w:rsidRPr="000B50FB">
        <w:rPr>
          <w:rFonts w:ascii="Garamond" w:eastAsia="Times New Roman" w:hAnsi="Garamond" w:cs="Times New Roman"/>
          <w:sz w:val="24"/>
          <w:szCs w:val="20"/>
          <w:lang w:eastAsia="hu-HU"/>
        </w:rPr>
        <w:t xml:space="preserve">, azaz </w:t>
      </w:r>
      <w:r w:rsidR="00E82AE9" w:rsidRPr="000B50FB">
        <w:rPr>
          <w:rFonts w:ascii="Garamond" w:eastAsia="Times New Roman" w:hAnsi="Garamond" w:cs="Times New Roman"/>
          <w:sz w:val="24"/>
          <w:szCs w:val="20"/>
          <w:lang w:eastAsia="hu-HU"/>
        </w:rPr>
        <w:t>ötven</w:t>
      </w:r>
      <w:r w:rsidRPr="000B50FB">
        <w:rPr>
          <w:rFonts w:ascii="Garamond" w:eastAsia="Times New Roman" w:hAnsi="Garamond" w:cs="Times New Roman"/>
          <w:sz w:val="24"/>
          <w:szCs w:val="20"/>
          <w:lang w:eastAsia="hu-HU"/>
        </w:rPr>
        <w:t>millió fo</w:t>
      </w:r>
      <w:r w:rsidR="00E82AE9" w:rsidRPr="000B50FB">
        <w:rPr>
          <w:rFonts w:ascii="Garamond" w:eastAsia="Times New Roman" w:hAnsi="Garamond" w:cs="Times New Roman"/>
          <w:sz w:val="24"/>
          <w:szCs w:val="20"/>
          <w:lang w:eastAsia="hu-HU"/>
        </w:rPr>
        <w:t>rint/év és legalább 25.000.000,</w:t>
      </w:r>
      <w:r w:rsidRPr="000B50FB">
        <w:rPr>
          <w:rFonts w:ascii="Garamond" w:eastAsia="Times New Roman" w:hAnsi="Garamond" w:cs="Times New Roman"/>
          <w:sz w:val="24"/>
          <w:szCs w:val="20"/>
          <w:lang w:eastAsia="hu-HU"/>
        </w:rPr>
        <w:t>-</w:t>
      </w:r>
      <w:r w:rsidR="00E82AE9" w:rsidRPr="000B50FB">
        <w:rPr>
          <w:rFonts w:ascii="Garamond" w:eastAsia="Times New Roman" w:hAnsi="Garamond" w:cs="Times New Roman"/>
          <w:sz w:val="24"/>
          <w:szCs w:val="20"/>
          <w:lang w:eastAsia="hu-HU"/>
        </w:rPr>
        <w:t xml:space="preserve"> </w:t>
      </w:r>
      <w:r w:rsidRPr="000B50FB">
        <w:rPr>
          <w:rFonts w:ascii="Garamond" w:eastAsia="Times New Roman" w:hAnsi="Garamond" w:cs="Times New Roman"/>
          <w:sz w:val="24"/>
          <w:szCs w:val="20"/>
          <w:lang w:eastAsia="hu-HU"/>
        </w:rPr>
        <w:t>Ft</w:t>
      </w:r>
      <w:r w:rsidR="00E82AE9" w:rsidRPr="000B50FB">
        <w:rPr>
          <w:rFonts w:ascii="Garamond" w:eastAsia="Times New Roman" w:hAnsi="Garamond" w:cs="Times New Roman"/>
          <w:sz w:val="24"/>
          <w:szCs w:val="20"/>
          <w:lang w:eastAsia="hu-HU"/>
        </w:rPr>
        <w:t>/káresemény</w:t>
      </w:r>
      <w:r w:rsidRPr="000B50FB">
        <w:rPr>
          <w:rFonts w:ascii="Garamond" w:eastAsia="Times New Roman" w:hAnsi="Garamond" w:cs="Times New Roman"/>
          <w:sz w:val="24"/>
          <w:szCs w:val="20"/>
          <w:lang w:eastAsia="hu-HU"/>
        </w:rPr>
        <w:t>, azaz huszonötmillió forint/káresemény</w:t>
      </w:r>
      <w:r w:rsidRPr="000B50FB">
        <w:rPr>
          <w:rFonts w:ascii="Garamond" w:eastAsia="Times New Roman" w:hAnsi="Garamond" w:cs="Times New Roman"/>
          <w:sz w:val="24"/>
          <w:szCs w:val="24"/>
          <w:lang w:eastAsia="hu-HU"/>
        </w:rPr>
        <w:t xml:space="preserve"> mértékéig </w:t>
      </w:r>
    </w:p>
    <w:p w14:paraId="6A331B2C" w14:textId="77777777" w:rsidR="00F13EBB" w:rsidRPr="000B50FB" w:rsidRDefault="00F13EBB" w:rsidP="00AE64F3">
      <w:pPr>
        <w:widowControl w:val="0"/>
        <w:autoSpaceDE w:val="0"/>
        <w:autoSpaceDN w:val="0"/>
        <w:spacing w:after="0" w:line="240" w:lineRule="auto"/>
        <w:jc w:val="both"/>
        <w:rPr>
          <w:rFonts w:ascii="Garamond" w:eastAsia="Times New Roman" w:hAnsi="Garamond" w:cs="Times New Roman"/>
          <w:sz w:val="24"/>
          <w:szCs w:val="24"/>
          <w:lang w:eastAsia="hu-HU"/>
        </w:rPr>
      </w:pPr>
    </w:p>
    <w:p w14:paraId="45A65787" w14:textId="77777777" w:rsidR="00F13EBB" w:rsidRPr="000B50FB" w:rsidRDefault="00F13EBB" w:rsidP="00F13EBB">
      <w:pPr>
        <w:widowControl w:val="0"/>
        <w:autoSpaceDE w:val="0"/>
        <w:autoSpaceDN w:val="0"/>
        <w:spacing w:after="0" w:line="240" w:lineRule="auto"/>
        <w:jc w:val="center"/>
        <w:rPr>
          <w:rFonts w:ascii="Garamond" w:eastAsia="Times New Roman" w:hAnsi="Garamond" w:cs="Times New Roman"/>
          <w:sz w:val="24"/>
          <w:szCs w:val="24"/>
          <w:lang w:eastAsia="hu-HU"/>
        </w:rPr>
      </w:pPr>
      <w:proofErr w:type="gramStart"/>
      <w:r w:rsidRPr="000B50FB">
        <w:rPr>
          <w:rFonts w:ascii="Garamond" w:eastAsia="Times New Roman" w:hAnsi="Garamond" w:cs="Times New Roman"/>
          <w:sz w:val="24"/>
          <w:szCs w:val="24"/>
          <w:lang w:eastAsia="hu-HU"/>
        </w:rPr>
        <w:t>vagy</w:t>
      </w:r>
      <w:proofErr w:type="gramEnd"/>
      <w:r w:rsidRPr="000B50FB">
        <w:rPr>
          <w:rFonts w:ascii="Garamond" w:eastAsia="Times New Roman" w:hAnsi="Garamond" w:cs="Arial"/>
          <w:color w:val="000000"/>
          <w:sz w:val="24"/>
          <w:szCs w:val="24"/>
          <w:vertAlign w:val="superscript"/>
          <w:lang w:eastAsia="hu-HU"/>
        </w:rPr>
        <w:footnoteReference w:id="77"/>
      </w:r>
    </w:p>
    <w:p w14:paraId="1978A924" w14:textId="77777777" w:rsidR="00F13EBB" w:rsidRPr="000B50FB" w:rsidRDefault="00F13EBB" w:rsidP="00AE64F3">
      <w:pPr>
        <w:widowControl w:val="0"/>
        <w:autoSpaceDE w:val="0"/>
        <w:autoSpaceDN w:val="0"/>
        <w:spacing w:after="0" w:line="240" w:lineRule="auto"/>
        <w:jc w:val="both"/>
        <w:rPr>
          <w:rFonts w:ascii="Garamond" w:eastAsia="Times New Roman" w:hAnsi="Garamond" w:cs="Times New Roman"/>
          <w:sz w:val="24"/>
          <w:szCs w:val="24"/>
          <w:lang w:eastAsia="hu-HU"/>
        </w:rPr>
      </w:pPr>
    </w:p>
    <w:p w14:paraId="44FD8E6A" w14:textId="77777777" w:rsidR="00AE64F3" w:rsidRPr="000B50FB" w:rsidRDefault="00F13EBB" w:rsidP="00AE64F3">
      <w:pPr>
        <w:widowControl w:val="0"/>
        <w:autoSpaceDE w:val="0"/>
        <w:autoSpaceDN w:val="0"/>
        <w:spacing w:after="0" w:line="240" w:lineRule="auto"/>
        <w:jc w:val="both"/>
        <w:rPr>
          <w:rFonts w:ascii="Garamond" w:eastAsia="Times New Roman" w:hAnsi="Garamond" w:cs="Times New Roman"/>
          <w:sz w:val="24"/>
          <w:szCs w:val="24"/>
          <w:lang w:eastAsia="hu-HU"/>
        </w:rPr>
      </w:pPr>
      <w:r w:rsidRPr="000B50FB">
        <w:rPr>
          <w:rFonts w:ascii="Garamond" w:eastAsia="Times New Roman" w:hAnsi="Garamond" w:cs="Times New Roman"/>
          <w:sz w:val="24"/>
          <w:szCs w:val="24"/>
          <w:lang w:eastAsia="hu-HU"/>
        </w:rPr>
        <w:t>Nyertességünk esetén a fenti közbeszerzési eljárás vonatkozásában legkésőbb a szerződés megkötésének idejére a szerződés teljesítési időtartamára vonatkozóan a meglévő</w:t>
      </w:r>
      <w:r w:rsidRPr="000B50FB">
        <w:rPr>
          <w:rFonts w:ascii="Garamond" w:eastAsia="Times New Roman" w:hAnsi="Garamond" w:cs="Times New Roman"/>
          <w:sz w:val="24"/>
          <w:szCs w:val="20"/>
          <w:lang w:eastAsia="hu-HU"/>
        </w:rPr>
        <w:t xml:space="preserve"> </w:t>
      </w:r>
      <w:r w:rsidRPr="000B50FB">
        <w:rPr>
          <w:rFonts w:ascii="Garamond" w:eastAsia="Times New Roman" w:hAnsi="Garamond" w:cs="Times New Roman"/>
          <w:b/>
          <w:sz w:val="24"/>
          <w:szCs w:val="20"/>
          <w:u w:val="single"/>
          <w:lang w:eastAsia="hu-HU"/>
        </w:rPr>
        <w:t>tervezői</w:t>
      </w:r>
      <w:r w:rsidRPr="000B50FB">
        <w:rPr>
          <w:rFonts w:ascii="Garamond" w:eastAsia="Times New Roman" w:hAnsi="Garamond" w:cs="Times New Roman"/>
          <w:b/>
          <w:sz w:val="24"/>
          <w:szCs w:val="24"/>
          <w:u w:val="single"/>
          <w:lang w:eastAsia="hu-HU"/>
        </w:rPr>
        <w:t xml:space="preserve"> felelősségbiztosításun</w:t>
      </w:r>
      <w:r w:rsidR="00AE64F3" w:rsidRPr="000B50FB">
        <w:rPr>
          <w:rFonts w:ascii="Garamond" w:eastAsia="Times New Roman" w:hAnsi="Garamond" w:cs="Times New Roman"/>
          <w:b/>
          <w:sz w:val="24"/>
          <w:szCs w:val="24"/>
          <w:u w:val="single"/>
          <w:lang w:eastAsia="hu-HU"/>
        </w:rPr>
        <w:t>kat</w:t>
      </w:r>
      <w:r w:rsidR="00AE64F3" w:rsidRPr="000B50FB">
        <w:rPr>
          <w:rFonts w:ascii="Garamond" w:eastAsia="Times New Roman" w:hAnsi="Garamond" w:cs="Times New Roman"/>
          <w:sz w:val="24"/>
          <w:szCs w:val="24"/>
          <w:lang w:eastAsia="hu-HU"/>
        </w:rPr>
        <w:t xml:space="preserve"> kiterjesztjük a fenti közbeszerzési eljárás eredményeként megkötésre kerülő szerződésre és a teljesítés idejére </w:t>
      </w:r>
      <w:r w:rsidR="00AE64F3" w:rsidRPr="000B50FB">
        <w:rPr>
          <w:rFonts w:ascii="Garamond" w:eastAsia="Times New Roman" w:hAnsi="Garamond" w:cs="Times New Roman"/>
          <w:sz w:val="24"/>
          <w:szCs w:val="20"/>
          <w:lang w:eastAsia="hu-HU"/>
        </w:rPr>
        <w:t xml:space="preserve">legalább </w:t>
      </w:r>
      <w:r w:rsidR="00E82AE9" w:rsidRPr="000B50FB">
        <w:rPr>
          <w:rFonts w:ascii="Garamond" w:eastAsia="Times New Roman" w:hAnsi="Garamond" w:cs="Times New Roman"/>
          <w:sz w:val="24"/>
          <w:szCs w:val="20"/>
          <w:lang w:eastAsia="hu-HU"/>
        </w:rPr>
        <w:t>5</w:t>
      </w:r>
      <w:r w:rsidR="00AE64F3" w:rsidRPr="000B50FB">
        <w:rPr>
          <w:rFonts w:ascii="Garamond" w:eastAsia="Times New Roman" w:hAnsi="Garamond" w:cs="Times New Roman"/>
          <w:sz w:val="24"/>
          <w:szCs w:val="20"/>
          <w:lang w:eastAsia="hu-HU"/>
        </w:rPr>
        <w:t>0.000.000, - Ft</w:t>
      </w:r>
      <w:r w:rsidR="00E82AE9" w:rsidRPr="000B50FB">
        <w:rPr>
          <w:rFonts w:ascii="Garamond" w:eastAsia="Times New Roman" w:hAnsi="Garamond" w:cs="Times New Roman"/>
          <w:sz w:val="24"/>
          <w:szCs w:val="20"/>
          <w:lang w:eastAsia="hu-HU"/>
        </w:rPr>
        <w:t>/év</w:t>
      </w:r>
      <w:r w:rsidR="00AE64F3" w:rsidRPr="000B50FB">
        <w:rPr>
          <w:rFonts w:ascii="Garamond" w:eastAsia="Times New Roman" w:hAnsi="Garamond" w:cs="Times New Roman"/>
          <w:sz w:val="24"/>
          <w:szCs w:val="20"/>
          <w:lang w:eastAsia="hu-HU"/>
        </w:rPr>
        <w:t xml:space="preserve">, azaz </w:t>
      </w:r>
      <w:r w:rsidR="00E82AE9" w:rsidRPr="000B50FB">
        <w:rPr>
          <w:rFonts w:ascii="Garamond" w:eastAsia="Times New Roman" w:hAnsi="Garamond" w:cs="Times New Roman"/>
          <w:sz w:val="24"/>
          <w:szCs w:val="20"/>
          <w:lang w:eastAsia="hu-HU"/>
        </w:rPr>
        <w:t>ötven</w:t>
      </w:r>
      <w:r w:rsidR="00AE64F3" w:rsidRPr="000B50FB">
        <w:rPr>
          <w:rFonts w:ascii="Garamond" w:eastAsia="Times New Roman" w:hAnsi="Garamond" w:cs="Times New Roman"/>
          <w:sz w:val="24"/>
          <w:szCs w:val="20"/>
          <w:lang w:eastAsia="hu-HU"/>
        </w:rPr>
        <w:t>millió fo</w:t>
      </w:r>
      <w:r w:rsidR="00E82AE9" w:rsidRPr="000B50FB">
        <w:rPr>
          <w:rFonts w:ascii="Garamond" w:eastAsia="Times New Roman" w:hAnsi="Garamond" w:cs="Times New Roman"/>
          <w:sz w:val="24"/>
          <w:szCs w:val="20"/>
          <w:lang w:eastAsia="hu-HU"/>
        </w:rPr>
        <w:t>rint/év és legalább 25.000.000,</w:t>
      </w:r>
      <w:r w:rsidR="00AE64F3" w:rsidRPr="000B50FB">
        <w:rPr>
          <w:rFonts w:ascii="Garamond" w:eastAsia="Times New Roman" w:hAnsi="Garamond" w:cs="Times New Roman"/>
          <w:sz w:val="24"/>
          <w:szCs w:val="20"/>
          <w:lang w:eastAsia="hu-HU"/>
        </w:rPr>
        <w:t>-</w:t>
      </w:r>
      <w:r w:rsidR="00E82AE9" w:rsidRPr="000B50FB">
        <w:rPr>
          <w:rFonts w:ascii="Garamond" w:eastAsia="Times New Roman" w:hAnsi="Garamond" w:cs="Times New Roman"/>
          <w:sz w:val="24"/>
          <w:szCs w:val="20"/>
          <w:lang w:eastAsia="hu-HU"/>
        </w:rPr>
        <w:t xml:space="preserve"> </w:t>
      </w:r>
      <w:r w:rsidR="00AE64F3" w:rsidRPr="000B50FB">
        <w:rPr>
          <w:rFonts w:ascii="Garamond" w:eastAsia="Times New Roman" w:hAnsi="Garamond" w:cs="Times New Roman"/>
          <w:sz w:val="24"/>
          <w:szCs w:val="20"/>
          <w:lang w:eastAsia="hu-HU"/>
        </w:rPr>
        <w:t>Ft</w:t>
      </w:r>
      <w:r w:rsidR="00E82AE9" w:rsidRPr="000B50FB">
        <w:rPr>
          <w:rFonts w:ascii="Garamond" w:eastAsia="Times New Roman" w:hAnsi="Garamond" w:cs="Times New Roman"/>
          <w:sz w:val="24"/>
          <w:szCs w:val="20"/>
          <w:lang w:eastAsia="hu-HU"/>
        </w:rPr>
        <w:t>/káresemény</w:t>
      </w:r>
      <w:r w:rsidR="00AE64F3" w:rsidRPr="000B50FB">
        <w:rPr>
          <w:rFonts w:ascii="Garamond" w:eastAsia="Times New Roman" w:hAnsi="Garamond" w:cs="Times New Roman"/>
          <w:sz w:val="24"/>
          <w:szCs w:val="20"/>
          <w:lang w:eastAsia="hu-HU"/>
        </w:rPr>
        <w:t>, azaz huszonötmillió forint/káresemény</w:t>
      </w:r>
      <w:r w:rsidR="00AE64F3" w:rsidRPr="000B50FB">
        <w:rPr>
          <w:rFonts w:ascii="Garamond" w:eastAsia="Times New Roman" w:hAnsi="Garamond" w:cs="Times New Roman"/>
          <w:sz w:val="24"/>
          <w:szCs w:val="24"/>
          <w:lang w:eastAsia="hu-HU"/>
        </w:rPr>
        <w:t xml:space="preserve"> mértékéig.</w:t>
      </w:r>
      <w:r w:rsidR="00AE64F3" w:rsidRPr="000B50FB">
        <w:rPr>
          <w:rFonts w:ascii="Garamond" w:eastAsia="Times New Roman" w:hAnsi="Garamond" w:cs="Arial"/>
          <w:color w:val="000000"/>
          <w:sz w:val="24"/>
          <w:szCs w:val="24"/>
          <w:vertAlign w:val="superscript"/>
          <w:lang w:eastAsia="hu-HU"/>
        </w:rPr>
        <w:t xml:space="preserve"> </w:t>
      </w:r>
    </w:p>
    <w:p w14:paraId="4E4D4529" w14:textId="77777777" w:rsidR="00AE64F3" w:rsidRPr="000B50FB" w:rsidRDefault="00AE64F3" w:rsidP="00AE64F3">
      <w:pPr>
        <w:spacing w:after="0" w:line="240" w:lineRule="auto"/>
        <w:rPr>
          <w:rFonts w:ascii="Garamond" w:eastAsia="Times New Roman" w:hAnsi="Garamond" w:cs="Times New Roman"/>
          <w:sz w:val="24"/>
          <w:szCs w:val="24"/>
          <w:lang w:eastAsia="hu-HU"/>
        </w:rPr>
      </w:pPr>
    </w:p>
    <w:p w14:paraId="056308C5" w14:textId="77777777" w:rsidR="00AE64F3" w:rsidRPr="000B50FB" w:rsidRDefault="00AE64F3" w:rsidP="00AE64F3">
      <w:pPr>
        <w:spacing w:after="0" w:line="240" w:lineRule="auto"/>
        <w:jc w:val="both"/>
        <w:rPr>
          <w:rFonts w:ascii="Garamond" w:eastAsia="Times New Roman" w:hAnsi="Garamond" w:cs="Times New Roman"/>
          <w:sz w:val="24"/>
          <w:szCs w:val="24"/>
          <w:lang w:eastAsia="hu-HU"/>
        </w:rPr>
      </w:pPr>
      <w:r w:rsidRPr="000B50FB">
        <w:rPr>
          <w:rFonts w:ascii="Garamond" w:eastAsia="Times New Roman" w:hAnsi="Garamond" w:cs="Times New Roman"/>
          <w:sz w:val="24"/>
          <w:szCs w:val="24"/>
          <w:lang w:eastAsia="hu-HU"/>
        </w:rPr>
        <w:t>Tudomásul vesszük, hogy nyertességünk esetén a felelősségbiztosítás érvényességét a szerződésben rögzített időtartamig fenntartjuk</w:t>
      </w:r>
      <w:r w:rsidR="00361DB2" w:rsidRPr="000B50FB">
        <w:rPr>
          <w:rFonts w:ascii="Garamond" w:eastAsia="Times New Roman" w:hAnsi="Garamond" w:cs="Times New Roman"/>
          <w:sz w:val="24"/>
          <w:szCs w:val="24"/>
          <w:lang w:eastAsia="hu-HU"/>
        </w:rPr>
        <w:t xml:space="preserve"> (amely kiterjed a műszaki átadás sikeres lezárásától számított 60 naptári napig tartó időszakra is)</w:t>
      </w:r>
      <w:r w:rsidRPr="000B50FB">
        <w:rPr>
          <w:rFonts w:ascii="Garamond" w:eastAsia="Times New Roman" w:hAnsi="Garamond" w:cs="Times New Roman"/>
          <w:sz w:val="24"/>
          <w:szCs w:val="24"/>
          <w:lang w:eastAsia="hu-HU"/>
        </w:rPr>
        <w:t>, valamint a felelősségbiztosítási szerződés megkötésének vagy kiterjesztésének elmaradása a szerződéskötéstől való visszalépésnek minősül.</w:t>
      </w:r>
    </w:p>
    <w:p w14:paraId="0CE93BA8" w14:textId="77777777" w:rsidR="00AE64F3" w:rsidRPr="000B50FB" w:rsidRDefault="00AE64F3" w:rsidP="00AE64F3">
      <w:pPr>
        <w:widowControl w:val="0"/>
        <w:autoSpaceDE w:val="0"/>
        <w:autoSpaceDN w:val="0"/>
        <w:adjustRightInd w:val="0"/>
        <w:spacing w:after="0" w:line="240" w:lineRule="auto"/>
        <w:jc w:val="both"/>
        <w:rPr>
          <w:rFonts w:ascii="Garamond" w:eastAsia="Times New Roman" w:hAnsi="Garamond" w:cs="Arial"/>
          <w:color w:val="000000"/>
          <w:sz w:val="24"/>
          <w:szCs w:val="24"/>
          <w:lang w:eastAsia="hu-HU"/>
        </w:rPr>
      </w:pPr>
    </w:p>
    <w:p w14:paraId="6AA2476A" w14:textId="77777777" w:rsidR="00AE64F3" w:rsidRPr="000B50FB" w:rsidRDefault="00AE64F3" w:rsidP="00AE64F3">
      <w:pPr>
        <w:widowControl w:val="0"/>
        <w:spacing w:after="0" w:line="240" w:lineRule="auto"/>
        <w:rPr>
          <w:rFonts w:ascii="Garamond" w:eastAsia="Times New Roman" w:hAnsi="Garamond" w:cs="Arial"/>
          <w:color w:val="000000"/>
          <w:sz w:val="24"/>
          <w:szCs w:val="24"/>
          <w:lang w:eastAsia="hu-HU"/>
        </w:rPr>
      </w:pPr>
      <w:r w:rsidRPr="000B50FB">
        <w:rPr>
          <w:rFonts w:ascii="Garamond" w:eastAsia="Times New Roman" w:hAnsi="Garamond" w:cs="Arial"/>
          <w:color w:val="000000"/>
          <w:sz w:val="24"/>
          <w:szCs w:val="24"/>
          <w:lang w:eastAsia="hu-HU"/>
        </w:rPr>
        <w:t xml:space="preserve">Kelt: </w:t>
      </w:r>
    </w:p>
    <w:tbl>
      <w:tblPr>
        <w:tblW w:w="0" w:type="auto"/>
        <w:tblInd w:w="4890" w:type="dxa"/>
        <w:tblLayout w:type="fixed"/>
        <w:tblCellMar>
          <w:left w:w="70" w:type="dxa"/>
          <w:right w:w="70" w:type="dxa"/>
        </w:tblCellMar>
        <w:tblLook w:val="0000" w:firstRow="0" w:lastRow="0" w:firstColumn="0" w:lastColumn="0" w:noHBand="0" w:noVBand="0"/>
      </w:tblPr>
      <w:tblGrid>
        <w:gridCol w:w="4320"/>
      </w:tblGrid>
      <w:tr w:rsidR="00AE64F3" w:rsidRPr="000B50FB" w14:paraId="756A8350" w14:textId="77777777" w:rsidTr="00AE64F3">
        <w:tc>
          <w:tcPr>
            <w:tcW w:w="4320" w:type="dxa"/>
          </w:tcPr>
          <w:p w14:paraId="3A4147C1" w14:textId="77777777" w:rsidR="00AE64F3" w:rsidRPr="000B50FB" w:rsidRDefault="00AE64F3" w:rsidP="00AE64F3">
            <w:pPr>
              <w:widowControl w:val="0"/>
              <w:spacing w:after="0" w:line="240" w:lineRule="auto"/>
              <w:jc w:val="center"/>
              <w:rPr>
                <w:rFonts w:ascii="Garamond" w:eastAsia="Times New Roman" w:hAnsi="Garamond" w:cs="Arial"/>
                <w:color w:val="000000"/>
                <w:sz w:val="24"/>
                <w:szCs w:val="24"/>
                <w:lang w:eastAsia="hu-HU"/>
              </w:rPr>
            </w:pPr>
            <w:r w:rsidRPr="000B50FB">
              <w:rPr>
                <w:rFonts w:ascii="Garamond" w:eastAsia="Times New Roman" w:hAnsi="Garamond" w:cs="Arial"/>
                <w:color w:val="000000"/>
                <w:sz w:val="24"/>
                <w:szCs w:val="24"/>
                <w:lang w:eastAsia="hu-HU"/>
              </w:rPr>
              <w:t>………………………………</w:t>
            </w:r>
          </w:p>
        </w:tc>
      </w:tr>
      <w:tr w:rsidR="00AE64F3" w:rsidRPr="000B50FB" w14:paraId="735BAB76" w14:textId="77777777" w:rsidTr="00AE64F3">
        <w:tc>
          <w:tcPr>
            <w:tcW w:w="4320" w:type="dxa"/>
          </w:tcPr>
          <w:p w14:paraId="123C89DA" w14:textId="77777777" w:rsidR="00AE64F3" w:rsidRPr="000B50FB" w:rsidRDefault="00AE64F3" w:rsidP="00AE64F3">
            <w:pPr>
              <w:widowControl w:val="0"/>
              <w:spacing w:after="0" w:line="240" w:lineRule="auto"/>
              <w:jc w:val="center"/>
              <w:rPr>
                <w:rFonts w:ascii="Garamond" w:eastAsia="Times New Roman" w:hAnsi="Garamond" w:cs="Arial"/>
                <w:color w:val="000000"/>
                <w:sz w:val="24"/>
                <w:szCs w:val="24"/>
                <w:lang w:eastAsia="hu-HU"/>
              </w:rPr>
            </w:pPr>
            <w:r w:rsidRPr="000B50FB">
              <w:rPr>
                <w:rFonts w:ascii="Garamond" w:eastAsia="Times New Roman" w:hAnsi="Garamond" w:cs="Arial"/>
                <w:color w:val="000000"/>
                <w:sz w:val="24"/>
                <w:szCs w:val="24"/>
                <w:lang w:eastAsia="hu-HU"/>
              </w:rPr>
              <w:t>cégszerű aláírás</w:t>
            </w:r>
          </w:p>
          <w:p w14:paraId="3781385A" w14:textId="77777777" w:rsidR="00AE64F3" w:rsidRPr="000B50FB" w:rsidRDefault="00AE64F3" w:rsidP="00AE64F3">
            <w:pPr>
              <w:widowControl w:val="0"/>
              <w:spacing w:after="0" w:line="240" w:lineRule="auto"/>
              <w:jc w:val="center"/>
              <w:rPr>
                <w:rFonts w:ascii="Garamond" w:eastAsia="Times New Roman" w:hAnsi="Garamond" w:cs="Arial"/>
                <w:color w:val="000000"/>
                <w:sz w:val="24"/>
                <w:szCs w:val="24"/>
                <w:lang w:eastAsia="hu-HU"/>
              </w:rPr>
            </w:pPr>
          </w:p>
        </w:tc>
      </w:tr>
    </w:tbl>
    <w:p w14:paraId="1ECDB4BF" w14:textId="77777777" w:rsidR="0061309E" w:rsidRPr="000B50FB" w:rsidRDefault="0061309E" w:rsidP="00453B99">
      <w:pPr>
        <w:widowControl w:val="0"/>
        <w:tabs>
          <w:tab w:val="center" w:pos="7371"/>
        </w:tabs>
        <w:autoSpaceDE w:val="0"/>
        <w:autoSpaceDN w:val="0"/>
        <w:spacing w:after="0" w:line="240" w:lineRule="auto"/>
        <w:rPr>
          <w:rFonts w:ascii="Garamond" w:eastAsia="Times New Roman" w:hAnsi="Garamond" w:cs="Times New Roman"/>
          <w:b/>
          <w:bCs/>
          <w:caps/>
          <w:sz w:val="24"/>
          <w:szCs w:val="24"/>
          <w:lang w:eastAsia="hu-HU"/>
        </w:rPr>
      </w:pPr>
    </w:p>
    <w:p w14:paraId="549BC5FF" w14:textId="77777777" w:rsidR="0061309E" w:rsidRPr="000B50FB" w:rsidRDefault="0061309E">
      <w:pPr>
        <w:rPr>
          <w:rFonts w:ascii="Garamond" w:eastAsia="Times New Roman" w:hAnsi="Garamond" w:cs="Times New Roman"/>
          <w:b/>
          <w:bCs/>
          <w:caps/>
          <w:sz w:val="24"/>
          <w:szCs w:val="24"/>
          <w:lang w:eastAsia="hu-HU"/>
        </w:rPr>
      </w:pPr>
      <w:r w:rsidRPr="000B50FB">
        <w:rPr>
          <w:rFonts w:ascii="Garamond" w:eastAsia="Times New Roman" w:hAnsi="Garamond" w:cs="Times New Roman"/>
          <w:b/>
          <w:bCs/>
          <w:caps/>
          <w:sz w:val="24"/>
          <w:szCs w:val="24"/>
          <w:lang w:eastAsia="hu-HU"/>
        </w:rPr>
        <w:br w:type="page"/>
      </w:r>
    </w:p>
    <w:p w14:paraId="7707B3D5" w14:textId="77777777" w:rsidR="00C937D8" w:rsidRPr="000B50FB" w:rsidRDefault="00C937D8" w:rsidP="00453B99">
      <w:pPr>
        <w:widowControl w:val="0"/>
        <w:tabs>
          <w:tab w:val="center" w:pos="7371"/>
        </w:tabs>
        <w:autoSpaceDE w:val="0"/>
        <w:autoSpaceDN w:val="0"/>
        <w:spacing w:after="0" w:line="240" w:lineRule="auto"/>
        <w:rPr>
          <w:rFonts w:ascii="Garamond" w:eastAsia="Times New Roman" w:hAnsi="Garamond" w:cs="Times New Roman"/>
          <w:b/>
          <w:bCs/>
          <w:caps/>
          <w:sz w:val="24"/>
          <w:szCs w:val="24"/>
          <w:lang w:eastAsia="hu-HU"/>
        </w:rPr>
      </w:pPr>
    </w:p>
    <w:p w14:paraId="7D8AD74E" w14:textId="77777777" w:rsidR="0061309E" w:rsidRPr="000B50FB" w:rsidRDefault="0061309E" w:rsidP="0061309E">
      <w:pPr>
        <w:widowControl w:val="0"/>
        <w:autoSpaceDE w:val="0"/>
        <w:autoSpaceDN w:val="0"/>
        <w:spacing w:after="0" w:line="240" w:lineRule="auto"/>
        <w:jc w:val="right"/>
        <w:rPr>
          <w:rFonts w:ascii="Arial" w:eastAsia="Times New Roman" w:hAnsi="Arial" w:cs="Arial"/>
          <w:sz w:val="20"/>
          <w:szCs w:val="20"/>
          <w:lang w:eastAsia="hu-HU"/>
        </w:rPr>
      </w:pPr>
      <w:r w:rsidRPr="000B50FB">
        <w:rPr>
          <w:rFonts w:ascii="Garamond" w:eastAsia="Times New Roman" w:hAnsi="Garamond" w:cs="Garamond"/>
          <w:i/>
          <w:sz w:val="24"/>
          <w:szCs w:val="24"/>
          <w:lang w:eastAsia="hu-HU"/>
        </w:rPr>
        <w:t>2</w:t>
      </w:r>
      <w:r w:rsidR="00DD6AEE" w:rsidRPr="000B50FB">
        <w:rPr>
          <w:rFonts w:ascii="Garamond" w:eastAsia="Times New Roman" w:hAnsi="Garamond" w:cs="Garamond"/>
          <w:i/>
          <w:sz w:val="24"/>
          <w:szCs w:val="24"/>
          <w:lang w:eastAsia="hu-HU"/>
        </w:rPr>
        <w:t>2</w:t>
      </w:r>
      <w:r w:rsidRPr="000B50FB">
        <w:rPr>
          <w:rFonts w:ascii="Garamond" w:eastAsia="Times New Roman" w:hAnsi="Garamond" w:cs="Garamond"/>
          <w:i/>
          <w:sz w:val="24"/>
          <w:szCs w:val="24"/>
          <w:lang w:eastAsia="hu-HU"/>
        </w:rPr>
        <w:t>. számú melléklet</w:t>
      </w:r>
    </w:p>
    <w:p w14:paraId="5272BEF3" w14:textId="77777777" w:rsidR="0061309E" w:rsidRPr="000B50FB" w:rsidRDefault="0061309E" w:rsidP="0061309E">
      <w:pPr>
        <w:widowControl w:val="0"/>
        <w:autoSpaceDE w:val="0"/>
        <w:autoSpaceDN w:val="0"/>
        <w:spacing w:after="0" w:line="240" w:lineRule="auto"/>
        <w:rPr>
          <w:rFonts w:ascii="Arial" w:eastAsia="Times New Roman" w:hAnsi="Arial" w:cs="Arial"/>
          <w:sz w:val="20"/>
          <w:szCs w:val="20"/>
          <w:lang w:eastAsia="hu-HU"/>
        </w:rPr>
      </w:pPr>
    </w:p>
    <w:p w14:paraId="1714549C" w14:textId="77777777" w:rsidR="0061309E" w:rsidRPr="000B50FB" w:rsidRDefault="0061309E" w:rsidP="0061309E">
      <w:pPr>
        <w:widowControl w:val="0"/>
        <w:numPr>
          <w:ilvl w:val="7"/>
          <w:numId w:val="35"/>
        </w:numPr>
        <w:spacing w:after="0" w:line="280" w:lineRule="exact"/>
        <w:jc w:val="center"/>
        <w:outlineLvl w:val="7"/>
        <w:rPr>
          <w:rFonts w:ascii="Garamond" w:eastAsia="Times New Roman" w:hAnsi="Garamond" w:cs="Times New Roman"/>
          <w:b/>
          <w:color w:val="000000"/>
          <w:sz w:val="24"/>
          <w:szCs w:val="24"/>
          <w:lang w:eastAsia="hu-HU"/>
        </w:rPr>
      </w:pPr>
      <w:r w:rsidRPr="000B50FB">
        <w:rPr>
          <w:rFonts w:ascii="Garamond" w:eastAsia="Times New Roman" w:hAnsi="Garamond" w:cs="Times New Roman"/>
          <w:b/>
          <w:color w:val="000000"/>
          <w:sz w:val="24"/>
          <w:szCs w:val="24"/>
          <w:lang w:eastAsia="hu-HU"/>
        </w:rPr>
        <w:t>Nyilatkozat irányítási re</w:t>
      </w:r>
      <w:r w:rsidR="00361DB2" w:rsidRPr="000B50FB">
        <w:rPr>
          <w:rFonts w:ascii="Garamond" w:eastAsia="Times New Roman" w:hAnsi="Garamond" w:cs="Times New Roman"/>
          <w:b/>
          <w:color w:val="000000"/>
          <w:sz w:val="24"/>
          <w:szCs w:val="24"/>
          <w:lang w:eastAsia="hu-HU"/>
        </w:rPr>
        <w:t>nd</w:t>
      </w:r>
      <w:r w:rsidRPr="000B50FB">
        <w:rPr>
          <w:rFonts w:ascii="Garamond" w:eastAsia="Times New Roman" w:hAnsi="Garamond" w:cs="Times New Roman"/>
          <w:b/>
          <w:color w:val="000000"/>
          <w:sz w:val="24"/>
          <w:szCs w:val="24"/>
          <w:lang w:eastAsia="hu-HU"/>
        </w:rPr>
        <w:t>szernek történő megfelelés vonatkozásában</w:t>
      </w:r>
    </w:p>
    <w:p w14:paraId="01FEA078" w14:textId="77777777" w:rsidR="0061309E" w:rsidRPr="000B50FB" w:rsidRDefault="0061309E" w:rsidP="0061309E">
      <w:pPr>
        <w:autoSpaceDN w:val="0"/>
        <w:spacing w:after="0" w:line="240" w:lineRule="auto"/>
        <w:jc w:val="center"/>
        <w:rPr>
          <w:rFonts w:ascii="Garamond" w:eastAsia="Times New Roman" w:hAnsi="Garamond" w:cs="Times New Roman"/>
          <w:sz w:val="24"/>
          <w:szCs w:val="20"/>
          <w:lang w:eastAsia="hu-HU"/>
        </w:rPr>
      </w:pPr>
    </w:p>
    <w:p w14:paraId="205ECD20" w14:textId="77777777" w:rsidR="00361DB2" w:rsidRPr="000B50FB" w:rsidRDefault="00361DB2" w:rsidP="0061309E">
      <w:pPr>
        <w:autoSpaceDN w:val="0"/>
        <w:spacing w:after="0" w:line="240" w:lineRule="auto"/>
        <w:jc w:val="center"/>
        <w:rPr>
          <w:rFonts w:ascii="Garamond" w:eastAsia="Times New Roman" w:hAnsi="Garamond" w:cs="Times New Roman"/>
          <w:b/>
          <w:bCs/>
          <w:caps/>
          <w:sz w:val="20"/>
          <w:szCs w:val="20"/>
          <w:lang w:eastAsia="hu-HU"/>
        </w:rPr>
      </w:pPr>
    </w:p>
    <w:p w14:paraId="6FEFFA93" w14:textId="77777777" w:rsidR="0061309E" w:rsidRPr="000B50FB" w:rsidRDefault="0061309E" w:rsidP="0061309E">
      <w:pPr>
        <w:widowControl w:val="0"/>
        <w:spacing w:after="0" w:line="240" w:lineRule="auto"/>
        <w:jc w:val="center"/>
        <w:rPr>
          <w:rFonts w:ascii="Garamond" w:eastAsia="Times New Roman" w:hAnsi="Garamond" w:cs="Times New Roman"/>
          <w:b/>
          <w:bCs/>
          <w:color w:val="000000"/>
          <w:sz w:val="24"/>
          <w:szCs w:val="24"/>
          <w:lang w:eastAsia="hu-HU"/>
        </w:rPr>
      </w:pPr>
      <w:r w:rsidRPr="000B50FB">
        <w:rPr>
          <w:rFonts w:ascii="Garamond" w:eastAsia="Times New Roman" w:hAnsi="Garamond" w:cs="Times New Roman"/>
          <w:b/>
          <w:bCs/>
          <w:color w:val="000000"/>
          <w:sz w:val="24"/>
          <w:szCs w:val="24"/>
          <w:lang w:eastAsia="hu-HU"/>
        </w:rPr>
        <w:t>„</w:t>
      </w:r>
      <w:r w:rsidRPr="000B50FB">
        <w:rPr>
          <w:rFonts w:ascii="Garamond" w:eastAsia="Times New Roman" w:hAnsi="Garamond" w:cs="Arial"/>
          <w:b/>
          <w:bCs/>
          <w:sz w:val="24"/>
          <w:szCs w:val="24"/>
          <w:lang w:eastAsia="hu-HU"/>
        </w:rPr>
        <w:t>Vállalkozási szerződés az 1527/2016. (IX. 29.) Korm. határozat szerinti infrastruktúra-fejlesztés tervezési és kivitelezési munkáira - Testnevelési Egyetem Továbbképző központ, Velence.</w:t>
      </w:r>
      <w:r w:rsidRPr="000B50FB">
        <w:rPr>
          <w:rFonts w:ascii="Garamond" w:eastAsia="Times New Roman" w:hAnsi="Garamond" w:cs="Times New Roman"/>
          <w:b/>
          <w:bCs/>
          <w:color w:val="000000"/>
          <w:sz w:val="24"/>
          <w:szCs w:val="24"/>
          <w:lang w:eastAsia="hu-HU"/>
        </w:rPr>
        <w:t>”</w:t>
      </w:r>
    </w:p>
    <w:p w14:paraId="646CC1DA" w14:textId="77777777" w:rsidR="0061309E" w:rsidRPr="000B50FB" w:rsidRDefault="0061309E" w:rsidP="0061309E">
      <w:pPr>
        <w:widowControl w:val="0"/>
        <w:spacing w:after="0" w:line="240" w:lineRule="auto"/>
        <w:jc w:val="center"/>
        <w:rPr>
          <w:rFonts w:ascii="Garamond" w:eastAsia="Times New Roman" w:hAnsi="Garamond" w:cs="Times New Roman"/>
          <w:b/>
          <w:bCs/>
          <w:color w:val="000000"/>
          <w:sz w:val="24"/>
          <w:szCs w:val="24"/>
          <w:lang w:eastAsia="hu-HU"/>
        </w:rPr>
      </w:pPr>
    </w:p>
    <w:p w14:paraId="3B55AA21" w14:textId="77777777" w:rsidR="0061309E" w:rsidRPr="000B50FB" w:rsidRDefault="0061309E" w:rsidP="0061309E">
      <w:pPr>
        <w:widowControl w:val="0"/>
        <w:spacing w:after="0" w:line="240" w:lineRule="auto"/>
        <w:jc w:val="center"/>
        <w:rPr>
          <w:rFonts w:ascii="Garamond" w:eastAsia="Times New Roman" w:hAnsi="Garamond" w:cs="Times New Roman"/>
          <w:b/>
          <w:bCs/>
          <w:color w:val="000000"/>
          <w:sz w:val="24"/>
          <w:szCs w:val="24"/>
          <w:lang w:eastAsia="hu-HU"/>
        </w:rPr>
      </w:pPr>
      <w:proofErr w:type="gramStart"/>
      <w:r w:rsidRPr="000B50FB">
        <w:rPr>
          <w:rFonts w:ascii="Garamond" w:eastAsia="Times New Roman" w:hAnsi="Garamond" w:cs="Times New Roman"/>
          <w:b/>
          <w:bCs/>
          <w:color w:val="000000"/>
          <w:sz w:val="24"/>
          <w:szCs w:val="24"/>
          <w:lang w:eastAsia="hu-HU"/>
        </w:rPr>
        <w:t>tárgyú</w:t>
      </w:r>
      <w:proofErr w:type="gramEnd"/>
      <w:r w:rsidRPr="000B50FB">
        <w:rPr>
          <w:rFonts w:ascii="Garamond" w:eastAsia="Times New Roman" w:hAnsi="Garamond" w:cs="Times New Roman"/>
          <w:b/>
          <w:bCs/>
          <w:color w:val="000000"/>
          <w:sz w:val="24"/>
          <w:szCs w:val="24"/>
          <w:lang w:eastAsia="hu-HU"/>
        </w:rPr>
        <w:t xml:space="preserve"> közbeszerzési eljárás vonatkozásában</w:t>
      </w:r>
    </w:p>
    <w:p w14:paraId="606C76F9" w14:textId="77777777" w:rsidR="0061309E" w:rsidRPr="000B50FB" w:rsidRDefault="0061309E" w:rsidP="0061309E">
      <w:pPr>
        <w:widowControl w:val="0"/>
        <w:spacing w:after="0" w:line="280" w:lineRule="exact"/>
        <w:jc w:val="center"/>
        <w:rPr>
          <w:rFonts w:ascii="Garamond" w:eastAsia="Times New Roman" w:hAnsi="Garamond" w:cs="Arial"/>
          <w:color w:val="000000"/>
          <w:sz w:val="24"/>
          <w:szCs w:val="24"/>
          <w:lang w:eastAsia="hu-HU"/>
        </w:rPr>
      </w:pPr>
    </w:p>
    <w:p w14:paraId="3C1D1722" w14:textId="77777777" w:rsidR="0061309E" w:rsidRPr="000B50FB" w:rsidRDefault="0061309E" w:rsidP="0061309E">
      <w:pPr>
        <w:widowControl w:val="0"/>
        <w:spacing w:after="0" w:line="280" w:lineRule="exact"/>
        <w:jc w:val="center"/>
        <w:rPr>
          <w:rFonts w:ascii="Garamond" w:eastAsia="Times New Roman" w:hAnsi="Garamond" w:cs="Arial"/>
          <w:color w:val="000000"/>
          <w:sz w:val="24"/>
          <w:szCs w:val="24"/>
          <w:lang w:eastAsia="hu-HU"/>
        </w:rPr>
      </w:pPr>
    </w:p>
    <w:p w14:paraId="430D43AD" w14:textId="77777777" w:rsidR="0061309E" w:rsidRPr="000B50FB" w:rsidRDefault="0061309E" w:rsidP="0061309E">
      <w:pPr>
        <w:widowControl w:val="0"/>
        <w:spacing w:after="0" w:line="280" w:lineRule="exact"/>
        <w:jc w:val="center"/>
        <w:rPr>
          <w:rFonts w:ascii="Garamond" w:eastAsia="Times New Roman" w:hAnsi="Garamond" w:cs="Arial"/>
          <w:color w:val="000000"/>
          <w:sz w:val="24"/>
          <w:szCs w:val="24"/>
          <w:lang w:eastAsia="hu-HU"/>
        </w:rPr>
      </w:pPr>
    </w:p>
    <w:p w14:paraId="6EEA12E5" w14:textId="77777777" w:rsidR="0061309E" w:rsidRPr="000B50FB" w:rsidRDefault="0061309E" w:rsidP="0061309E">
      <w:pPr>
        <w:widowControl w:val="0"/>
        <w:spacing w:after="0" w:line="280" w:lineRule="exact"/>
        <w:jc w:val="both"/>
        <w:rPr>
          <w:rFonts w:ascii="Garamond" w:eastAsia="Times New Roman" w:hAnsi="Garamond" w:cs="Arial"/>
          <w:color w:val="000000"/>
          <w:sz w:val="24"/>
          <w:szCs w:val="24"/>
          <w:lang w:eastAsia="hu-HU"/>
        </w:rPr>
      </w:pPr>
      <w:proofErr w:type="gramStart"/>
      <w:r w:rsidRPr="000B50FB">
        <w:rPr>
          <w:rFonts w:ascii="Garamond" w:eastAsia="Times New Roman" w:hAnsi="Garamond" w:cs="Arial"/>
          <w:color w:val="000000"/>
          <w:sz w:val="24"/>
          <w:szCs w:val="24"/>
          <w:lang w:eastAsia="hu-HU"/>
        </w:rPr>
        <w:t>Alulírott …</w:t>
      </w:r>
      <w:proofErr w:type="gramEnd"/>
      <w:r w:rsidRPr="000B50FB">
        <w:rPr>
          <w:rFonts w:ascii="Garamond" w:eastAsia="Times New Roman" w:hAnsi="Garamond" w:cs="Arial"/>
          <w:color w:val="000000"/>
          <w:sz w:val="24"/>
          <w:szCs w:val="24"/>
          <w:lang w:eastAsia="hu-HU"/>
        </w:rPr>
        <w:t>………………….., mint a ………………… ajánlattevő (székhely: ………………) ……………. (</w:t>
      </w:r>
      <w:r w:rsidRPr="000B50FB">
        <w:rPr>
          <w:rFonts w:ascii="Garamond" w:eastAsia="Times New Roman" w:hAnsi="Garamond" w:cs="Arial"/>
          <w:i/>
          <w:color w:val="000000"/>
          <w:sz w:val="24"/>
          <w:szCs w:val="24"/>
          <w:lang w:eastAsia="hu-HU"/>
        </w:rPr>
        <w:t>képviseleti jogkör/titulus megnevezése</w:t>
      </w:r>
      <w:r w:rsidRPr="000B50FB">
        <w:rPr>
          <w:rFonts w:ascii="Garamond" w:eastAsia="Times New Roman" w:hAnsi="Garamond" w:cs="Arial"/>
          <w:color w:val="000000"/>
          <w:sz w:val="24"/>
          <w:szCs w:val="24"/>
          <w:lang w:eastAsia="hu-HU"/>
        </w:rPr>
        <w:t>) az eljárást megindító felhívásban és a kapcsolódó dokumentációban foglalt valamennyi formai és tartalmi követelmény, utasítás, kikötés és műszaki leírás gondos áttekintése után</w:t>
      </w:r>
    </w:p>
    <w:p w14:paraId="24E3CD3C" w14:textId="77777777" w:rsidR="0061309E" w:rsidRPr="000B50FB" w:rsidRDefault="0061309E" w:rsidP="0061309E">
      <w:pPr>
        <w:widowControl w:val="0"/>
        <w:spacing w:after="0" w:line="280" w:lineRule="exact"/>
        <w:jc w:val="both"/>
        <w:rPr>
          <w:rFonts w:ascii="Garamond" w:eastAsia="Times New Roman" w:hAnsi="Garamond" w:cs="Arial"/>
          <w:color w:val="000000"/>
          <w:sz w:val="24"/>
          <w:szCs w:val="24"/>
          <w:lang w:eastAsia="hu-HU"/>
        </w:rPr>
      </w:pPr>
    </w:p>
    <w:p w14:paraId="52453BF4" w14:textId="77777777" w:rsidR="0061309E" w:rsidRPr="000B50FB" w:rsidRDefault="0061309E" w:rsidP="0061309E">
      <w:pPr>
        <w:widowControl w:val="0"/>
        <w:spacing w:after="0" w:line="280" w:lineRule="exact"/>
        <w:jc w:val="center"/>
        <w:rPr>
          <w:rFonts w:ascii="Garamond" w:eastAsia="Times New Roman" w:hAnsi="Garamond" w:cs="Arial"/>
          <w:color w:val="000000"/>
          <w:sz w:val="24"/>
          <w:szCs w:val="24"/>
          <w:lang w:eastAsia="hu-HU"/>
        </w:rPr>
      </w:pPr>
    </w:p>
    <w:p w14:paraId="4519F295" w14:textId="77777777" w:rsidR="0061309E" w:rsidRPr="000B50FB" w:rsidRDefault="0061309E" w:rsidP="0061309E">
      <w:pPr>
        <w:widowControl w:val="0"/>
        <w:autoSpaceDE w:val="0"/>
        <w:autoSpaceDN w:val="0"/>
        <w:spacing w:after="0" w:line="240" w:lineRule="auto"/>
        <w:jc w:val="center"/>
        <w:rPr>
          <w:rFonts w:ascii="Garamond" w:eastAsia="Times New Roman" w:hAnsi="Garamond" w:cs="Arial"/>
          <w:b/>
          <w:color w:val="000000"/>
          <w:spacing w:val="40"/>
          <w:sz w:val="24"/>
          <w:szCs w:val="24"/>
          <w:lang w:eastAsia="hu-HU"/>
        </w:rPr>
      </w:pPr>
      <w:proofErr w:type="gramStart"/>
      <w:r w:rsidRPr="000B50FB">
        <w:rPr>
          <w:rFonts w:ascii="Garamond" w:eastAsia="Times New Roman" w:hAnsi="Garamond" w:cs="Arial"/>
          <w:b/>
          <w:color w:val="000000"/>
          <w:spacing w:val="40"/>
          <w:sz w:val="24"/>
          <w:szCs w:val="24"/>
          <w:lang w:eastAsia="hu-HU"/>
        </w:rPr>
        <w:t>az</w:t>
      </w:r>
      <w:proofErr w:type="gramEnd"/>
      <w:r w:rsidRPr="000B50FB">
        <w:rPr>
          <w:rFonts w:ascii="Garamond" w:eastAsia="Times New Roman" w:hAnsi="Garamond" w:cs="Arial"/>
          <w:b/>
          <w:color w:val="000000"/>
          <w:spacing w:val="40"/>
          <w:sz w:val="24"/>
          <w:szCs w:val="24"/>
          <w:lang w:eastAsia="hu-HU"/>
        </w:rPr>
        <w:t xml:space="preserve"> alábbi nyilatkozatot tesszük:</w:t>
      </w:r>
    </w:p>
    <w:p w14:paraId="0F7C0A09" w14:textId="77777777" w:rsidR="0061309E" w:rsidRPr="000B50FB" w:rsidRDefault="0061309E" w:rsidP="0061309E">
      <w:pPr>
        <w:widowControl w:val="0"/>
        <w:autoSpaceDE w:val="0"/>
        <w:autoSpaceDN w:val="0"/>
        <w:spacing w:after="0" w:line="240" w:lineRule="auto"/>
        <w:jc w:val="both"/>
        <w:rPr>
          <w:rFonts w:ascii="Garamond" w:eastAsia="Times New Roman" w:hAnsi="Garamond" w:cs="Arial"/>
          <w:sz w:val="24"/>
          <w:szCs w:val="24"/>
          <w:lang w:eastAsia="hu-HU"/>
        </w:rPr>
      </w:pPr>
    </w:p>
    <w:p w14:paraId="2499AED2" w14:textId="77777777" w:rsidR="0061309E" w:rsidRPr="000B50FB" w:rsidRDefault="0061309E" w:rsidP="0061309E">
      <w:pPr>
        <w:widowControl w:val="0"/>
        <w:autoSpaceDE w:val="0"/>
        <w:autoSpaceDN w:val="0"/>
        <w:spacing w:after="0" w:line="240" w:lineRule="auto"/>
        <w:jc w:val="both"/>
        <w:rPr>
          <w:rFonts w:ascii="Garamond" w:eastAsia="Times New Roman" w:hAnsi="Garamond" w:cs="Arial"/>
          <w:sz w:val="24"/>
          <w:szCs w:val="24"/>
          <w:lang w:eastAsia="hu-HU"/>
        </w:rPr>
      </w:pPr>
    </w:p>
    <w:p w14:paraId="36D486EE" w14:textId="77777777" w:rsidR="0061309E" w:rsidRPr="000B50FB" w:rsidRDefault="0061309E" w:rsidP="00361DB2">
      <w:pPr>
        <w:widowControl w:val="0"/>
        <w:autoSpaceDE w:val="0"/>
        <w:autoSpaceDN w:val="0"/>
        <w:spacing w:after="0" w:line="240" w:lineRule="auto"/>
        <w:jc w:val="both"/>
        <w:rPr>
          <w:rFonts w:ascii="Garamond" w:eastAsia="Times New Roman" w:hAnsi="Garamond" w:cs="Arial"/>
          <w:sz w:val="24"/>
          <w:szCs w:val="24"/>
          <w:lang w:eastAsia="hu-HU"/>
        </w:rPr>
      </w:pPr>
      <w:r w:rsidRPr="000B50FB">
        <w:rPr>
          <w:rFonts w:ascii="Garamond" w:eastAsia="Times New Roman" w:hAnsi="Garamond" w:cs="Times New Roman"/>
          <w:sz w:val="24"/>
          <w:szCs w:val="24"/>
          <w:lang w:eastAsia="hu-HU"/>
        </w:rPr>
        <w:t xml:space="preserve">Nyertességünk esetén a fenti közbeszerzési eljárás vonatkozásában legkésőbb a szerződés megkötésének idejére </w:t>
      </w:r>
      <w:r w:rsidR="00361DB2" w:rsidRPr="000B50FB">
        <w:rPr>
          <w:rFonts w:ascii="Garamond" w:eastAsia="Times New Roman" w:hAnsi="Garamond" w:cs="Times New Roman"/>
          <w:sz w:val="24"/>
          <w:szCs w:val="24"/>
          <w:lang w:eastAsia="hu-HU"/>
        </w:rPr>
        <w:t>rendelkezni fogunk MSZ EN ISO 9001 és ISO 14001 és ISO 28001 vagy ezekkel a 321/2015. (X.30.) Kormányrendelet. 24. § (3) szerint egyénértékű irányítási rendszereknek való megfelelést igazoló tanúsítvánnyal, vagy egyenértékű irányítási rendszerek egyéb bizonyítékaival</w:t>
      </w:r>
    </w:p>
    <w:p w14:paraId="12492DBC" w14:textId="77777777" w:rsidR="0061309E" w:rsidRPr="000B50FB" w:rsidRDefault="0061309E" w:rsidP="0061309E">
      <w:pPr>
        <w:widowControl w:val="0"/>
        <w:autoSpaceDE w:val="0"/>
        <w:autoSpaceDN w:val="0"/>
        <w:adjustRightInd w:val="0"/>
        <w:spacing w:after="0" w:line="240" w:lineRule="auto"/>
        <w:jc w:val="both"/>
        <w:rPr>
          <w:rFonts w:ascii="Garamond" w:eastAsia="Times New Roman" w:hAnsi="Garamond" w:cs="Arial"/>
          <w:color w:val="000000"/>
          <w:sz w:val="24"/>
          <w:szCs w:val="24"/>
          <w:lang w:eastAsia="hu-HU"/>
        </w:rPr>
      </w:pPr>
    </w:p>
    <w:p w14:paraId="1C6C2D89" w14:textId="77777777" w:rsidR="0061309E" w:rsidRPr="000B50FB" w:rsidRDefault="0061309E" w:rsidP="0061309E">
      <w:pPr>
        <w:widowControl w:val="0"/>
        <w:spacing w:after="0" w:line="240" w:lineRule="auto"/>
        <w:rPr>
          <w:rFonts w:ascii="Garamond" w:eastAsia="Times New Roman" w:hAnsi="Garamond" w:cs="Arial"/>
          <w:color w:val="000000"/>
          <w:sz w:val="24"/>
          <w:szCs w:val="24"/>
          <w:lang w:eastAsia="hu-HU"/>
        </w:rPr>
      </w:pPr>
      <w:r w:rsidRPr="000B50FB">
        <w:rPr>
          <w:rFonts w:ascii="Garamond" w:eastAsia="Times New Roman" w:hAnsi="Garamond" w:cs="Arial"/>
          <w:color w:val="000000"/>
          <w:sz w:val="24"/>
          <w:szCs w:val="24"/>
          <w:lang w:eastAsia="hu-HU"/>
        </w:rPr>
        <w:t xml:space="preserve">Kelt: </w:t>
      </w:r>
    </w:p>
    <w:p w14:paraId="7D1BA8FF" w14:textId="77777777" w:rsidR="0061309E" w:rsidRPr="000B50FB" w:rsidRDefault="0061309E" w:rsidP="0061309E">
      <w:pPr>
        <w:widowControl w:val="0"/>
        <w:spacing w:after="0" w:line="240" w:lineRule="auto"/>
        <w:rPr>
          <w:rFonts w:ascii="Garamond" w:eastAsia="Times New Roman" w:hAnsi="Garamond" w:cs="Arial"/>
          <w:color w:val="000000"/>
          <w:sz w:val="24"/>
          <w:szCs w:val="24"/>
          <w:lang w:eastAsia="hu-HU"/>
        </w:rPr>
      </w:pPr>
    </w:p>
    <w:tbl>
      <w:tblPr>
        <w:tblW w:w="0" w:type="auto"/>
        <w:tblInd w:w="4890" w:type="dxa"/>
        <w:tblLayout w:type="fixed"/>
        <w:tblCellMar>
          <w:left w:w="70" w:type="dxa"/>
          <w:right w:w="70" w:type="dxa"/>
        </w:tblCellMar>
        <w:tblLook w:val="0000" w:firstRow="0" w:lastRow="0" w:firstColumn="0" w:lastColumn="0" w:noHBand="0" w:noVBand="0"/>
      </w:tblPr>
      <w:tblGrid>
        <w:gridCol w:w="4320"/>
      </w:tblGrid>
      <w:tr w:rsidR="0061309E" w:rsidRPr="000B50FB" w14:paraId="15200921" w14:textId="77777777" w:rsidTr="00055AEC">
        <w:tc>
          <w:tcPr>
            <w:tcW w:w="4320" w:type="dxa"/>
          </w:tcPr>
          <w:p w14:paraId="292F42BD" w14:textId="77777777" w:rsidR="0061309E" w:rsidRPr="000B50FB" w:rsidRDefault="0061309E" w:rsidP="00055AEC">
            <w:pPr>
              <w:widowControl w:val="0"/>
              <w:spacing w:after="0" w:line="240" w:lineRule="auto"/>
              <w:jc w:val="center"/>
              <w:rPr>
                <w:rFonts w:ascii="Garamond" w:eastAsia="Times New Roman" w:hAnsi="Garamond" w:cs="Arial"/>
                <w:color w:val="000000"/>
                <w:sz w:val="24"/>
                <w:szCs w:val="24"/>
                <w:lang w:eastAsia="hu-HU"/>
              </w:rPr>
            </w:pPr>
            <w:r w:rsidRPr="000B50FB">
              <w:rPr>
                <w:rFonts w:ascii="Garamond" w:eastAsia="Times New Roman" w:hAnsi="Garamond" w:cs="Arial"/>
                <w:color w:val="000000"/>
                <w:sz w:val="24"/>
                <w:szCs w:val="24"/>
                <w:lang w:eastAsia="hu-HU"/>
              </w:rPr>
              <w:t>………………………………</w:t>
            </w:r>
          </w:p>
        </w:tc>
      </w:tr>
      <w:tr w:rsidR="0061309E" w:rsidRPr="000B50FB" w14:paraId="0C872C9F" w14:textId="77777777" w:rsidTr="00055AEC">
        <w:tc>
          <w:tcPr>
            <w:tcW w:w="4320" w:type="dxa"/>
          </w:tcPr>
          <w:p w14:paraId="090B00DF" w14:textId="77777777" w:rsidR="0061309E" w:rsidRPr="000B50FB" w:rsidRDefault="0061309E" w:rsidP="00055AEC">
            <w:pPr>
              <w:widowControl w:val="0"/>
              <w:spacing w:after="0" w:line="240" w:lineRule="auto"/>
              <w:jc w:val="center"/>
              <w:rPr>
                <w:rFonts w:ascii="Garamond" w:eastAsia="Times New Roman" w:hAnsi="Garamond" w:cs="Arial"/>
                <w:color w:val="000000"/>
                <w:sz w:val="24"/>
                <w:szCs w:val="24"/>
                <w:lang w:eastAsia="hu-HU"/>
              </w:rPr>
            </w:pPr>
            <w:r w:rsidRPr="000B50FB">
              <w:rPr>
                <w:rFonts w:ascii="Garamond" w:eastAsia="Times New Roman" w:hAnsi="Garamond" w:cs="Arial"/>
                <w:color w:val="000000"/>
                <w:sz w:val="24"/>
                <w:szCs w:val="24"/>
                <w:lang w:eastAsia="hu-HU"/>
              </w:rPr>
              <w:t>cégszerű aláírás</w:t>
            </w:r>
          </w:p>
          <w:p w14:paraId="062D223D" w14:textId="77777777" w:rsidR="0061309E" w:rsidRPr="000B50FB" w:rsidRDefault="0061309E" w:rsidP="00055AEC">
            <w:pPr>
              <w:widowControl w:val="0"/>
              <w:spacing w:after="0" w:line="240" w:lineRule="auto"/>
              <w:jc w:val="center"/>
              <w:rPr>
                <w:rFonts w:ascii="Garamond" w:eastAsia="Times New Roman" w:hAnsi="Garamond" w:cs="Arial"/>
                <w:color w:val="000000"/>
                <w:sz w:val="24"/>
                <w:szCs w:val="24"/>
                <w:lang w:eastAsia="hu-HU"/>
              </w:rPr>
            </w:pPr>
          </w:p>
        </w:tc>
      </w:tr>
    </w:tbl>
    <w:p w14:paraId="38C7748D" w14:textId="77777777" w:rsidR="0061309E" w:rsidRPr="000B50FB" w:rsidRDefault="0061309E" w:rsidP="00453B99">
      <w:pPr>
        <w:widowControl w:val="0"/>
        <w:tabs>
          <w:tab w:val="center" w:pos="7371"/>
        </w:tabs>
        <w:autoSpaceDE w:val="0"/>
        <w:autoSpaceDN w:val="0"/>
        <w:spacing w:after="0" w:line="240" w:lineRule="auto"/>
        <w:rPr>
          <w:rFonts w:ascii="Garamond" w:eastAsia="Times New Roman" w:hAnsi="Garamond" w:cs="Times New Roman"/>
          <w:b/>
          <w:bCs/>
          <w:caps/>
          <w:sz w:val="24"/>
          <w:szCs w:val="24"/>
          <w:lang w:eastAsia="hu-HU"/>
        </w:rPr>
      </w:pPr>
    </w:p>
    <w:sectPr w:rsidR="0061309E" w:rsidRPr="000B50FB" w:rsidSect="00503006">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7E7A0F" w14:textId="77777777" w:rsidR="000B50FB" w:rsidRDefault="000B50FB" w:rsidP="00676AD2">
      <w:pPr>
        <w:spacing w:after="0" w:line="240" w:lineRule="auto"/>
      </w:pPr>
      <w:r>
        <w:separator/>
      </w:r>
    </w:p>
  </w:endnote>
  <w:endnote w:type="continuationSeparator" w:id="0">
    <w:p w14:paraId="201422C6" w14:textId="77777777" w:rsidR="000B50FB" w:rsidRDefault="000B50FB" w:rsidP="00676AD2">
      <w:pPr>
        <w:spacing w:after="0" w:line="240" w:lineRule="auto"/>
      </w:pPr>
      <w:r>
        <w:continuationSeparator/>
      </w:r>
    </w:p>
  </w:endnote>
  <w:endnote w:type="continuationNotice" w:id="1">
    <w:p w14:paraId="5CFC0723" w14:textId="77777777" w:rsidR="000B50FB" w:rsidRDefault="000B50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STZhongsong">
    <w:altName w:val="Arial Unicode MS"/>
    <w:charset w:val="86"/>
    <w:family w:val="auto"/>
    <w:pitch w:val="variable"/>
    <w:sig w:usb0="00000000" w:usb1="080F0000" w:usb2="00000010" w:usb3="00000000" w:csb0="0004009F" w:csb1="00000000"/>
  </w:font>
  <w:font w:name="Tahoma">
    <w:panose1 w:val="020B0604030504040204"/>
    <w:charset w:val="EE"/>
    <w:family w:val="swiss"/>
    <w:pitch w:val="variable"/>
    <w:sig w:usb0="E1002EFF" w:usb1="C000605B" w:usb2="00000029" w:usb3="00000000" w:csb0="000101FF" w:csb1="00000000"/>
  </w:font>
  <w:font w:name="&amp;#39">
    <w:altName w:val="Times New Roman"/>
    <w:panose1 w:val="00000000000000000000"/>
    <w:charset w:val="00"/>
    <w:family w:val="roman"/>
    <w:notTrueType/>
    <w:pitch w:val="default"/>
    <w:sig w:usb0="00000003" w:usb1="00000000" w:usb2="00000000" w:usb3="00000000" w:csb0="00000001" w:csb1="00000000"/>
  </w:font>
  <w:font w:name="Goudy Old Style ATT">
    <w:altName w:val="Times New Roman"/>
    <w:panose1 w:val="00000000000000000000"/>
    <w:charset w:val="EE"/>
    <w:family w:val="roman"/>
    <w:notTrueType/>
    <w:pitch w:val="variable"/>
    <w:sig w:usb0="00000005" w:usb1="00000000" w:usb2="00000000" w:usb3="00000000" w:csb0="00000002" w:csb1="00000000"/>
  </w:font>
  <w:font w:name="Lucida Grande">
    <w:altName w:val="Times New Roman"/>
    <w:charset w:val="00"/>
    <w:family w:val="roman"/>
    <w:pitch w:val="default"/>
  </w:font>
  <w:font w:name="Tms Rmn">
    <w:panose1 w:val="02020603040505020304"/>
    <w:charset w:val="00"/>
    <w:family w:val="roman"/>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CG Times">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Toronto">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A5F92C" w14:textId="77777777" w:rsidR="000B50FB" w:rsidRDefault="000B50F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FAF6F1" w14:textId="77777777" w:rsidR="000B50FB" w:rsidRDefault="000B50FB" w:rsidP="00676AD2">
      <w:pPr>
        <w:spacing w:after="0" w:line="240" w:lineRule="auto"/>
      </w:pPr>
      <w:r>
        <w:separator/>
      </w:r>
    </w:p>
  </w:footnote>
  <w:footnote w:type="continuationSeparator" w:id="0">
    <w:p w14:paraId="146887E5" w14:textId="77777777" w:rsidR="000B50FB" w:rsidRDefault="000B50FB" w:rsidP="00676AD2">
      <w:pPr>
        <w:spacing w:after="0" w:line="240" w:lineRule="auto"/>
      </w:pPr>
      <w:r>
        <w:continuationSeparator/>
      </w:r>
    </w:p>
  </w:footnote>
  <w:footnote w:type="continuationNotice" w:id="1">
    <w:p w14:paraId="2350A782" w14:textId="77777777" w:rsidR="000B50FB" w:rsidRDefault="000B50FB">
      <w:pPr>
        <w:spacing w:after="0" w:line="240" w:lineRule="auto"/>
      </w:pPr>
    </w:p>
  </w:footnote>
  <w:footnote w:id="2">
    <w:p w14:paraId="56CF262E" w14:textId="77777777" w:rsidR="00297CB0" w:rsidRDefault="00297CB0" w:rsidP="00676AD2">
      <w:pPr>
        <w:pStyle w:val="FootnoteTextChar1"/>
        <w:jc w:val="both"/>
      </w:pPr>
      <w:r>
        <w:rPr>
          <w:rStyle w:val="Lbjegyzet-hivatkozs"/>
          <w:rFonts w:ascii="Garamond" w:hAnsi="Garamond"/>
        </w:rPr>
        <w:footnoteRef/>
      </w:r>
      <w:r>
        <w:rPr>
          <w:rFonts w:ascii="Garamond" w:hAnsi="Garamond"/>
        </w:rPr>
        <w:t xml:space="preserve"> Közös ajánlattétel </w:t>
      </w:r>
      <w:proofErr w:type="gramStart"/>
      <w:r>
        <w:rPr>
          <w:rFonts w:ascii="Garamond" w:hAnsi="Garamond"/>
        </w:rPr>
        <w:t>esetén</w:t>
      </w:r>
      <w:proofErr w:type="gramEnd"/>
      <w:r>
        <w:rPr>
          <w:rFonts w:ascii="Garamond" w:hAnsi="Garamond"/>
        </w:rPr>
        <w:t xml:space="preserve"> a felolvasólapon a konzorcium neve mellett az egyes ajánlattevők (konzorcium tagjai) nevét is fel kell tüntetni!</w:t>
      </w:r>
    </w:p>
  </w:footnote>
  <w:footnote w:id="3">
    <w:p w14:paraId="63F88E32" w14:textId="77777777" w:rsidR="00297CB0" w:rsidRDefault="00297CB0" w:rsidP="00676AD2">
      <w:pPr>
        <w:pStyle w:val="FootnoteTextChar1"/>
        <w:jc w:val="both"/>
      </w:pPr>
      <w:r>
        <w:rPr>
          <w:rStyle w:val="Lbjegyzet-hivatkozs"/>
          <w:rFonts w:ascii="Garamond" w:hAnsi="Garamond"/>
        </w:rPr>
        <w:footnoteRef/>
      </w:r>
      <w:r>
        <w:rPr>
          <w:rFonts w:ascii="Garamond" w:hAnsi="Garamond"/>
        </w:rPr>
        <w:t xml:space="preserve"> Közös ajánlattétel </w:t>
      </w:r>
      <w:proofErr w:type="gramStart"/>
      <w:r>
        <w:rPr>
          <w:rFonts w:ascii="Garamond" w:hAnsi="Garamond"/>
        </w:rPr>
        <w:t>esetén</w:t>
      </w:r>
      <w:proofErr w:type="gramEnd"/>
      <w:r>
        <w:rPr>
          <w:rFonts w:ascii="Garamond" w:hAnsi="Garamond"/>
        </w:rPr>
        <w:t xml:space="preserve"> a felolvasólapon a konzorcium képviselőjének címe (székhelye, lakóhelye) mellett az egyes ajánlattevők címét (székhelyét, lakóhelyét) is fel kell tüntetni!</w:t>
      </w:r>
    </w:p>
  </w:footnote>
  <w:footnote w:id="4">
    <w:p w14:paraId="51740C0C" w14:textId="77777777" w:rsidR="00297CB0" w:rsidRDefault="00297CB0" w:rsidP="00FE6123">
      <w:pPr>
        <w:pStyle w:val="Lbjegyzetszveg"/>
      </w:pPr>
      <w:r>
        <w:rPr>
          <w:rStyle w:val="Lbjegyzet-hivatkozs"/>
        </w:rPr>
        <w:footnoteRef/>
      </w:r>
      <w:r>
        <w:t xml:space="preserve"> </w:t>
      </w:r>
      <w:r>
        <w:rPr>
          <w:rFonts w:ascii="Garamond" w:hAnsi="Garamond"/>
          <w:sz w:val="20"/>
        </w:rPr>
        <w:t xml:space="preserve">Mintáját </w:t>
      </w:r>
      <w:r w:rsidRPr="00064DC8">
        <w:rPr>
          <w:rFonts w:ascii="Garamond" w:hAnsi="Garamond"/>
          <w:sz w:val="20"/>
        </w:rPr>
        <w:t>a 44/2015. (XI</w:t>
      </w:r>
      <w:r>
        <w:rPr>
          <w:rFonts w:ascii="Garamond" w:hAnsi="Garamond"/>
          <w:sz w:val="20"/>
        </w:rPr>
        <w:t xml:space="preserve">. 2.) </w:t>
      </w:r>
      <w:proofErr w:type="spellStart"/>
      <w:r>
        <w:rPr>
          <w:rFonts w:ascii="Garamond" w:hAnsi="Garamond"/>
          <w:sz w:val="20"/>
        </w:rPr>
        <w:t>MvM</w:t>
      </w:r>
      <w:proofErr w:type="spellEnd"/>
      <w:r>
        <w:rPr>
          <w:rFonts w:ascii="Garamond" w:hAnsi="Garamond"/>
          <w:sz w:val="20"/>
        </w:rPr>
        <w:t xml:space="preserve"> rendelet </w:t>
      </w:r>
      <w:r w:rsidRPr="005B6C0B">
        <w:rPr>
          <w:rFonts w:ascii="Garamond" w:hAnsi="Garamond"/>
          <w:sz w:val="20"/>
        </w:rPr>
        <w:t>21. melléklet</w:t>
      </w:r>
      <w:r>
        <w:rPr>
          <w:rFonts w:ascii="Garamond" w:hAnsi="Garamond"/>
          <w:sz w:val="20"/>
        </w:rPr>
        <w:t>e tartalmazza</w:t>
      </w:r>
    </w:p>
  </w:footnote>
  <w:footnote w:id="5">
    <w:p w14:paraId="6BFF1A2C" w14:textId="77777777" w:rsidR="00297CB0" w:rsidRPr="00624A20" w:rsidRDefault="00297CB0" w:rsidP="00FE6123">
      <w:pPr>
        <w:pStyle w:val="Lbjegyzetszveg"/>
        <w:rPr>
          <w:rFonts w:ascii="Garamond" w:hAnsi="Garamond"/>
          <w:sz w:val="20"/>
        </w:rPr>
      </w:pPr>
      <w:r>
        <w:rPr>
          <w:rStyle w:val="Lbjegyzet-hivatkozs"/>
        </w:rPr>
        <w:footnoteRef/>
      </w:r>
      <w:r>
        <w:t xml:space="preserve"> </w:t>
      </w:r>
      <w:r>
        <w:rPr>
          <w:rFonts w:ascii="Garamond" w:hAnsi="Garamond"/>
          <w:sz w:val="20"/>
        </w:rPr>
        <w:t xml:space="preserve">Ajánlattevő, közös ajánlattétel esetén valamennyi közös ajánlattevő és –amennyiben sor kerül igénybevételére – az </w:t>
      </w:r>
      <w:r w:rsidRPr="00624A20">
        <w:rPr>
          <w:rFonts w:ascii="Garamond" w:hAnsi="Garamond"/>
          <w:sz w:val="20"/>
        </w:rPr>
        <w:t xml:space="preserve">alkalmasság igazolásában részt vevő gazdasági </w:t>
      </w:r>
      <w:proofErr w:type="gramStart"/>
      <w:r w:rsidRPr="00624A20">
        <w:rPr>
          <w:rFonts w:ascii="Garamond" w:hAnsi="Garamond"/>
          <w:sz w:val="20"/>
        </w:rPr>
        <w:t>szereplő</w:t>
      </w:r>
      <w:r>
        <w:rPr>
          <w:rFonts w:ascii="Garamond" w:hAnsi="Garamond"/>
          <w:sz w:val="20"/>
        </w:rPr>
        <w:t>(</w:t>
      </w:r>
      <w:proofErr w:type="gramEnd"/>
      <w:r>
        <w:rPr>
          <w:rFonts w:ascii="Garamond" w:hAnsi="Garamond"/>
          <w:sz w:val="20"/>
        </w:rPr>
        <w:t>k) kötelesek az ajánlatban benyújtani.</w:t>
      </w:r>
    </w:p>
    <w:p w14:paraId="349C06D1" w14:textId="77777777" w:rsidR="00297CB0" w:rsidRDefault="00297CB0" w:rsidP="00FE6123">
      <w:pPr>
        <w:pStyle w:val="Lbjegyzetszveg"/>
      </w:pPr>
    </w:p>
  </w:footnote>
  <w:footnote w:id="6">
    <w:p w14:paraId="60BE4B14" w14:textId="77777777" w:rsidR="00297CB0" w:rsidRPr="00306173"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sz w:val="24"/>
          <w:szCs w:val="24"/>
        </w:rPr>
      </w:pPr>
      <w:r w:rsidRPr="00306173">
        <w:rPr>
          <w:rStyle w:val="Lbjegyzet-hivatkozs"/>
          <w:rFonts w:ascii="Garamond" w:hAnsi="Garamond"/>
          <w:sz w:val="24"/>
          <w:szCs w:val="24"/>
        </w:rPr>
        <w:footnoteRef/>
      </w:r>
      <w:r w:rsidRPr="00306173">
        <w:rPr>
          <w:rFonts w:ascii="Garamond" w:hAnsi="Garamond"/>
          <w:sz w:val="24"/>
          <w:szCs w:val="24"/>
        </w:rPr>
        <w:tab/>
        <w:t xml:space="preserve">A Bizottság szervezeti egységei az elektronikus </w:t>
      </w:r>
      <w:proofErr w:type="spellStart"/>
      <w:r w:rsidRPr="00306173">
        <w:rPr>
          <w:rFonts w:ascii="Garamond" w:hAnsi="Garamond"/>
          <w:sz w:val="24"/>
          <w:szCs w:val="24"/>
        </w:rPr>
        <w:t>ESPD-szolgáltatást</w:t>
      </w:r>
      <w:proofErr w:type="spellEnd"/>
      <w:r w:rsidRPr="00306173">
        <w:rPr>
          <w:rFonts w:ascii="Garamond" w:hAnsi="Garamond"/>
          <w:sz w:val="24"/>
          <w:szCs w:val="24"/>
        </w:rPr>
        <w:t xml:space="preserve"> díjmentesen bocsátják az ajánlatkérő szervek, a közszolgáltató ajánlatkérők, a gazdasági szereplők, az elektronikus szolgáltatók és más érdekelt felek rendelkezésére.</w:t>
      </w:r>
    </w:p>
  </w:footnote>
  <w:footnote w:id="7">
    <w:p w14:paraId="7F531F38" w14:textId="77777777" w:rsidR="00297CB0" w:rsidRPr="00306173"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sz w:val="24"/>
          <w:szCs w:val="24"/>
        </w:rPr>
      </w:pPr>
      <w:r w:rsidRPr="00306173">
        <w:rPr>
          <w:rStyle w:val="Lbjegyzet-hivatkozs"/>
          <w:rFonts w:ascii="Garamond" w:hAnsi="Garamond"/>
          <w:sz w:val="24"/>
          <w:szCs w:val="24"/>
        </w:rPr>
        <w:footnoteRef/>
      </w:r>
      <w:r w:rsidRPr="00306173">
        <w:rPr>
          <w:rFonts w:ascii="Garamond" w:hAnsi="Garamond"/>
          <w:sz w:val="24"/>
          <w:szCs w:val="24"/>
        </w:rPr>
        <w:tab/>
      </w:r>
      <w:r w:rsidRPr="00306173">
        <w:rPr>
          <w:rFonts w:ascii="Garamond" w:hAnsi="Garamond"/>
          <w:b/>
          <w:sz w:val="24"/>
          <w:szCs w:val="24"/>
        </w:rPr>
        <w:t>Ajánlatkérő szervek</w:t>
      </w:r>
      <w:r w:rsidRPr="00306173">
        <w:rPr>
          <w:rFonts w:ascii="Garamond" w:hAnsi="Garamond"/>
          <w:sz w:val="24"/>
          <w:szCs w:val="24"/>
        </w:rPr>
        <w:t xml:space="preserve"> részére: vagy az eljárást megindító felhívásként alkalmazott </w:t>
      </w:r>
      <w:r w:rsidRPr="00306173">
        <w:rPr>
          <w:rFonts w:ascii="Garamond" w:hAnsi="Garamond"/>
          <w:b/>
          <w:sz w:val="24"/>
          <w:szCs w:val="24"/>
        </w:rPr>
        <w:t>Előzetes tájékoztató</w:t>
      </w:r>
      <w:r w:rsidRPr="00306173">
        <w:rPr>
          <w:rFonts w:ascii="Garamond" w:hAnsi="Garamond"/>
          <w:sz w:val="24"/>
          <w:szCs w:val="24"/>
        </w:rPr>
        <w:t xml:space="preserve">, vagy </w:t>
      </w:r>
      <w:r w:rsidRPr="00306173">
        <w:rPr>
          <w:rFonts w:ascii="Garamond" w:hAnsi="Garamond"/>
          <w:b/>
          <w:sz w:val="24"/>
          <w:szCs w:val="24"/>
        </w:rPr>
        <w:t>Szerződési hirdetmény</w:t>
      </w:r>
      <w:r w:rsidRPr="00306173">
        <w:rPr>
          <w:rFonts w:ascii="Garamond" w:hAnsi="Garamond"/>
          <w:sz w:val="24"/>
          <w:szCs w:val="24"/>
        </w:rPr>
        <w:t>.</w:t>
      </w:r>
      <w:r w:rsidRPr="00306173">
        <w:rPr>
          <w:rFonts w:ascii="Garamond" w:hAnsi="Garamond"/>
          <w:sz w:val="24"/>
          <w:szCs w:val="24"/>
        </w:rPr>
        <w:br/>
      </w:r>
      <w:r w:rsidRPr="00306173">
        <w:rPr>
          <w:rFonts w:ascii="Garamond" w:hAnsi="Garamond"/>
          <w:b/>
          <w:sz w:val="24"/>
          <w:szCs w:val="24"/>
        </w:rPr>
        <w:t>Közszolgáltató ajánlatkérők</w:t>
      </w:r>
      <w:r w:rsidRPr="00306173">
        <w:rPr>
          <w:rFonts w:ascii="Garamond" w:hAnsi="Garamond"/>
          <w:sz w:val="24"/>
          <w:szCs w:val="24"/>
        </w:rPr>
        <w:t xml:space="preserve"> részére: az eljárást megindító felhívásként alkalmazott </w:t>
      </w:r>
      <w:r w:rsidRPr="00306173">
        <w:rPr>
          <w:rFonts w:ascii="Garamond" w:hAnsi="Garamond"/>
          <w:b/>
          <w:sz w:val="24"/>
          <w:szCs w:val="24"/>
        </w:rPr>
        <w:t>Időszakos előzetes tájékoztató</w:t>
      </w:r>
      <w:r w:rsidRPr="00306173">
        <w:rPr>
          <w:rFonts w:ascii="Garamond" w:hAnsi="Garamond"/>
          <w:sz w:val="24"/>
          <w:szCs w:val="24"/>
        </w:rPr>
        <w:t xml:space="preserve">, Szerződési hirdetmény, vagy a </w:t>
      </w:r>
      <w:r w:rsidRPr="00306173">
        <w:rPr>
          <w:rFonts w:ascii="Garamond" w:hAnsi="Garamond"/>
          <w:b/>
          <w:sz w:val="24"/>
          <w:szCs w:val="24"/>
        </w:rPr>
        <w:t>Minősítési rendszer meglétéről szóló hirdetmény</w:t>
      </w:r>
    </w:p>
  </w:footnote>
  <w:footnote w:id="8">
    <w:p w14:paraId="32E1A932" w14:textId="77777777" w:rsidR="00297CB0" w:rsidRPr="00F74DE4"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pPr>
      <w:r w:rsidRPr="00306173">
        <w:rPr>
          <w:rStyle w:val="Lbjegyzet-hivatkozs"/>
          <w:rFonts w:ascii="Garamond" w:hAnsi="Garamond"/>
          <w:sz w:val="24"/>
          <w:szCs w:val="24"/>
        </w:rPr>
        <w:footnoteRef/>
      </w:r>
      <w:r w:rsidRPr="00306173">
        <w:rPr>
          <w:rFonts w:ascii="Garamond" w:hAnsi="Garamond"/>
          <w:sz w:val="24"/>
          <w:szCs w:val="24"/>
        </w:rPr>
        <w:tab/>
      </w:r>
      <w:r w:rsidRPr="00306173">
        <w:rPr>
          <w:rFonts w:ascii="Garamond" w:hAnsi="Garamond"/>
          <w:i/>
          <w:sz w:val="24"/>
          <w:szCs w:val="24"/>
        </w:rPr>
        <w:t>A vonatkozó hirdetmény I. szakaszának I.1 pontjából átmásolandó információ.</w:t>
      </w:r>
      <w:r w:rsidRPr="00306173">
        <w:rPr>
          <w:rFonts w:ascii="Garamond" w:hAnsi="Garamond"/>
          <w:sz w:val="24"/>
          <w:szCs w:val="24"/>
        </w:rPr>
        <w:t xml:space="preserve"> Közös közbeszerzés esetén kérjük feltüntetni minden résztvevő beszerző nevét.</w:t>
      </w:r>
    </w:p>
  </w:footnote>
  <w:footnote w:id="9">
    <w:p w14:paraId="1624B4C4" w14:textId="77777777" w:rsidR="00297CB0" w:rsidRPr="00306173"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sz w:val="24"/>
          <w:szCs w:val="24"/>
        </w:rPr>
      </w:pPr>
      <w:r w:rsidRPr="00306173">
        <w:rPr>
          <w:rStyle w:val="Lbjegyzet-hivatkozs"/>
          <w:rFonts w:ascii="Garamond" w:hAnsi="Garamond"/>
          <w:sz w:val="24"/>
          <w:szCs w:val="24"/>
        </w:rPr>
        <w:footnoteRef/>
      </w:r>
      <w:r w:rsidRPr="00306173">
        <w:rPr>
          <w:rFonts w:ascii="Garamond" w:hAnsi="Garamond"/>
          <w:sz w:val="24"/>
          <w:szCs w:val="24"/>
        </w:rPr>
        <w:tab/>
        <w:t>Lásd a vonatkozó hirdetmény II.1.1 és II.1.3 pontját.</w:t>
      </w:r>
    </w:p>
  </w:footnote>
  <w:footnote w:id="10">
    <w:p w14:paraId="19376F43" w14:textId="77777777" w:rsidR="00297CB0" w:rsidRPr="00306173"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sz w:val="24"/>
          <w:szCs w:val="24"/>
        </w:rPr>
      </w:pPr>
      <w:r w:rsidRPr="00306173">
        <w:rPr>
          <w:rStyle w:val="Lbjegyzet-hivatkozs"/>
          <w:rFonts w:ascii="Garamond" w:hAnsi="Garamond"/>
          <w:sz w:val="24"/>
          <w:szCs w:val="24"/>
        </w:rPr>
        <w:footnoteRef/>
      </w:r>
      <w:r w:rsidRPr="00306173">
        <w:rPr>
          <w:rFonts w:ascii="Garamond" w:hAnsi="Garamond"/>
          <w:sz w:val="24"/>
          <w:szCs w:val="24"/>
        </w:rPr>
        <w:tab/>
        <w:t>Lásd a vonatkozó hirdetmény II.1.1 pontját.</w:t>
      </w:r>
    </w:p>
  </w:footnote>
  <w:footnote w:id="11">
    <w:p w14:paraId="7EB42FAF" w14:textId="77777777" w:rsidR="00297CB0" w:rsidRPr="002C475F"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pPr>
      <w:r w:rsidRPr="00306173">
        <w:rPr>
          <w:rStyle w:val="Lbjegyzet-hivatkozs"/>
          <w:rFonts w:ascii="Garamond" w:hAnsi="Garamond"/>
          <w:sz w:val="24"/>
          <w:szCs w:val="24"/>
        </w:rPr>
        <w:footnoteRef/>
      </w:r>
      <w:r w:rsidRPr="00306173">
        <w:rPr>
          <w:rFonts w:ascii="Garamond" w:hAnsi="Garamond"/>
          <w:sz w:val="24"/>
          <w:szCs w:val="24"/>
        </w:rPr>
        <w:tab/>
        <w:t>Kérjük, ismételje meg a kapcsolattartó személyekre vonatkozó információt, ahányszor szükséges.</w:t>
      </w:r>
    </w:p>
  </w:footnote>
  <w:footnote w:id="12">
    <w:p w14:paraId="61963E50" w14:textId="77777777" w:rsidR="00297CB0" w:rsidRPr="00306173"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sz w:val="24"/>
          <w:szCs w:val="24"/>
        </w:rPr>
      </w:pPr>
      <w:r w:rsidRPr="00306173">
        <w:rPr>
          <w:rStyle w:val="Lbjegyzet-hivatkozs"/>
          <w:rFonts w:ascii="Garamond" w:hAnsi="Garamond"/>
          <w:sz w:val="24"/>
          <w:szCs w:val="24"/>
        </w:rPr>
        <w:footnoteRef/>
      </w:r>
      <w:r w:rsidRPr="00306173">
        <w:rPr>
          <w:rFonts w:ascii="Garamond" w:hAnsi="Garamond"/>
          <w:sz w:val="24"/>
          <w:szCs w:val="24"/>
        </w:rPr>
        <w:tab/>
        <w:t xml:space="preserve">Lásd </w:t>
      </w:r>
      <w:r w:rsidRPr="00306173">
        <w:rPr>
          <w:rStyle w:val="DeltaViewInsertion"/>
          <w:rFonts w:ascii="Garamond" w:hAnsi="Garamond"/>
          <w:sz w:val="24"/>
          <w:szCs w:val="24"/>
        </w:rPr>
        <w:t>a Bizottság 2003. május 6-i ajánlását a mikro-, kis és középvállalkozások meghatározásáról (HL L 124., 2003.5.20</w:t>
      </w:r>
      <w:proofErr w:type="gramStart"/>
      <w:r w:rsidRPr="00306173">
        <w:rPr>
          <w:rStyle w:val="DeltaViewInsertion"/>
          <w:rFonts w:ascii="Garamond" w:hAnsi="Garamond"/>
          <w:sz w:val="24"/>
          <w:szCs w:val="24"/>
        </w:rPr>
        <w:t>.,</w:t>
      </w:r>
      <w:proofErr w:type="gramEnd"/>
      <w:r w:rsidRPr="00306173">
        <w:rPr>
          <w:rStyle w:val="DeltaViewInsertion"/>
          <w:rFonts w:ascii="Garamond" w:hAnsi="Garamond"/>
          <w:sz w:val="24"/>
          <w:szCs w:val="24"/>
        </w:rPr>
        <w:t xml:space="preserve"> 36. o.). Ez az információ csak statisztikai célból szükséges. </w:t>
      </w:r>
      <w:r w:rsidRPr="00306173">
        <w:rPr>
          <w:rFonts w:ascii="Garamond" w:hAnsi="Garamond"/>
          <w:sz w:val="24"/>
          <w:szCs w:val="24"/>
        </w:rPr>
        <w:br/>
      </w:r>
      <w:proofErr w:type="spellStart"/>
      <w:r w:rsidRPr="00306173">
        <w:rPr>
          <w:rStyle w:val="DeltaViewInsertion"/>
          <w:rFonts w:ascii="Garamond" w:hAnsi="Garamond"/>
          <w:sz w:val="24"/>
          <w:szCs w:val="24"/>
        </w:rPr>
        <w:t>Mikrovállalkozás</w:t>
      </w:r>
      <w:proofErr w:type="spellEnd"/>
      <w:r w:rsidRPr="00306173">
        <w:rPr>
          <w:rStyle w:val="DeltaViewInsertion"/>
          <w:rFonts w:ascii="Garamond" w:hAnsi="Garamond"/>
          <w:sz w:val="24"/>
          <w:szCs w:val="24"/>
        </w:rPr>
        <w:t>: olyan vállalkozás, amely 10-nél kevesebb főt foglalkoztat, és amelynek éves forgalma és/vagy éves mérlegfőösszege nem haladja meg a 2 millió eurót.</w:t>
      </w:r>
      <w:r w:rsidRPr="00306173">
        <w:rPr>
          <w:rFonts w:ascii="Garamond" w:hAnsi="Garamond"/>
          <w:sz w:val="24"/>
          <w:szCs w:val="24"/>
        </w:rPr>
        <w:br/>
      </w:r>
      <w:r w:rsidRPr="00306173">
        <w:rPr>
          <w:rStyle w:val="DeltaViewInsertion"/>
          <w:rFonts w:ascii="Garamond" w:hAnsi="Garamond"/>
          <w:sz w:val="24"/>
          <w:szCs w:val="24"/>
        </w:rPr>
        <w:t>Kisvállalkozás: olyan vállalkozás, amely 50-nél kevesebb főt foglalkoztat, és amelynek éves forgalma és/vagy éves mérlegfőösszege nem haladja meg a 10 millió eurót;</w:t>
      </w:r>
      <w:r w:rsidRPr="00306173">
        <w:rPr>
          <w:rFonts w:ascii="Garamond" w:hAnsi="Garamond"/>
          <w:sz w:val="24"/>
          <w:szCs w:val="24"/>
        </w:rPr>
        <w:br/>
      </w:r>
      <w:r w:rsidRPr="00306173">
        <w:rPr>
          <w:rStyle w:val="DeltaViewInsertion"/>
          <w:rFonts w:ascii="Garamond" w:hAnsi="Garamond"/>
          <w:sz w:val="24"/>
          <w:szCs w:val="24"/>
        </w:rPr>
        <w:t xml:space="preserve">Középvállalkozás: olyan vállalkozás, amely nem mikro- és nem kisvállalkozás, és </w:t>
      </w:r>
      <w:r w:rsidRPr="00306173">
        <w:rPr>
          <w:rFonts w:ascii="Garamond" w:hAnsi="Garamond"/>
          <w:sz w:val="24"/>
          <w:szCs w:val="24"/>
        </w:rPr>
        <w:t xml:space="preserve">amely </w:t>
      </w:r>
      <w:r w:rsidRPr="00306173">
        <w:rPr>
          <w:rFonts w:ascii="Garamond" w:hAnsi="Garamond"/>
          <w:b/>
          <w:sz w:val="24"/>
          <w:szCs w:val="24"/>
        </w:rPr>
        <w:t>250-nél kevesebb főt foglalkoztat,</w:t>
      </w:r>
      <w:r w:rsidRPr="00306173">
        <w:rPr>
          <w:rFonts w:ascii="Garamond" w:hAnsi="Garamond"/>
          <w:sz w:val="24"/>
          <w:szCs w:val="24"/>
        </w:rPr>
        <w:t xml:space="preserve"> és amelynek </w:t>
      </w:r>
      <w:r w:rsidRPr="00306173">
        <w:rPr>
          <w:rFonts w:ascii="Garamond" w:hAnsi="Garamond"/>
          <w:b/>
          <w:sz w:val="24"/>
          <w:szCs w:val="24"/>
        </w:rPr>
        <w:t>éves forgalma nem haladja meg az 50 millió eurót</w:t>
      </w:r>
      <w:r w:rsidRPr="00306173">
        <w:rPr>
          <w:rFonts w:ascii="Garamond" w:hAnsi="Garamond"/>
          <w:sz w:val="24"/>
          <w:szCs w:val="24"/>
        </w:rPr>
        <w:t xml:space="preserve">, </w:t>
      </w:r>
      <w:r w:rsidRPr="00306173">
        <w:rPr>
          <w:rFonts w:ascii="Garamond" w:hAnsi="Garamond"/>
          <w:b/>
          <w:i/>
          <w:sz w:val="24"/>
          <w:szCs w:val="24"/>
        </w:rPr>
        <w:t>és/vagy</w:t>
      </w:r>
      <w:r w:rsidRPr="00306173">
        <w:rPr>
          <w:rFonts w:ascii="Garamond" w:hAnsi="Garamond"/>
          <w:sz w:val="24"/>
          <w:szCs w:val="24"/>
        </w:rPr>
        <w:t xml:space="preserve"> </w:t>
      </w:r>
      <w:r w:rsidRPr="00306173">
        <w:rPr>
          <w:rFonts w:ascii="Garamond" w:hAnsi="Garamond"/>
          <w:b/>
          <w:sz w:val="24"/>
          <w:szCs w:val="24"/>
        </w:rPr>
        <w:t>éves mérlegfőösszege nem haladja meg a 43 millió eurót</w:t>
      </w:r>
      <w:r w:rsidRPr="00306173">
        <w:rPr>
          <w:rFonts w:ascii="Garamond" w:hAnsi="Garamond"/>
          <w:sz w:val="24"/>
          <w:szCs w:val="24"/>
        </w:rPr>
        <w:t>.</w:t>
      </w:r>
    </w:p>
  </w:footnote>
  <w:footnote w:id="13">
    <w:p w14:paraId="5BE17913" w14:textId="77777777" w:rsidR="00297CB0" w:rsidRPr="00306173"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sz w:val="24"/>
          <w:szCs w:val="24"/>
        </w:rPr>
      </w:pPr>
      <w:r w:rsidRPr="00306173">
        <w:rPr>
          <w:rStyle w:val="Lbjegyzet-hivatkozs"/>
          <w:rFonts w:ascii="Garamond" w:hAnsi="Garamond"/>
          <w:sz w:val="24"/>
          <w:szCs w:val="24"/>
        </w:rPr>
        <w:footnoteRef/>
      </w:r>
      <w:r w:rsidRPr="00306173">
        <w:rPr>
          <w:rFonts w:ascii="Garamond" w:hAnsi="Garamond"/>
          <w:sz w:val="24"/>
          <w:szCs w:val="24"/>
        </w:rPr>
        <w:tab/>
        <w:t xml:space="preserve">Lásd a szerződési hirdetmény III.1.5. </w:t>
      </w:r>
      <w:proofErr w:type="gramStart"/>
      <w:r w:rsidRPr="00306173">
        <w:rPr>
          <w:rFonts w:ascii="Garamond" w:hAnsi="Garamond"/>
          <w:sz w:val="24"/>
          <w:szCs w:val="24"/>
        </w:rPr>
        <w:t>pontját</w:t>
      </w:r>
      <w:proofErr w:type="gramEnd"/>
      <w:r w:rsidRPr="00306173">
        <w:rPr>
          <w:rFonts w:ascii="Garamond" w:hAnsi="Garamond"/>
          <w:sz w:val="24"/>
          <w:szCs w:val="24"/>
        </w:rPr>
        <w:t>.</w:t>
      </w:r>
    </w:p>
  </w:footnote>
  <w:footnote w:id="14">
    <w:p w14:paraId="73EEAAF6" w14:textId="77777777" w:rsidR="00297CB0" w:rsidRPr="00306173"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sz w:val="24"/>
          <w:szCs w:val="24"/>
        </w:rPr>
      </w:pPr>
      <w:r w:rsidRPr="00306173">
        <w:rPr>
          <w:rStyle w:val="Lbjegyzet-hivatkozs"/>
          <w:rFonts w:ascii="Garamond" w:hAnsi="Garamond"/>
          <w:sz w:val="24"/>
          <w:szCs w:val="24"/>
        </w:rPr>
        <w:footnoteRef/>
      </w:r>
      <w:r w:rsidRPr="00306173">
        <w:rPr>
          <w:rFonts w:ascii="Garamond" w:hAnsi="Garamond"/>
          <w:sz w:val="24"/>
          <w:szCs w:val="24"/>
        </w:rPr>
        <w:tab/>
        <w:t xml:space="preserve">Azaz fő célja a fogyatékossággal élő vagy hátrányos helyzetű személyek szociális és szakmai </w:t>
      </w:r>
      <w:bookmarkStart w:id="0" w:name="_DV_C939"/>
      <w:r w:rsidRPr="00306173">
        <w:rPr>
          <w:rFonts w:ascii="Garamond" w:hAnsi="Garamond"/>
          <w:sz w:val="24"/>
          <w:szCs w:val="24"/>
        </w:rPr>
        <w:t>beilleszkedése</w:t>
      </w:r>
      <w:bookmarkEnd w:id="0"/>
      <w:r w:rsidRPr="00306173">
        <w:rPr>
          <w:rFonts w:ascii="Garamond" w:hAnsi="Garamond"/>
          <w:sz w:val="24"/>
          <w:szCs w:val="24"/>
        </w:rPr>
        <w:t>.</w:t>
      </w:r>
    </w:p>
  </w:footnote>
  <w:footnote w:id="15">
    <w:p w14:paraId="26219023" w14:textId="77777777" w:rsidR="00297CB0" w:rsidRPr="00306173"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sz w:val="24"/>
          <w:szCs w:val="24"/>
        </w:rPr>
      </w:pPr>
      <w:r w:rsidRPr="00306173">
        <w:rPr>
          <w:rStyle w:val="Lbjegyzet-hivatkozs"/>
          <w:rFonts w:ascii="Garamond" w:hAnsi="Garamond"/>
          <w:sz w:val="24"/>
          <w:szCs w:val="24"/>
        </w:rPr>
        <w:footnoteRef/>
      </w:r>
      <w:r>
        <w:tab/>
      </w:r>
      <w:r w:rsidRPr="00306173">
        <w:rPr>
          <w:rFonts w:ascii="Garamond" w:hAnsi="Garamond"/>
          <w:sz w:val="24"/>
          <w:szCs w:val="24"/>
        </w:rPr>
        <w:t>A hivatkozások és a minősítés, ha van ilyen, a tanúsításon szerepelnek.</w:t>
      </w:r>
    </w:p>
  </w:footnote>
  <w:footnote w:id="16">
    <w:p w14:paraId="70A3506D" w14:textId="77777777" w:rsidR="00297CB0" w:rsidRPr="001A2A2A"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pPr>
      <w:r w:rsidRPr="00306173">
        <w:rPr>
          <w:rStyle w:val="Lbjegyzet-hivatkozs"/>
          <w:rFonts w:ascii="Garamond" w:hAnsi="Garamond"/>
          <w:sz w:val="24"/>
          <w:szCs w:val="24"/>
        </w:rPr>
        <w:footnoteRef/>
      </w:r>
      <w:r w:rsidRPr="00306173">
        <w:rPr>
          <w:rFonts w:ascii="Garamond" w:hAnsi="Garamond"/>
          <w:sz w:val="24"/>
          <w:szCs w:val="24"/>
        </w:rPr>
        <w:tab/>
        <w:t>Nevezetesen egy csoport, konzorcium, közös vállalkozás vagy hasonló részeként.</w:t>
      </w:r>
    </w:p>
  </w:footnote>
  <w:footnote w:id="17">
    <w:p w14:paraId="44514AE7" w14:textId="77777777" w:rsidR="00297CB0" w:rsidRPr="00306173"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sz w:val="24"/>
          <w:szCs w:val="24"/>
        </w:rPr>
      </w:pPr>
      <w:r w:rsidRPr="00306173">
        <w:rPr>
          <w:rStyle w:val="Lbjegyzet-hivatkozs"/>
          <w:rFonts w:ascii="Garamond" w:hAnsi="Garamond"/>
          <w:sz w:val="24"/>
          <w:szCs w:val="24"/>
        </w:rPr>
        <w:footnoteRef/>
      </w:r>
      <w:r w:rsidRPr="00306173">
        <w:rPr>
          <w:rFonts w:ascii="Garamond" w:hAnsi="Garamond"/>
          <w:sz w:val="24"/>
          <w:szCs w:val="24"/>
        </w:rPr>
        <w:tab/>
        <w:t>Pl. a minőség-ellenőrzésben részt vevő műszaki szervezetek esetében: IV. rész C. szakasz, 3. pont.</w:t>
      </w:r>
    </w:p>
  </w:footnote>
  <w:footnote w:id="18">
    <w:p w14:paraId="7DB34992" w14:textId="77777777" w:rsidR="00297CB0" w:rsidRPr="00306173"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sz w:val="24"/>
          <w:szCs w:val="24"/>
        </w:rPr>
      </w:pPr>
      <w:r w:rsidRPr="00306173">
        <w:rPr>
          <w:rStyle w:val="Lbjegyzet-hivatkozs"/>
          <w:rFonts w:ascii="Garamond" w:hAnsi="Garamond"/>
          <w:sz w:val="24"/>
          <w:szCs w:val="24"/>
        </w:rPr>
        <w:footnoteRef/>
      </w:r>
      <w:r w:rsidRPr="00306173">
        <w:rPr>
          <w:rFonts w:ascii="Garamond" w:hAnsi="Garamond"/>
          <w:sz w:val="24"/>
          <w:szCs w:val="24"/>
        </w:rPr>
        <w:tab/>
        <w:t>A szervezett bűnözés elleni küzdelemről szóló, 2008. október 24-i 2008/841/IB tanácsi kerethatározat (HL L 300., 2008.11.11</w:t>
      </w:r>
      <w:proofErr w:type="gramStart"/>
      <w:r w:rsidRPr="00306173">
        <w:rPr>
          <w:rFonts w:ascii="Garamond" w:hAnsi="Garamond"/>
          <w:sz w:val="24"/>
          <w:szCs w:val="24"/>
        </w:rPr>
        <w:t>.,</w:t>
      </w:r>
      <w:proofErr w:type="gramEnd"/>
      <w:r w:rsidRPr="00306173">
        <w:rPr>
          <w:rFonts w:ascii="Garamond" w:hAnsi="Garamond"/>
          <w:sz w:val="24"/>
          <w:szCs w:val="24"/>
        </w:rPr>
        <w:t xml:space="preserve"> 42. o.) 2. cikkében meghatározottak szerint.</w:t>
      </w:r>
    </w:p>
  </w:footnote>
  <w:footnote w:id="19">
    <w:p w14:paraId="621A5515" w14:textId="77777777" w:rsidR="00297CB0" w:rsidRPr="00306173"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sz w:val="24"/>
          <w:szCs w:val="24"/>
        </w:rPr>
      </w:pPr>
      <w:r w:rsidRPr="00306173">
        <w:rPr>
          <w:rStyle w:val="Lbjegyzet-hivatkozs"/>
          <w:rFonts w:ascii="Garamond" w:hAnsi="Garamond"/>
          <w:sz w:val="24"/>
          <w:szCs w:val="24"/>
        </w:rPr>
        <w:footnoteRef/>
      </w:r>
      <w:r w:rsidRPr="00306173">
        <w:rPr>
          <w:rFonts w:ascii="Garamond" w:hAnsi="Garamond"/>
          <w:sz w:val="24"/>
          <w:szCs w:val="24"/>
        </w:rPr>
        <w:tab/>
        <w:t>Az Európai Közösségek tisztviselőit és az Európai Unió tagállamainak tisztviselőit érintő korrupció elleni küzdelemről szóló egyezmény (HL C 195., 1997.6.25</w:t>
      </w:r>
      <w:proofErr w:type="gramStart"/>
      <w:r w:rsidRPr="00306173">
        <w:rPr>
          <w:rFonts w:ascii="Garamond" w:hAnsi="Garamond"/>
          <w:sz w:val="24"/>
          <w:szCs w:val="24"/>
        </w:rPr>
        <w:t>.,</w:t>
      </w:r>
      <w:proofErr w:type="gramEnd"/>
      <w:r w:rsidRPr="00306173">
        <w:rPr>
          <w:rFonts w:ascii="Garamond" w:hAnsi="Garamond"/>
          <w:sz w:val="24"/>
          <w:szCs w:val="24"/>
        </w:rPr>
        <w:t xml:space="preserve"> 1. o.) 3. cikkében és a Tanács 2003. július 22-i, a magánszektorban tapasztalható korrupció elleni küzdelemről szóló 2003/568/IB kerethatározatának (HL L 192., 2003.7.31</w:t>
      </w:r>
      <w:proofErr w:type="gramStart"/>
      <w:r w:rsidRPr="00306173">
        <w:rPr>
          <w:rFonts w:ascii="Garamond" w:hAnsi="Garamond"/>
          <w:sz w:val="24"/>
          <w:szCs w:val="24"/>
        </w:rPr>
        <w:t>.,</w:t>
      </w:r>
      <w:proofErr w:type="gramEnd"/>
      <w:r w:rsidRPr="00306173">
        <w:rPr>
          <w:rFonts w:ascii="Garamond" w:hAnsi="Garamond"/>
          <w:sz w:val="24"/>
          <w:szCs w:val="24"/>
        </w:rPr>
        <w:t xml:space="preserve"> 54. o.) 2. cikke (1) bekezdésében meghatározottak szerint. Ez a kizárási ok magában foglalja az ajánlatkérő szerv (közszolgáltató ajánlatkérő) vagy a gazdasági szereplő nemzeti jogában meghatározott korrupciót is.</w:t>
      </w:r>
    </w:p>
  </w:footnote>
  <w:footnote w:id="20">
    <w:p w14:paraId="273EE7F6" w14:textId="77777777" w:rsidR="00297CB0" w:rsidRPr="00306173"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sz w:val="24"/>
          <w:szCs w:val="24"/>
        </w:rPr>
      </w:pPr>
      <w:r w:rsidRPr="00306173">
        <w:rPr>
          <w:rStyle w:val="Lbjegyzet-hivatkozs"/>
          <w:rFonts w:ascii="Garamond" w:hAnsi="Garamond"/>
          <w:sz w:val="24"/>
          <w:szCs w:val="24"/>
        </w:rPr>
        <w:footnoteRef/>
      </w:r>
      <w:r w:rsidRPr="00306173">
        <w:rPr>
          <w:rFonts w:ascii="Garamond" w:hAnsi="Garamond"/>
          <w:sz w:val="24"/>
          <w:szCs w:val="24"/>
        </w:rPr>
        <w:tab/>
        <w:t>Az Európai Közösségek pénzügyi érdekeinek védelméről szóló egyezmény 1. cikke értelmében (HL C 316., 1995.11.27</w:t>
      </w:r>
      <w:proofErr w:type="gramStart"/>
      <w:r w:rsidRPr="00306173">
        <w:rPr>
          <w:rFonts w:ascii="Garamond" w:hAnsi="Garamond"/>
          <w:sz w:val="24"/>
          <w:szCs w:val="24"/>
        </w:rPr>
        <w:t>.,</w:t>
      </w:r>
      <w:proofErr w:type="gramEnd"/>
      <w:r w:rsidRPr="00306173">
        <w:rPr>
          <w:rFonts w:ascii="Garamond" w:hAnsi="Garamond"/>
          <w:sz w:val="24"/>
          <w:szCs w:val="24"/>
        </w:rPr>
        <w:t xml:space="preserve"> 48. o.)</w:t>
      </w:r>
    </w:p>
  </w:footnote>
  <w:footnote w:id="21">
    <w:p w14:paraId="3355A056" w14:textId="77777777" w:rsidR="00297CB0" w:rsidRPr="00306173"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sz w:val="24"/>
          <w:szCs w:val="24"/>
        </w:rPr>
      </w:pPr>
      <w:r w:rsidRPr="00306173">
        <w:rPr>
          <w:rStyle w:val="Lbjegyzet-hivatkozs"/>
          <w:rFonts w:ascii="Garamond" w:hAnsi="Garamond"/>
          <w:sz w:val="24"/>
          <w:szCs w:val="24"/>
        </w:rPr>
        <w:footnoteRef/>
      </w:r>
      <w:r w:rsidRPr="00306173">
        <w:rPr>
          <w:rFonts w:ascii="Garamond" w:hAnsi="Garamond"/>
          <w:sz w:val="24"/>
          <w:szCs w:val="24"/>
        </w:rPr>
        <w:tab/>
        <w:t>A terrorizmus elleni küzdelemről szóló, 2002. június 13-i 2002/475/IB tanácsi kerethatározat (HL L 164., 2002.6.22</w:t>
      </w:r>
      <w:proofErr w:type="gramStart"/>
      <w:r w:rsidRPr="00306173">
        <w:rPr>
          <w:rFonts w:ascii="Garamond" w:hAnsi="Garamond"/>
          <w:sz w:val="24"/>
          <w:szCs w:val="24"/>
        </w:rPr>
        <w:t>.,</w:t>
      </w:r>
      <w:proofErr w:type="gramEnd"/>
      <w:r w:rsidRPr="00306173">
        <w:rPr>
          <w:rFonts w:ascii="Garamond" w:hAnsi="Garamond"/>
          <w:sz w:val="24"/>
          <w:szCs w:val="24"/>
        </w:rPr>
        <w:t xml:space="preserve"> 3. o.) 1. és 3. cikkében meghatározottak szerint. Ez a kizárási ok magában foglalja az említett kerethatározat 4. cikke szerinti, bűncselekményre való felbujtást, bűnsegélyt vagy kísérletet.</w:t>
      </w:r>
    </w:p>
  </w:footnote>
  <w:footnote w:id="22">
    <w:p w14:paraId="76F4C028" w14:textId="77777777" w:rsidR="00297CB0" w:rsidRPr="00306173"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sz w:val="24"/>
          <w:szCs w:val="24"/>
        </w:rPr>
      </w:pPr>
      <w:r w:rsidRPr="00306173">
        <w:rPr>
          <w:rStyle w:val="Lbjegyzet-hivatkozs"/>
          <w:rFonts w:ascii="Garamond" w:hAnsi="Garamond"/>
          <w:sz w:val="24"/>
          <w:szCs w:val="24"/>
        </w:rPr>
        <w:footnoteRef/>
      </w:r>
      <w:r w:rsidRPr="00306173">
        <w:rPr>
          <w:rFonts w:ascii="Garamond" w:hAnsi="Garamond"/>
          <w:sz w:val="24"/>
          <w:szCs w:val="24"/>
        </w:rPr>
        <w:tab/>
        <w:t>A pénzügyi rendszereknek a pénzmosás, valamint terrorizmus finanszírozása céljára való felhasználásának megelőzéséről szóló, 2005. október 26-i 2005/60/EK európai parlamenti és tanácsi irányelv</w:t>
      </w:r>
      <w:r w:rsidRPr="00306173">
        <w:rPr>
          <w:rStyle w:val="DeltaViewInsertion"/>
          <w:rFonts w:ascii="Garamond" w:hAnsi="Garamond"/>
          <w:color w:val="000000"/>
          <w:sz w:val="24"/>
          <w:szCs w:val="24"/>
        </w:rPr>
        <w:t xml:space="preserve"> (HL L 309., 2005.11.25</w:t>
      </w:r>
      <w:proofErr w:type="gramStart"/>
      <w:r w:rsidRPr="00306173">
        <w:rPr>
          <w:rStyle w:val="DeltaViewInsertion"/>
          <w:rFonts w:ascii="Garamond" w:hAnsi="Garamond"/>
          <w:color w:val="000000"/>
          <w:sz w:val="24"/>
          <w:szCs w:val="24"/>
        </w:rPr>
        <w:t>.,</w:t>
      </w:r>
      <w:proofErr w:type="gramEnd"/>
      <w:r w:rsidRPr="00306173">
        <w:rPr>
          <w:rStyle w:val="DeltaViewInsertion"/>
          <w:rFonts w:ascii="Garamond" w:hAnsi="Garamond"/>
          <w:color w:val="000000"/>
          <w:sz w:val="24"/>
          <w:szCs w:val="24"/>
        </w:rPr>
        <w:t xml:space="preserve"> 15. o.) 1. cikkében meghatározottak szerint.</w:t>
      </w:r>
    </w:p>
  </w:footnote>
  <w:footnote w:id="23">
    <w:p w14:paraId="267CB239" w14:textId="77777777" w:rsidR="00297CB0" w:rsidRPr="00B02DB1"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rPr>
          <w:b/>
        </w:rPr>
      </w:pPr>
      <w:r w:rsidRPr="00306173">
        <w:rPr>
          <w:rStyle w:val="Lbjegyzet-hivatkozs"/>
          <w:rFonts w:ascii="Garamond" w:hAnsi="Garamond"/>
          <w:sz w:val="24"/>
          <w:szCs w:val="24"/>
        </w:rPr>
        <w:footnoteRef/>
      </w:r>
      <w:r w:rsidRPr="00306173">
        <w:rPr>
          <w:rFonts w:ascii="Garamond" w:hAnsi="Garamond"/>
          <w:sz w:val="24"/>
          <w:szCs w:val="24"/>
        </w:rPr>
        <w:tab/>
      </w:r>
      <w:r w:rsidRPr="00306173">
        <w:rPr>
          <w:rStyle w:val="DeltaViewInsertion"/>
          <w:rFonts w:ascii="Garamond" w:hAnsi="Garamond"/>
          <w:sz w:val="24"/>
          <w:szCs w:val="24"/>
        </w:rPr>
        <w:t>Az emberkereskedelem megelőzéséről, és az ellene folytatott küzdelemről, az áldozatok védelméről,</w:t>
      </w:r>
      <w:r w:rsidRPr="00306173">
        <w:rPr>
          <w:rStyle w:val="DeltaViewInsertion"/>
          <w:rFonts w:ascii="Garamond" w:hAnsi="Garamond"/>
          <w:color w:val="000000"/>
          <w:sz w:val="24"/>
          <w:szCs w:val="24"/>
        </w:rPr>
        <w:t xml:space="preserve"> valamint a 2002/629/IB tanácsi kerethatározat felváltásáról szóló, </w:t>
      </w:r>
      <w:r w:rsidRPr="00306173">
        <w:rPr>
          <w:rStyle w:val="DeltaViewInsertion"/>
          <w:rFonts w:ascii="Garamond" w:hAnsi="Garamond"/>
          <w:sz w:val="24"/>
          <w:szCs w:val="24"/>
        </w:rPr>
        <w:t>2011. április 5-i</w:t>
      </w:r>
      <w:r w:rsidRPr="00306173">
        <w:rPr>
          <w:rStyle w:val="DeltaViewInsertion"/>
          <w:rFonts w:ascii="Garamond" w:hAnsi="Garamond"/>
          <w:color w:val="000000"/>
          <w:sz w:val="24"/>
          <w:szCs w:val="24"/>
        </w:rPr>
        <w:t xml:space="preserve"> 2011/36/EU e</w:t>
      </w:r>
      <w:r w:rsidRPr="00306173">
        <w:rPr>
          <w:rStyle w:val="DeltaViewInsertion"/>
          <w:rFonts w:ascii="Garamond" w:hAnsi="Garamond"/>
          <w:sz w:val="24"/>
          <w:szCs w:val="24"/>
        </w:rPr>
        <w:t xml:space="preserve">urópai parlamenti és tanácsi </w:t>
      </w:r>
      <w:r w:rsidRPr="00306173">
        <w:rPr>
          <w:rStyle w:val="DeltaViewInsertion"/>
          <w:rFonts w:ascii="Garamond" w:hAnsi="Garamond"/>
          <w:color w:val="000000"/>
          <w:sz w:val="24"/>
          <w:szCs w:val="24"/>
        </w:rPr>
        <w:t>irányelv (HL L 101., 2011.4.15</w:t>
      </w:r>
      <w:proofErr w:type="gramStart"/>
      <w:r w:rsidRPr="00306173">
        <w:rPr>
          <w:rStyle w:val="DeltaViewInsertion"/>
          <w:rFonts w:ascii="Garamond" w:hAnsi="Garamond"/>
          <w:color w:val="000000"/>
          <w:sz w:val="24"/>
          <w:szCs w:val="24"/>
        </w:rPr>
        <w:t>.,</w:t>
      </w:r>
      <w:proofErr w:type="gramEnd"/>
      <w:r w:rsidRPr="00306173">
        <w:rPr>
          <w:rStyle w:val="DeltaViewInsertion"/>
          <w:rFonts w:ascii="Garamond" w:hAnsi="Garamond"/>
          <w:color w:val="000000"/>
          <w:sz w:val="24"/>
          <w:szCs w:val="24"/>
        </w:rPr>
        <w:t xml:space="preserve"> 1. o.) 2. cikkében meghatározottak szerint.</w:t>
      </w:r>
    </w:p>
  </w:footnote>
  <w:footnote w:id="24">
    <w:p w14:paraId="18CDF992" w14:textId="77777777" w:rsidR="00297CB0" w:rsidRPr="00306173"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sz w:val="24"/>
          <w:szCs w:val="24"/>
        </w:rPr>
      </w:pPr>
      <w:r w:rsidRPr="005B5BD7">
        <w:rPr>
          <w:rStyle w:val="Lbjegyzet-hivatkozs"/>
        </w:rPr>
        <w:footnoteRef/>
      </w:r>
      <w:r>
        <w:tab/>
      </w:r>
      <w:r w:rsidRPr="00306173">
        <w:rPr>
          <w:rFonts w:ascii="Garamond" w:hAnsi="Garamond"/>
          <w:sz w:val="24"/>
          <w:szCs w:val="24"/>
        </w:rPr>
        <w:t>Kérjük, szükség szerint ismételje.</w:t>
      </w:r>
    </w:p>
  </w:footnote>
  <w:footnote w:id="25">
    <w:p w14:paraId="30EC06BE" w14:textId="77777777" w:rsidR="00297CB0" w:rsidRPr="00306173"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sz w:val="24"/>
          <w:szCs w:val="24"/>
        </w:rPr>
      </w:pPr>
      <w:r w:rsidRPr="00306173">
        <w:rPr>
          <w:rStyle w:val="Lbjegyzet-hivatkozs"/>
          <w:rFonts w:ascii="Garamond" w:hAnsi="Garamond"/>
          <w:sz w:val="24"/>
          <w:szCs w:val="24"/>
        </w:rPr>
        <w:footnoteRef/>
      </w:r>
      <w:r w:rsidRPr="00306173">
        <w:rPr>
          <w:rFonts w:ascii="Garamond" w:hAnsi="Garamond"/>
          <w:sz w:val="24"/>
          <w:szCs w:val="24"/>
        </w:rPr>
        <w:tab/>
        <w:t>Kérjük, szükség szerint ismételje.</w:t>
      </w:r>
    </w:p>
  </w:footnote>
  <w:footnote w:id="26">
    <w:p w14:paraId="69CB8368" w14:textId="77777777" w:rsidR="00297CB0" w:rsidRPr="00306173"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sz w:val="24"/>
          <w:szCs w:val="24"/>
        </w:rPr>
      </w:pPr>
      <w:r w:rsidRPr="00306173">
        <w:rPr>
          <w:rStyle w:val="Lbjegyzet-hivatkozs"/>
          <w:rFonts w:ascii="Garamond" w:hAnsi="Garamond"/>
          <w:sz w:val="24"/>
          <w:szCs w:val="24"/>
        </w:rPr>
        <w:footnoteRef/>
      </w:r>
      <w:r w:rsidRPr="00306173">
        <w:rPr>
          <w:rFonts w:ascii="Garamond" w:hAnsi="Garamond"/>
          <w:sz w:val="24"/>
          <w:szCs w:val="24"/>
        </w:rPr>
        <w:tab/>
        <w:t>Kérjük, szükség szerint ismételje.</w:t>
      </w:r>
    </w:p>
  </w:footnote>
  <w:footnote w:id="27">
    <w:p w14:paraId="3F7D2B8F" w14:textId="77777777" w:rsidR="00297CB0" w:rsidRPr="00306173"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sz w:val="24"/>
          <w:szCs w:val="24"/>
        </w:rPr>
      </w:pPr>
      <w:r w:rsidRPr="00306173">
        <w:rPr>
          <w:rStyle w:val="Lbjegyzet-hivatkozs"/>
          <w:rFonts w:ascii="Garamond" w:hAnsi="Garamond"/>
          <w:sz w:val="24"/>
          <w:szCs w:val="24"/>
        </w:rPr>
        <w:footnoteRef/>
      </w:r>
      <w:r w:rsidRPr="00306173">
        <w:rPr>
          <w:rFonts w:ascii="Garamond" w:hAnsi="Garamond"/>
          <w:sz w:val="24"/>
          <w:szCs w:val="24"/>
        </w:rPr>
        <w:tab/>
        <w:t>A 2014/24/EU irányelv 57. cikke (6) bekezdését végrehajtó nemzeti rendelkezésekkel összhangban.</w:t>
      </w:r>
    </w:p>
  </w:footnote>
  <w:footnote w:id="28">
    <w:p w14:paraId="3FFCF3AD" w14:textId="77777777" w:rsidR="00297CB0" w:rsidRPr="00595858"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pPr>
      <w:r w:rsidRPr="00306173">
        <w:rPr>
          <w:rStyle w:val="Lbjegyzet-hivatkozs"/>
          <w:rFonts w:ascii="Garamond" w:hAnsi="Garamond"/>
          <w:sz w:val="24"/>
          <w:szCs w:val="24"/>
        </w:rPr>
        <w:footnoteRef/>
      </w:r>
      <w:r w:rsidRPr="00306173">
        <w:rPr>
          <w:rFonts w:ascii="Garamond" w:hAnsi="Garamond"/>
          <w:sz w:val="24"/>
          <w:szCs w:val="24"/>
        </w:rPr>
        <w:tab/>
        <w:t xml:space="preserve">Az elkövetett bűncselekmény jellegét figyelembe véve (egyszeri, ismételt, </w:t>
      </w:r>
      <w:proofErr w:type="gramStart"/>
      <w:r w:rsidRPr="00306173">
        <w:rPr>
          <w:rFonts w:ascii="Garamond" w:hAnsi="Garamond"/>
          <w:sz w:val="24"/>
          <w:szCs w:val="24"/>
        </w:rPr>
        <w:t>szisztematikus .</w:t>
      </w:r>
      <w:proofErr w:type="gramEnd"/>
      <w:r w:rsidRPr="00306173">
        <w:rPr>
          <w:rFonts w:ascii="Garamond" w:hAnsi="Garamond"/>
          <w:sz w:val="24"/>
          <w:szCs w:val="24"/>
        </w:rPr>
        <w:t>..) a magyarázatnak tükröznie kell e megtett intézkedések megfelelőségét.</w:t>
      </w:r>
      <w:r>
        <w:t xml:space="preserve"> </w:t>
      </w:r>
    </w:p>
  </w:footnote>
  <w:footnote w:id="29">
    <w:p w14:paraId="661D0ECF" w14:textId="77777777" w:rsidR="00297CB0" w:rsidRPr="00306173"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sz w:val="24"/>
          <w:szCs w:val="24"/>
        </w:rPr>
      </w:pPr>
      <w:r w:rsidRPr="009971F5">
        <w:rPr>
          <w:rStyle w:val="Lbjegyzet-hivatkozs"/>
        </w:rPr>
        <w:footnoteRef/>
      </w:r>
      <w:r>
        <w:tab/>
      </w:r>
      <w:r w:rsidRPr="00306173">
        <w:rPr>
          <w:rFonts w:ascii="Garamond" w:hAnsi="Garamond"/>
          <w:sz w:val="24"/>
          <w:szCs w:val="24"/>
        </w:rPr>
        <w:t>Kérjük, szükség szerint ismételje.</w:t>
      </w:r>
    </w:p>
  </w:footnote>
  <w:footnote w:id="30">
    <w:p w14:paraId="03CE08AC" w14:textId="77777777" w:rsidR="00297CB0" w:rsidRPr="007943E3"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pPr>
      <w:r w:rsidRPr="00306173">
        <w:rPr>
          <w:rStyle w:val="Lbjegyzet-hivatkozs"/>
          <w:rFonts w:ascii="Garamond" w:hAnsi="Garamond"/>
          <w:sz w:val="24"/>
          <w:szCs w:val="24"/>
        </w:rPr>
        <w:footnoteRef/>
      </w:r>
      <w:r w:rsidRPr="00306173">
        <w:rPr>
          <w:rFonts w:ascii="Garamond" w:hAnsi="Garamond"/>
          <w:sz w:val="24"/>
          <w:szCs w:val="24"/>
        </w:rPr>
        <w:tab/>
        <w:t>Lásd a 2014/24/EU irányelv 57. cikkének (4) bekezdését.</w:t>
      </w:r>
    </w:p>
  </w:footnote>
  <w:footnote w:id="31">
    <w:p w14:paraId="122F706D" w14:textId="77777777" w:rsidR="00297CB0" w:rsidRPr="00306173"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sz w:val="24"/>
          <w:szCs w:val="24"/>
        </w:rPr>
      </w:pPr>
      <w:r w:rsidRPr="009971F5">
        <w:rPr>
          <w:rStyle w:val="Lbjegyzet-hivatkozs"/>
        </w:rPr>
        <w:footnoteRef/>
      </w:r>
      <w:r>
        <w:tab/>
      </w:r>
      <w:r w:rsidRPr="00306173">
        <w:rPr>
          <w:rFonts w:ascii="Garamond" w:hAnsi="Garamond"/>
          <w:sz w:val="24"/>
          <w:szCs w:val="24"/>
        </w:rPr>
        <w:t>E közbeszerzés alkalmazásában a nemzeti jogban, a vonatkozó hirdetményben vagy a közbeszerzési dokumentumokban vagy a 2014/24/EU irányelv 18. cikke (2) bekezdésében hivatkozottak szerint</w:t>
      </w:r>
    </w:p>
  </w:footnote>
  <w:footnote w:id="32">
    <w:p w14:paraId="40F8B314" w14:textId="77777777" w:rsidR="00297CB0" w:rsidRPr="00306173"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sz w:val="24"/>
          <w:szCs w:val="24"/>
        </w:rPr>
      </w:pPr>
      <w:r w:rsidRPr="00306173">
        <w:rPr>
          <w:rStyle w:val="Lbjegyzet-hivatkozs"/>
          <w:rFonts w:ascii="Garamond" w:hAnsi="Garamond"/>
          <w:sz w:val="24"/>
          <w:szCs w:val="24"/>
        </w:rPr>
        <w:footnoteRef/>
      </w:r>
      <w:r w:rsidRPr="00306173">
        <w:rPr>
          <w:rFonts w:ascii="Garamond" w:hAnsi="Garamond"/>
          <w:sz w:val="24"/>
          <w:szCs w:val="24"/>
        </w:rPr>
        <w:tab/>
        <w:t>Lásd a nemzeti jogot, a vonatkozó hirdetményt vagy a közbeszerzési dokumentumokat.</w:t>
      </w:r>
    </w:p>
  </w:footnote>
  <w:footnote w:id="33">
    <w:p w14:paraId="1FFAE9EC" w14:textId="77777777" w:rsidR="00297CB0" w:rsidRPr="00306173"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sz w:val="24"/>
          <w:szCs w:val="24"/>
        </w:rPr>
      </w:pPr>
      <w:r w:rsidRPr="00306173">
        <w:rPr>
          <w:rStyle w:val="Lbjegyzet-hivatkozs"/>
          <w:rFonts w:ascii="Garamond" w:hAnsi="Garamond"/>
          <w:sz w:val="24"/>
          <w:szCs w:val="24"/>
        </w:rPr>
        <w:footnoteRef/>
      </w:r>
      <w:r w:rsidRPr="00306173">
        <w:rPr>
          <w:rFonts w:ascii="Garamond" w:hAnsi="Garamond"/>
          <w:sz w:val="24"/>
          <w:szCs w:val="24"/>
        </w:rPr>
        <w:tab/>
        <w:t xml:space="preserve">Ezt az információt </w:t>
      </w:r>
      <w:r w:rsidRPr="00306173">
        <w:rPr>
          <w:rFonts w:ascii="Garamond" w:hAnsi="Garamond"/>
          <w:b/>
          <w:sz w:val="24"/>
          <w:szCs w:val="24"/>
        </w:rPr>
        <w:t>nem</w:t>
      </w:r>
      <w:r w:rsidRPr="00306173">
        <w:rPr>
          <w:rFonts w:ascii="Garamond" w:hAnsi="Garamond"/>
          <w:sz w:val="24"/>
          <w:szCs w:val="24"/>
        </w:rPr>
        <w:t xml:space="preserve"> kell megadni abban az esetben, ha az a)–f) pontokban fölsorolt esetek valamelyikében a gazdasági szereplők kizárását a nemzeti jog </w:t>
      </w:r>
      <w:r w:rsidRPr="00306173">
        <w:rPr>
          <w:rFonts w:ascii="Garamond" w:hAnsi="Garamond"/>
          <w:b/>
          <w:sz w:val="24"/>
          <w:szCs w:val="24"/>
        </w:rPr>
        <w:t>kötelezővé</w:t>
      </w:r>
      <w:r w:rsidRPr="00306173">
        <w:rPr>
          <w:rFonts w:ascii="Garamond" w:hAnsi="Garamond"/>
          <w:sz w:val="24"/>
          <w:szCs w:val="24"/>
        </w:rPr>
        <w:t xml:space="preserve"> tette </w:t>
      </w:r>
      <w:r w:rsidRPr="00306173">
        <w:rPr>
          <w:rFonts w:ascii="Garamond" w:hAnsi="Garamond"/>
          <w:b/>
          <w:sz w:val="24"/>
          <w:szCs w:val="24"/>
        </w:rPr>
        <w:t>az eltérés lehetősége nélkül</w:t>
      </w:r>
      <w:r w:rsidRPr="00306173">
        <w:rPr>
          <w:rFonts w:ascii="Garamond" w:hAnsi="Garamond"/>
          <w:sz w:val="24"/>
          <w:szCs w:val="24"/>
        </w:rPr>
        <w:t xml:space="preserve"> abban az esetben, ha a gazdasági szereplő mindazonáltal képes a szerződés teljesítésére.</w:t>
      </w:r>
    </w:p>
  </w:footnote>
  <w:footnote w:id="34">
    <w:p w14:paraId="77ECCC89" w14:textId="77777777" w:rsidR="00297CB0" w:rsidRPr="00EA6A87"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pPr>
      <w:r w:rsidRPr="00306173">
        <w:rPr>
          <w:rStyle w:val="Lbjegyzet-hivatkozs"/>
          <w:rFonts w:ascii="Garamond" w:hAnsi="Garamond"/>
          <w:sz w:val="24"/>
          <w:szCs w:val="24"/>
        </w:rPr>
        <w:footnoteRef/>
      </w:r>
      <w:r w:rsidRPr="00306173">
        <w:rPr>
          <w:rFonts w:ascii="Garamond" w:hAnsi="Garamond"/>
          <w:sz w:val="24"/>
          <w:szCs w:val="24"/>
        </w:rPr>
        <w:tab/>
        <w:t>Adott esetben lásd a nemzeti jog, a vonatkozó hirdetmény vagy a közbeszerzési dokumentumok meghatározásait.</w:t>
      </w:r>
    </w:p>
  </w:footnote>
  <w:footnote w:id="35">
    <w:p w14:paraId="526FA0C0" w14:textId="77777777" w:rsidR="00297CB0" w:rsidRPr="00EA6A87"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pPr>
      <w:r w:rsidRPr="00EA6A87">
        <w:rPr>
          <w:rStyle w:val="Lbjegyzet-hivatkozs"/>
        </w:rPr>
        <w:footnoteRef/>
      </w:r>
      <w:r w:rsidRPr="00EA6A87">
        <w:tab/>
      </w:r>
      <w:r w:rsidRPr="00306173">
        <w:rPr>
          <w:rFonts w:ascii="Garamond" w:hAnsi="Garamond"/>
          <w:sz w:val="24"/>
          <w:szCs w:val="24"/>
        </w:rPr>
        <w:t>A nemzeti jogban, a vonatkozó hirdetményben vagy a közbeszerzési dokumentumokban jelzettek szerint.</w:t>
      </w:r>
    </w:p>
  </w:footnote>
  <w:footnote w:id="36">
    <w:p w14:paraId="1F76BEB1" w14:textId="77777777" w:rsidR="00297CB0" w:rsidRPr="004927EB"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pPr>
      <w:r w:rsidRPr="009971F5">
        <w:rPr>
          <w:rStyle w:val="Lbjegyzet-hivatkozs"/>
        </w:rPr>
        <w:footnoteRef/>
      </w:r>
      <w:r w:rsidRPr="00306173">
        <w:rPr>
          <w:rFonts w:ascii="Garamond" w:hAnsi="Garamond"/>
          <w:sz w:val="24"/>
          <w:szCs w:val="24"/>
        </w:rPr>
        <w:tab/>
        <w:t>Kérjük, szükség szerint ismételje.</w:t>
      </w:r>
    </w:p>
  </w:footnote>
  <w:footnote w:id="37">
    <w:p w14:paraId="297E5715" w14:textId="77777777" w:rsidR="00297CB0" w:rsidRPr="00306173"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sz w:val="24"/>
          <w:szCs w:val="24"/>
        </w:rPr>
      </w:pPr>
      <w:r w:rsidRPr="009971F5">
        <w:rPr>
          <w:rStyle w:val="Lbjegyzet-hivatkozs"/>
        </w:rPr>
        <w:footnoteRef/>
      </w:r>
      <w:r w:rsidRPr="00306173">
        <w:rPr>
          <w:rFonts w:ascii="Garamond" w:hAnsi="Garamond"/>
          <w:sz w:val="24"/>
          <w:szCs w:val="24"/>
        </w:rPr>
        <w:tab/>
        <w:t>Kérjük, egyértelműen adja meg, melyik elemre vonatkozik a válasz.</w:t>
      </w:r>
    </w:p>
  </w:footnote>
  <w:footnote w:id="38">
    <w:p w14:paraId="6EDF7EBE" w14:textId="77777777" w:rsidR="00297CB0" w:rsidRPr="00306173"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sz w:val="24"/>
          <w:szCs w:val="24"/>
        </w:rPr>
      </w:pPr>
      <w:r w:rsidRPr="00306173">
        <w:rPr>
          <w:rStyle w:val="Lbjegyzet-hivatkozs"/>
          <w:rFonts w:ascii="Garamond" w:hAnsi="Garamond"/>
          <w:sz w:val="24"/>
          <w:szCs w:val="24"/>
        </w:rPr>
        <w:footnoteRef/>
      </w:r>
      <w:r w:rsidRPr="00306173">
        <w:rPr>
          <w:rFonts w:ascii="Garamond" w:hAnsi="Garamond"/>
          <w:sz w:val="24"/>
          <w:szCs w:val="24"/>
        </w:rPr>
        <w:tab/>
        <w:t>Kérjük, szükség szerint ismételje.</w:t>
      </w:r>
    </w:p>
  </w:footnote>
  <w:footnote w:id="39">
    <w:p w14:paraId="0F0E2F1F" w14:textId="77777777" w:rsidR="00297CB0" w:rsidRPr="00306173"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sz w:val="24"/>
          <w:szCs w:val="24"/>
        </w:rPr>
      </w:pPr>
      <w:r w:rsidRPr="00306173">
        <w:rPr>
          <w:rStyle w:val="Lbjegyzet-hivatkozs"/>
          <w:rFonts w:ascii="Garamond" w:hAnsi="Garamond"/>
          <w:sz w:val="24"/>
          <w:szCs w:val="24"/>
        </w:rPr>
        <w:footnoteRef/>
      </w:r>
      <w:r w:rsidRPr="00306173">
        <w:rPr>
          <w:rFonts w:ascii="Garamond" w:hAnsi="Garamond"/>
          <w:sz w:val="24"/>
          <w:szCs w:val="24"/>
        </w:rPr>
        <w:tab/>
        <w:t>Kérjük, szükség szerint ismételje.</w:t>
      </w:r>
    </w:p>
  </w:footnote>
  <w:footnote w:id="40">
    <w:p w14:paraId="2E32618C" w14:textId="77777777" w:rsidR="00297CB0" w:rsidRPr="00306173"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rPr>
          <w:rFonts w:ascii="Garamond" w:hAnsi="Garamond"/>
          <w:sz w:val="24"/>
          <w:szCs w:val="24"/>
        </w:rPr>
      </w:pPr>
      <w:r w:rsidRPr="00306173">
        <w:rPr>
          <w:rStyle w:val="Lbjegyzet-hivatkozs"/>
          <w:rFonts w:ascii="Garamond" w:hAnsi="Garamond"/>
          <w:sz w:val="24"/>
          <w:szCs w:val="24"/>
        </w:rPr>
        <w:footnoteRef/>
      </w:r>
      <w:r w:rsidRPr="00306173">
        <w:rPr>
          <w:rFonts w:ascii="Garamond" w:hAnsi="Garamond"/>
          <w:sz w:val="24"/>
          <w:szCs w:val="24"/>
        </w:rPr>
        <w:tab/>
        <w:t xml:space="preserve">Feltéve, hogy a gazdasági szereplő megadta a szükséges információt </w:t>
      </w:r>
      <w:r w:rsidRPr="00306173">
        <w:rPr>
          <w:rFonts w:ascii="Garamond" w:hAnsi="Garamond"/>
          <w:i/>
          <w:sz w:val="24"/>
          <w:szCs w:val="24"/>
        </w:rPr>
        <w:t>(internetcím, a kibocsátó hatóság vagy testület, a dokumentáció pontos hivatkozási adatai), amely ezt lehetővé teszi az ajánlatkérő szerv vagy a közszolgáltató ajánlatkérő számára. Amennyiben szükséges, ehhez csatolni kell a hozzáférésre vonatkozó jóváhagyást.</w:t>
      </w:r>
      <w:r w:rsidRPr="00306173">
        <w:rPr>
          <w:rFonts w:ascii="Garamond" w:hAnsi="Garamond"/>
          <w:sz w:val="24"/>
          <w:szCs w:val="24"/>
        </w:rPr>
        <w:t xml:space="preserve"> </w:t>
      </w:r>
    </w:p>
  </w:footnote>
  <w:footnote w:id="41">
    <w:p w14:paraId="5DD514EB" w14:textId="77777777" w:rsidR="00297CB0" w:rsidRPr="00463B94" w:rsidRDefault="00297CB0" w:rsidP="00FE6123">
      <w:pPr>
        <w:pStyle w:val="Lbjegyzetszveg"/>
        <w:pBdr>
          <w:top w:val="single" w:sz="4" w:space="1" w:color="auto"/>
          <w:left w:val="single" w:sz="4" w:space="4" w:color="auto"/>
          <w:bottom w:val="single" w:sz="4" w:space="1" w:color="auto"/>
          <w:right w:val="single" w:sz="4" w:space="4" w:color="auto"/>
        </w:pBdr>
        <w:shd w:val="clear" w:color="auto" w:fill="BFBFBF"/>
      </w:pPr>
      <w:r w:rsidRPr="00306173">
        <w:rPr>
          <w:rStyle w:val="Lbjegyzet-hivatkozs"/>
          <w:rFonts w:ascii="Garamond" w:hAnsi="Garamond"/>
          <w:sz w:val="24"/>
          <w:szCs w:val="24"/>
        </w:rPr>
        <w:footnoteRef/>
      </w:r>
      <w:r w:rsidRPr="00306173">
        <w:rPr>
          <w:rFonts w:ascii="Garamond" w:hAnsi="Garamond"/>
          <w:sz w:val="24"/>
          <w:szCs w:val="24"/>
        </w:rPr>
        <w:tab/>
        <w:t xml:space="preserve">A 2014/24/EU irányelv 59. cikke (5) bekezdése második </w:t>
      </w:r>
      <w:proofErr w:type="spellStart"/>
      <w:r w:rsidRPr="00306173">
        <w:rPr>
          <w:rFonts w:ascii="Garamond" w:hAnsi="Garamond"/>
          <w:sz w:val="24"/>
          <w:szCs w:val="24"/>
        </w:rPr>
        <w:t>albekezdésének</w:t>
      </w:r>
      <w:proofErr w:type="spellEnd"/>
      <w:r w:rsidRPr="00306173">
        <w:rPr>
          <w:rFonts w:ascii="Garamond" w:hAnsi="Garamond"/>
          <w:sz w:val="24"/>
          <w:szCs w:val="24"/>
        </w:rPr>
        <w:t xml:space="preserve"> nemzeti végrehajtásától függően.</w:t>
      </w:r>
    </w:p>
  </w:footnote>
  <w:footnote w:id="42">
    <w:p w14:paraId="52906C23" w14:textId="77777777" w:rsidR="00297CB0" w:rsidRDefault="00297CB0" w:rsidP="00676AD2">
      <w:pPr>
        <w:pStyle w:val="FootnoteTextChar1"/>
      </w:pPr>
      <w:r>
        <w:rPr>
          <w:rStyle w:val="Lbjegyzet-hivatkozs"/>
        </w:rPr>
        <w:footnoteRef/>
      </w:r>
      <w:r>
        <w:t xml:space="preserve"> </w:t>
      </w:r>
      <w:r>
        <w:rPr>
          <w:rFonts w:ascii="Garamond" w:hAnsi="Garamond"/>
        </w:rPr>
        <w:t>A nyilatkozat eredeti aláírt példányát kell az ajánlathoz csatolni!</w:t>
      </w:r>
    </w:p>
  </w:footnote>
  <w:footnote w:id="43">
    <w:p w14:paraId="099162B8" w14:textId="77777777" w:rsidR="00297CB0" w:rsidRDefault="00297CB0" w:rsidP="00676AD2">
      <w:pPr>
        <w:rPr>
          <w:rFonts w:ascii="Garamond" w:hAnsi="Garamond"/>
          <w:sz w:val="16"/>
          <w:szCs w:val="16"/>
        </w:rPr>
      </w:pPr>
      <w:r>
        <w:rPr>
          <w:rStyle w:val="Lbjegyzet-hivatkozs"/>
          <w:rFonts w:ascii="Garamond" w:hAnsi="Garamond"/>
        </w:rPr>
        <w:footnoteRef/>
      </w:r>
      <w:r>
        <w:rPr>
          <w:rFonts w:ascii="Garamond" w:hAnsi="Garamond"/>
        </w:rPr>
        <w:t xml:space="preserve"> Közös ajánlattétel esetén ezt a nyilatkozatot valamennyi ajánlattevő köteles kitölteni.</w:t>
      </w:r>
    </w:p>
  </w:footnote>
  <w:footnote w:id="44">
    <w:p w14:paraId="2984E4D1" w14:textId="77777777" w:rsidR="00297CB0" w:rsidRPr="000D629D" w:rsidRDefault="00297CB0" w:rsidP="00A37B2C">
      <w:pPr>
        <w:pStyle w:val="Lbjegyzetszveg"/>
        <w:jc w:val="both"/>
        <w:rPr>
          <w:rFonts w:ascii="Garamond" w:hAnsi="Garamond"/>
        </w:rPr>
      </w:pPr>
      <w:r w:rsidRPr="000D629D">
        <w:rPr>
          <w:rStyle w:val="Lbjegyzet-hivatkozs"/>
          <w:rFonts w:ascii="Garamond" w:hAnsi="Garamond"/>
        </w:rPr>
        <w:footnoteRef/>
      </w:r>
      <w:r w:rsidRPr="000D629D">
        <w:rPr>
          <w:rFonts w:ascii="Garamond" w:hAnsi="Garamond"/>
        </w:rPr>
        <w:t xml:space="preserve"> </w:t>
      </w:r>
      <w:r w:rsidRPr="000D629D">
        <w:rPr>
          <w:rFonts w:ascii="Garamond" w:hAnsi="Garamond"/>
          <w:b/>
          <w:u w:val="single"/>
        </w:rPr>
        <w:t>Ajánlattevő akkor köteles ezt a nyilatkozatot benyújtani az ajánlati felhívásban előírt kizáró okok vonatkozásában, amennyiben ajánlatkérő erre a Kbt. 69. § (4)-(7) bekezdése alapján felhívja.</w:t>
      </w:r>
      <w:r w:rsidRPr="000D629D">
        <w:rPr>
          <w:rFonts w:ascii="Garamond" w:hAnsi="Garamond"/>
        </w:rPr>
        <w:t xml:space="preserve"> Közös ajánlattétel esetén ezt a nyilatkozatot valamennyi ajánlattevő saját maga tekintetében köteles aláírni.</w:t>
      </w:r>
    </w:p>
  </w:footnote>
  <w:footnote w:id="45">
    <w:p w14:paraId="6A4AF3B3" w14:textId="77777777" w:rsidR="00297CB0" w:rsidRPr="000D629D" w:rsidRDefault="00297CB0">
      <w:pPr>
        <w:pStyle w:val="Lbjegyzetszveg"/>
        <w:rPr>
          <w:rFonts w:ascii="Garamond" w:hAnsi="Garamond"/>
        </w:rPr>
      </w:pPr>
      <w:r w:rsidRPr="000D629D">
        <w:rPr>
          <w:rStyle w:val="Lbjegyzet-hivatkozs"/>
          <w:rFonts w:ascii="Garamond" w:hAnsi="Garamond"/>
        </w:rPr>
        <w:footnoteRef/>
      </w:r>
      <w:r w:rsidRPr="000D629D">
        <w:rPr>
          <w:rFonts w:ascii="Garamond" w:hAnsi="Garamond"/>
        </w:rPr>
        <w:t xml:space="preserve"> Természetes személy ajánlattevő esetén releváns. Közjegyző vagy gazdasági, illetve szakmai kamara által </w:t>
      </w:r>
      <w:r w:rsidRPr="000D629D">
        <w:rPr>
          <w:rFonts w:ascii="Garamond" w:hAnsi="Garamond"/>
          <w:b/>
        </w:rPr>
        <w:t>hitelesített nyilatkozat szükséges</w:t>
      </w:r>
      <w:r w:rsidRPr="000D629D">
        <w:rPr>
          <w:rFonts w:ascii="Garamond" w:hAnsi="Garamond"/>
        </w:rPr>
        <w:t>.</w:t>
      </w:r>
    </w:p>
  </w:footnote>
  <w:footnote w:id="46">
    <w:p w14:paraId="587408B2" w14:textId="77777777" w:rsidR="00297CB0" w:rsidRPr="000D629D" w:rsidRDefault="00297CB0" w:rsidP="00496FB0">
      <w:pPr>
        <w:pStyle w:val="Lbjegyzetszveg"/>
        <w:jc w:val="both"/>
        <w:rPr>
          <w:rFonts w:ascii="Garamond" w:hAnsi="Garamond"/>
        </w:rPr>
      </w:pPr>
      <w:r w:rsidRPr="000D629D">
        <w:rPr>
          <w:rStyle w:val="Lbjegyzet-hivatkozs"/>
          <w:rFonts w:ascii="Garamond" w:hAnsi="Garamond"/>
        </w:rPr>
        <w:footnoteRef/>
      </w:r>
      <w:r w:rsidRPr="000D629D">
        <w:rPr>
          <w:rFonts w:ascii="Garamond" w:hAnsi="Garamond"/>
        </w:rPr>
        <w:t xml:space="preserve"> Ha az ajánlattevő a cégnyilvánosságról, a bírósági cégeljárásról és a végelszámolásról szóló 2006. évi V. törvény értelmében nem minősül cégnek, vagy ha az adott szervezet tevékenységének felfüggesztésére a cégbíróságon kívül más hatóság is jogosult, közjegyző vagy gazdasági, illetve szakmai kamara által </w:t>
      </w:r>
      <w:r w:rsidRPr="000D629D">
        <w:rPr>
          <w:rFonts w:ascii="Garamond" w:hAnsi="Garamond"/>
          <w:b/>
        </w:rPr>
        <w:t>hitelesített nyilatkozat szükséges</w:t>
      </w:r>
      <w:r w:rsidRPr="000D629D">
        <w:rPr>
          <w:rFonts w:ascii="Garamond" w:hAnsi="Garamond"/>
        </w:rPr>
        <w:t>.</w:t>
      </w:r>
    </w:p>
  </w:footnote>
  <w:footnote w:id="47">
    <w:p w14:paraId="767E795D" w14:textId="77777777" w:rsidR="00297CB0" w:rsidRPr="000D629D" w:rsidRDefault="00297CB0" w:rsidP="00496FB0">
      <w:pPr>
        <w:pStyle w:val="Lbjegyzetszveg"/>
        <w:jc w:val="both"/>
        <w:rPr>
          <w:rFonts w:ascii="Garamond" w:hAnsi="Garamond"/>
        </w:rPr>
      </w:pPr>
      <w:r w:rsidRPr="000D629D">
        <w:rPr>
          <w:rStyle w:val="Lbjegyzet-hivatkozs"/>
          <w:rFonts w:ascii="Garamond" w:hAnsi="Garamond"/>
        </w:rPr>
        <w:footnoteRef/>
      </w:r>
      <w:r w:rsidRPr="000D629D">
        <w:rPr>
          <w:rFonts w:ascii="Garamond" w:hAnsi="Garamond"/>
        </w:rPr>
        <w:t xml:space="preserve"> Természetes személy ajánlattevő esetén releváns. Közjegyző vagy gazdasági, illetve szakmai kamara által </w:t>
      </w:r>
      <w:r w:rsidRPr="000D629D">
        <w:rPr>
          <w:rFonts w:ascii="Garamond" w:hAnsi="Garamond"/>
          <w:b/>
        </w:rPr>
        <w:t>hitelesített nyilatkozat szükséges</w:t>
      </w:r>
      <w:r w:rsidRPr="000D629D">
        <w:rPr>
          <w:rFonts w:ascii="Garamond" w:hAnsi="Garamond"/>
        </w:rPr>
        <w:t>.</w:t>
      </w:r>
    </w:p>
  </w:footnote>
  <w:footnote w:id="48">
    <w:p w14:paraId="6D02E9C8" w14:textId="77777777" w:rsidR="00297CB0" w:rsidRPr="000D629D" w:rsidRDefault="00297CB0" w:rsidP="00496FB0">
      <w:pPr>
        <w:pStyle w:val="Lbjegyzetszveg"/>
        <w:jc w:val="both"/>
        <w:rPr>
          <w:rFonts w:ascii="Garamond" w:hAnsi="Garamond"/>
        </w:rPr>
      </w:pPr>
      <w:r w:rsidRPr="000D629D">
        <w:rPr>
          <w:rStyle w:val="Lbjegyzet-hivatkozs"/>
          <w:rFonts w:ascii="Garamond" w:hAnsi="Garamond"/>
        </w:rPr>
        <w:footnoteRef/>
      </w:r>
      <w:r w:rsidRPr="000D629D">
        <w:rPr>
          <w:rFonts w:ascii="Garamond" w:hAnsi="Garamond"/>
        </w:rPr>
        <w:t xml:space="preserve"> Ha a nem természetes személy ajánlattevő nem minősül cégnek, közjegyző vagy gazdasági, illetve szakmai kamara által hitelesített nyilatkozat szükséges.</w:t>
      </w:r>
    </w:p>
  </w:footnote>
  <w:footnote w:id="49">
    <w:p w14:paraId="23CF8762" w14:textId="77777777" w:rsidR="00297CB0" w:rsidRPr="000D629D" w:rsidRDefault="00297CB0" w:rsidP="00496FB0">
      <w:pPr>
        <w:pStyle w:val="Lbjegyzetszveg"/>
        <w:jc w:val="both"/>
        <w:rPr>
          <w:rFonts w:ascii="Garamond" w:hAnsi="Garamond"/>
        </w:rPr>
      </w:pPr>
      <w:r w:rsidRPr="000D629D">
        <w:rPr>
          <w:rStyle w:val="Lbjegyzet-hivatkozs"/>
          <w:rFonts w:ascii="Garamond" w:hAnsi="Garamond"/>
        </w:rPr>
        <w:footnoteRef/>
      </w:r>
      <w:r w:rsidRPr="000D629D">
        <w:rPr>
          <w:rFonts w:ascii="Garamond" w:hAnsi="Garamond"/>
        </w:rPr>
        <w:t xml:space="preserve"> Közjegyző vagy gazdasági, illetve szakmai kamara által </w:t>
      </w:r>
      <w:r w:rsidRPr="000D629D">
        <w:rPr>
          <w:rFonts w:ascii="Garamond" w:hAnsi="Garamond"/>
          <w:b/>
        </w:rPr>
        <w:t>hitelesített nyilatkozat szükséges</w:t>
      </w:r>
      <w:r w:rsidRPr="000D629D">
        <w:rPr>
          <w:rFonts w:ascii="Garamond" w:hAnsi="Garamond"/>
        </w:rPr>
        <w:t>.</w:t>
      </w:r>
    </w:p>
    <w:p w14:paraId="6B897977" w14:textId="77777777" w:rsidR="00297CB0" w:rsidRDefault="00297CB0">
      <w:pPr>
        <w:pStyle w:val="Lbjegyzetszveg"/>
      </w:pPr>
    </w:p>
  </w:footnote>
  <w:footnote w:id="50">
    <w:p w14:paraId="1405B348" w14:textId="77777777" w:rsidR="00297CB0" w:rsidRPr="000D629D" w:rsidRDefault="00297CB0" w:rsidP="000D629D">
      <w:pPr>
        <w:pStyle w:val="FootnoteTextChar1"/>
        <w:jc w:val="both"/>
        <w:rPr>
          <w:rFonts w:ascii="Garamond" w:hAnsi="Garamond"/>
        </w:rPr>
      </w:pPr>
      <w:r w:rsidRPr="000D629D">
        <w:rPr>
          <w:rStyle w:val="Lbjegyzet-hivatkozs"/>
          <w:rFonts w:ascii="Garamond" w:hAnsi="Garamond"/>
        </w:rPr>
        <w:footnoteRef/>
      </w:r>
      <w:r w:rsidRPr="000D629D">
        <w:rPr>
          <w:rFonts w:ascii="Garamond" w:hAnsi="Garamond"/>
        </w:rPr>
        <w:t xml:space="preserve"> </w:t>
      </w:r>
      <w:r w:rsidRPr="000D629D">
        <w:rPr>
          <w:rFonts w:ascii="Garamond" w:hAnsi="Garamond"/>
          <w:b/>
          <w:u w:val="single"/>
        </w:rPr>
        <w:t>Ajánlattevő akkor köteles ezt a nyilatkozatot benyújtani az ajánlati felhívásban előírt kizáró okok vonatkozásában, amennyiben ajánlatkérő erre a Kbt. 69. § (4)-(7) bekezdése alapján felhívja</w:t>
      </w:r>
      <w:r w:rsidRPr="000D629D">
        <w:rPr>
          <w:rFonts w:ascii="Garamond" w:hAnsi="Garamond"/>
        </w:rPr>
        <w:t>. Közös ajánlattétel esetén ezt a nyilatkozatot valamennyi ajánlattevő saját maga tekintetében köteles aláírni.</w:t>
      </w:r>
    </w:p>
  </w:footnote>
  <w:footnote w:id="51">
    <w:p w14:paraId="39BB9E1C" w14:textId="77777777" w:rsidR="00297CB0" w:rsidRPr="000D629D" w:rsidRDefault="00297CB0" w:rsidP="000D629D">
      <w:pPr>
        <w:pStyle w:val="FootnoteTextChar1"/>
        <w:jc w:val="both"/>
        <w:rPr>
          <w:rFonts w:ascii="Garamond" w:hAnsi="Garamond"/>
        </w:rPr>
      </w:pPr>
      <w:r w:rsidRPr="000D629D">
        <w:rPr>
          <w:rStyle w:val="Lbjegyzet-hivatkozs"/>
          <w:rFonts w:ascii="Garamond" w:hAnsi="Garamond"/>
        </w:rPr>
        <w:footnoteRef/>
      </w:r>
      <w:r w:rsidRPr="000D629D">
        <w:rPr>
          <w:rFonts w:ascii="Garamond" w:hAnsi="Garamond"/>
        </w:rPr>
        <w:t xml:space="preserve"> Magyarországon letelepedett ajánlattevő esetében aláhúzandó</w:t>
      </w:r>
    </w:p>
  </w:footnote>
  <w:footnote w:id="52">
    <w:p w14:paraId="6DAD608D" w14:textId="77777777" w:rsidR="00297CB0" w:rsidRPr="000D629D" w:rsidRDefault="00297CB0" w:rsidP="000D629D">
      <w:pPr>
        <w:pStyle w:val="FootnoteTextChar1"/>
        <w:jc w:val="both"/>
        <w:rPr>
          <w:rFonts w:ascii="Garamond" w:hAnsi="Garamond"/>
        </w:rPr>
      </w:pPr>
      <w:r w:rsidRPr="000D629D">
        <w:rPr>
          <w:rStyle w:val="Lbjegyzet-hivatkozs"/>
          <w:rFonts w:ascii="Garamond" w:hAnsi="Garamond"/>
        </w:rPr>
        <w:footnoteRef/>
      </w:r>
      <w:r w:rsidRPr="000D629D">
        <w:rPr>
          <w:rFonts w:ascii="Garamond" w:hAnsi="Garamond"/>
        </w:rPr>
        <w:t xml:space="preserve"> Nem Magyarországon letelepedett ajánlattevő esetében aláhúzandó</w:t>
      </w:r>
    </w:p>
  </w:footnote>
  <w:footnote w:id="53">
    <w:p w14:paraId="2F5DECE5" w14:textId="77777777" w:rsidR="00297CB0" w:rsidRPr="000D629D" w:rsidRDefault="00297CB0" w:rsidP="000D629D">
      <w:pPr>
        <w:pStyle w:val="FootnoteTextChar1"/>
        <w:jc w:val="both"/>
        <w:rPr>
          <w:rFonts w:ascii="Garamond" w:hAnsi="Garamond" w:cs="Times New Roman"/>
        </w:rPr>
      </w:pPr>
      <w:r w:rsidRPr="000D629D">
        <w:rPr>
          <w:rStyle w:val="Lbjegyzet-hivatkozs"/>
          <w:rFonts w:ascii="Garamond" w:hAnsi="Garamond"/>
        </w:rPr>
        <w:footnoteRef/>
      </w:r>
      <w:r w:rsidRPr="000D629D">
        <w:rPr>
          <w:rFonts w:ascii="Garamond" w:hAnsi="Garamond"/>
        </w:rPr>
        <w:t xml:space="preserve"> Megfelelő pont aláhúzandó, vagy a nem kívánt rész törlendő!</w:t>
      </w:r>
    </w:p>
  </w:footnote>
  <w:footnote w:id="54">
    <w:p w14:paraId="4155E7C8" w14:textId="77777777" w:rsidR="00297CB0" w:rsidRPr="000D629D" w:rsidRDefault="00297CB0" w:rsidP="000D629D">
      <w:pPr>
        <w:pStyle w:val="FootnoteTextChar1"/>
        <w:jc w:val="both"/>
        <w:rPr>
          <w:rFonts w:ascii="Garamond" w:hAnsi="Garamond"/>
        </w:rPr>
      </w:pPr>
      <w:r w:rsidRPr="000D629D">
        <w:rPr>
          <w:rStyle w:val="Lbjegyzet-hivatkozs"/>
          <w:rFonts w:ascii="Garamond" w:hAnsi="Garamond"/>
        </w:rPr>
        <w:footnoteRef/>
      </w:r>
      <w:r w:rsidRPr="000D629D">
        <w:rPr>
          <w:rFonts w:ascii="Garamond" w:hAnsi="Garamond"/>
        </w:rPr>
        <w:t xml:space="preserve"> Felsorolás a tényleges tulajdonosok számának megfelelően módosítandó</w:t>
      </w:r>
    </w:p>
  </w:footnote>
  <w:footnote w:id="55">
    <w:p w14:paraId="17A9AE4A" w14:textId="77777777" w:rsidR="00297CB0" w:rsidRDefault="00297CB0" w:rsidP="000D629D">
      <w:pPr>
        <w:pStyle w:val="FootnoteTextChar1"/>
        <w:jc w:val="both"/>
        <w:rPr>
          <w:rFonts w:ascii="Garamond" w:hAnsi="Garamond"/>
        </w:rPr>
      </w:pPr>
      <w:r w:rsidRPr="000D629D">
        <w:rPr>
          <w:rStyle w:val="Lbjegyzet-hivatkozs"/>
          <w:rFonts w:ascii="Garamond" w:hAnsi="Garamond"/>
        </w:rPr>
        <w:footnoteRef/>
      </w:r>
      <w:r w:rsidRPr="000D629D">
        <w:rPr>
          <w:rFonts w:ascii="Garamond" w:hAnsi="Garamond"/>
        </w:rPr>
        <w:t xml:space="preserve"> Megfelelő pont aláhúzandó, vagy a nem kívánt rész törlendő és a megfelelő rész kitöltendő!</w:t>
      </w:r>
    </w:p>
  </w:footnote>
  <w:footnote w:id="56">
    <w:p w14:paraId="638FFD0F" w14:textId="77777777" w:rsidR="00297CB0" w:rsidRDefault="00297CB0" w:rsidP="000D629D">
      <w:pPr>
        <w:pStyle w:val="FootnoteTextChar1"/>
        <w:jc w:val="both"/>
        <w:rPr>
          <w:rFonts w:ascii="Garamond" w:hAnsi="Garamond"/>
        </w:rPr>
      </w:pPr>
      <w:r>
        <w:rPr>
          <w:rStyle w:val="Lbjegyzet-hivatkozs"/>
          <w:rFonts w:ascii="Garamond" w:hAnsi="Garamond"/>
        </w:rPr>
        <w:footnoteRef/>
      </w:r>
      <w:r>
        <w:rPr>
          <w:rFonts w:ascii="Garamond" w:hAnsi="Garamond"/>
        </w:rPr>
        <w:t xml:space="preserve"> Felsorolás a tényleges tulajdonosok számának megfelelően módosítandó</w:t>
      </w:r>
    </w:p>
  </w:footnote>
  <w:footnote w:id="57">
    <w:p w14:paraId="25EC20C9" w14:textId="77777777" w:rsidR="00297CB0" w:rsidRDefault="00297CB0" w:rsidP="000D629D">
      <w:pPr>
        <w:pStyle w:val="FootnoteTextChar1"/>
        <w:jc w:val="both"/>
        <w:rPr>
          <w:rFonts w:ascii="Garamond" w:hAnsi="Garamond"/>
        </w:rPr>
      </w:pPr>
      <w:r>
        <w:rPr>
          <w:rStyle w:val="Lbjegyzet-hivatkozs"/>
          <w:rFonts w:ascii="Garamond" w:hAnsi="Garamond"/>
        </w:rPr>
        <w:footnoteRef/>
      </w:r>
      <w:r>
        <w:rPr>
          <w:rFonts w:ascii="Garamond" w:hAnsi="Garamond"/>
        </w:rPr>
        <w:t xml:space="preserve"> Megfelelő pont aláhúzandó, vagy a nem kívánt rész törlendő és a megfelelő rész kitöltendő!</w:t>
      </w:r>
    </w:p>
  </w:footnote>
  <w:footnote w:id="58">
    <w:p w14:paraId="6EB28DEB" w14:textId="77777777" w:rsidR="00297CB0" w:rsidRPr="000D629D" w:rsidRDefault="00297CB0" w:rsidP="000D629D">
      <w:pPr>
        <w:pStyle w:val="FootnoteTextChar1"/>
        <w:jc w:val="both"/>
        <w:rPr>
          <w:rFonts w:ascii="Garamond" w:hAnsi="Garamond"/>
        </w:rPr>
      </w:pPr>
      <w:r w:rsidRPr="000D629D">
        <w:rPr>
          <w:rStyle w:val="Lbjegyzet-hivatkozs"/>
          <w:rFonts w:ascii="Garamond" w:hAnsi="Garamond"/>
        </w:rPr>
        <w:footnoteRef/>
      </w:r>
      <w:r w:rsidRPr="000D629D">
        <w:rPr>
          <w:rFonts w:ascii="Garamond" w:hAnsi="Garamond"/>
        </w:rPr>
        <w:t xml:space="preserve"> </w:t>
      </w:r>
      <w:r w:rsidRPr="000D629D">
        <w:rPr>
          <w:rFonts w:ascii="Garamond" w:hAnsi="Garamond"/>
          <w:b/>
          <w:u w:val="single"/>
        </w:rPr>
        <w:t>Ajánlattevő akkor köteles ezt a nyilatkozatot benyújtani az ajánlati felhívásban előírt kizáró okok vonatkozásában, amennyiben ajánlatkérő erre a Kbt. 69. § (4)-(8) bekezdése alapján felhívja</w:t>
      </w:r>
      <w:r w:rsidRPr="000D629D">
        <w:rPr>
          <w:rFonts w:ascii="Garamond" w:hAnsi="Garamond"/>
        </w:rPr>
        <w:t>. Közös ajánlattétel esetén ezt a nyilatkozatot valamennyi ajánlattevő saját maga tekintetében köteles aláírni.</w:t>
      </w:r>
    </w:p>
  </w:footnote>
  <w:footnote w:id="59">
    <w:p w14:paraId="52FB5479" w14:textId="77777777" w:rsidR="00297CB0" w:rsidRPr="000D629D" w:rsidRDefault="00297CB0" w:rsidP="000D629D">
      <w:pPr>
        <w:pStyle w:val="FootnoteTextChar1"/>
        <w:jc w:val="both"/>
        <w:rPr>
          <w:rFonts w:ascii="Garamond" w:hAnsi="Garamond"/>
        </w:rPr>
      </w:pPr>
      <w:r w:rsidRPr="000D629D">
        <w:rPr>
          <w:rStyle w:val="Lbjegyzet-hivatkozs"/>
          <w:rFonts w:ascii="Garamond" w:hAnsi="Garamond"/>
        </w:rPr>
        <w:footnoteRef/>
      </w:r>
      <w:r w:rsidRPr="000D629D">
        <w:rPr>
          <w:rFonts w:ascii="Garamond" w:hAnsi="Garamond"/>
        </w:rPr>
        <w:t>Nem kívánt rész törlendő</w:t>
      </w:r>
    </w:p>
  </w:footnote>
  <w:footnote w:id="60">
    <w:p w14:paraId="0EE49993" w14:textId="77777777" w:rsidR="00297CB0" w:rsidRDefault="00297CB0" w:rsidP="000D629D">
      <w:pPr>
        <w:pStyle w:val="FootnoteTextChar1"/>
        <w:jc w:val="both"/>
      </w:pPr>
      <w:r w:rsidRPr="000D629D">
        <w:rPr>
          <w:rStyle w:val="Lbjegyzet-hivatkozs"/>
          <w:rFonts w:ascii="Garamond" w:hAnsi="Garamond"/>
        </w:rPr>
        <w:footnoteRef/>
      </w:r>
      <w:r w:rsidRPr="000D629D">
        <w:rPr>
          <w:rFonts w:ascii="Garamond" w:hAnsi="Garamond"/>
        </w:rPr>
        <w:t>Nem kívánt rész törlendő</w:t>
      </w:r>
    </w:p>
  </w:footnote>
  <w:footnote w:id="61">
    <w:p w14:paraId="72E45A4A" w14:textId="77777777" w:rsidR="00297CB0" w:rsidRPr="000D629D" w:rsidRDefault="00297CB0" w:rsidP="000D629D">
      <w:pPr>
        <w:pStyle w:val="Lbjegyzetszveg"/>
        <w:jc w:val="both"/>
        <w:rPr>
          <w:rFonts w:ascii="Garamond" w:hAnsi="Garamond"/>
        </w:rPr>
      </w:pPr>
      <w:r w:rsidRPr="000D629D">
        <w:rPr>
          <w:rStyle w:val="Lbjegyzet-hivatkozs"/>
          <w:rFonts w:ascii="Garamond" w:hAnsi="Garamond"/>
        </w:rPr>
        <w:footnoteRef/>
      </w:r>
      <w:r w:rsidRPr="000D629D">
        <w:rPr>
          <w:rFonts w:ascii="Garamond" w:hAnsi="Garamond"/>
        </w:rPr>
        <w:t xml:space="preserve"> </w:t>
      </w:r>
      <w:r w:rsidRPr="000D629D">
        <w:rPr>
          <w:rFonts w:ascii="Garamond" w:hAnsi="Garamond"/>
          <w:b/>
          <w:u w:val="single"/>
        </w:rPr>
        <w:t>Ajánlattevő vagy az alkalmasság igazolásában résztvevő más szervezet akkor köteles ezt a nyilatkozatot benyújtani az ajánlati felhívásban előírt alkalmassági követelmény vonatkozásában, amennyiben ajánlatkérő erre a Kbt. 69. § (4)-(7) bekezdése alapján felhívja</w:t>
      </w:r>
      <w:r w:rsidRPr="000D629D">
        <w:rPr>
          <w:rFonts w:ascii="Garamond" w:hAnsi="Garamond"/>
        </w:rPr>
        <w:t>.</w:t>
      </w:r>
    </w:p>
  </w:footnote>
  <w:footnote w:id="62">
    <w:p w14:paraId="3D68CA6F" w14:textId="77777777" w:rsidR="00297CB0" w:rsidRDefault="00297CB0" w:rsidP="000D629D">
      <w:pPr>
        <w:pStyle w:val="FootnoteTextChar1"/>
        <w:jc w:val="both"/>
      </w:pPr>
      <w:r w:rsidRPr="000D629D">
        <w:rPr>
          <w:rStyle w:val="Lbjegyzet-hivatkozs"/>
          <w:rFonts w:ascii="Garamond" w:hAnsi="Garamond"/>
        </w:rPr>
        <w:footnoteRef/>
      </w:r>
      <w:r w:rsidRPr="000D629D">
        <w:rPr>
          <w:rFonts w:ascii="Garamond" w:hAnsi="Garamond"/>
        </w:rPr>
        <w:t xml:space="preserve"> A nyilatkozattevő státuszának megfelelő aláhúzandó!</w:t>
      </w:r>
    </w:p>
  </w:footnote>
  <w:footnote w:id="63">
    <w:p w14:paraId="782AE068" w14:textId="77777777" w:rsidR="00297CB0" w:rsidRPr="000D629D" w:rsidRDefault="00297CB0" w:rsidP="000D629D">
      <w:pPr>
        <w:pStyle w:val="Lbjegyzetszveg"/>
        <w:jc w:val="both"/>
        <w:rPr>
          <w:rFonts w:ascii="Garamond" w:hAnsi="Garamond"/>
        </w:rPr>
      </w:pPr>
      <w:r w:rsidRPr="000D629D">
        <w:rPr>
          <w:rStyle w:val="Lbjegyzet-hivatkozs"/>
          <w:rFonts w:ascii="Garamond" w:hAnsi="Garamond"/>
        </w:rPr>
        <w:footnoteRef/>
      </w:r>
      <w:r w:rsidRPr="000D629D">
        <w:rPr>
          <w:rFonts w:ascii="Garamond" w:hAnsi="Garamond"/>
        </w:rPr>
        <w:t xml:space="preserve"> </w:t>
      </w:r>
      <w:r w:rsidRPr="000D629D">
        <w:rPr>
          <w:rFonts w:ascii="Garamond" w:hAnsi="Garamond"/>
          <w:b/>
          <w:u w:val="single"/>
        </w:rPr>
        <w:t>Ajánlattevő vagy az alkalmasság igazolásában résztvevő más szervezet akkor köteles ezt a nyilatkozatot benyújtani az ajánlati felhívásban előírt alkalmassági követelmény vonatkozásában, amennyiben ajánlatkérő erre a Kbt. 69. § (4)-(7) bekezdése alapján felhívja</w:t>
      </w:r>
      <w:r w:rsidRPr="000D629D">
        <w:rPr>
          <w:rFonts w:ascii="Garamond" w:hAnsi="Garamond"/>
        </w:rPr>
        <w:t>.</w:t>
      </w:r>
    </w:p>
  </w:footnote>
  <w:footnote w:id="64">
    <w:p w14:paraId="1FEFFF0D" w14:textId="77777777" w:rsidR="00297CB0" w:rsidDel="00F751E6" w:rsidRDefault="00297CB0" w:rsidP="000D629D">
      <w:pPr>
        <w:pStyle w:val="FootnoteTextChar1"/>
        <w:jc w:val="both"/>
        <w:rPr>
          <w:del w:id="6" w:author="Rőhrig Lilla" w:date="2016-01-21T16:52:00Z"/>
        </w:rPr>
      </w:pPr>
      <w:r w:rsidRPr="000D629D">
        <w:rPr>
          <w:rStyle w:val="Lbjegyzet-hivatkozs"/>
          <w:rFonts w:ascii="Garamond" w:hAnsi="Garamond"/>
        </w:rPr>
        <w:footnoteRef/>
      </w:r>
      <w:r w:rsidRPr="000D629D">
        <w:rPr>
          <w:rFonts w:ascii="Garamond" w:hAnsi="Garamond"/>
        </w:rPr>
        <w:t xml:space="preserve"> A nyilatkozattevő státuszának megfelelő aláhúzandó!</w:t>
      </w:r>
    </w:p>
  </w:footnote>
  <w:footnote w:id="65">
    <w:p w14:paraId="55186692" w14:textId="77777777" w:rsidR="00297CB0" w:rsidDel="00F751E6" w:rsidRDefault="00297CB0" w:rsidP="000D629D">
      <w:pPr>
        <w:pStyle w:val="FootnoteTextChar1"/>
        <w:jc w:val="both"/>
        <w:rPr>
          <w:del w:id="7" w:author="Rőhrig Lilla" w:date="2016-01-21T16:53:00Z"/>
        </w:rPr>
      </w:pPr>
      <w:r>
        <w:rPr>
          <w:rStyle w:val="Lbjegyzet-hivatkozs"/>
          <w:rFonts w:ascii="Garamond" w:hAnsi="Garamond"/>
        </w:rPr>
        <w:footnoteRef/>
      </w:r>
      <w:r>
        <w:rPr>
          <w:rFonts w:ascii="Garamond" w:hAnsi="Garamond"/>
        </w:rPr>
        <w:t xml:space="preserve"> Kérjük, hogy ez után az oldal után csatolja a szakemberek képzettségét igazoló dokumentumokat, illetve adott esetben a jogosultságok igazolását (egyszerű másolatban).</w:t>
      </w:r>
    </w:p>
  </w:footnote>
  <w:footnote w:id="66">
    <w:p w14:paraId="2423C881" w14:textId="77777777" w:rsidR="00297CB0" w:rsidRDefault="00297CB0" w:rsidP="000D629D">
      <w:pPr>
        <w:pStyle w:val="FootnoteTextChar1"/>
        <w:jc w:val="both"/>
        <w:rPr>
          <w:rFonts w:ascii="Garamond" w:hAnsi="Garamond"/>
        </w:rPr>
      </w:pPr>
      <w:r>
        <w:rPr>
          <w:rStyle w:val="Lbjegyzet-hivatkozs"/>
          <w:rFonts w:ascii="Garamond" w:hAnsi="Garamond"/>
        </w:rPr>
        <w:footnoteRef/>
      </w:r>
      <w:r>
        <w:rPr>
          <w:rFonts w:ascii="Garamond" w:hAnsi="Garamond"/>
        </w:rPr>
        <w:t xml:space="preserve"> Közös ajánlattétel esetén ezt a nyilatkozatot valamennyi ajánlattevő saját maga tekintetében köteles aláírni.</w:t>
      </w:r>
    </w:p>
  </w:footnote>
  <w:footnote w:id="67">
    <w:p w14:paraId="0BCFD20F" w14:textId="77777777" w:rsidR="00297CB0" w:rsidRDefault="00297CB0" w:rsidP="000D629D">
      <w:pPr>
        <w:pStyle w:val="FootnoteTextChar1"/>
        <w:jc w:val="both"/>
      </w:pPr>
      <w:r>
        <w:rPr>
          <w:rStyle w:val="Lbjegyzet-hivatkozs"/>
          <w:rFonts w:ascii="Garamond" w:hAnsi="Garamond" w:cs="Tahoma"/>
        </w:rPr>
        <w:footnoteRef/>
      </w:r>
      <w:r>
        <w:rPr>
          <w:rFonts w:ascii="Garamond" w:hAnsi="Garamond" w:cs="Tahoma"/>
        </w:rPr>
        <w:t xml:space="preserve"> Amennyiben ajánlattevő nem vesz igénybe alvállalkozót, kérjük, nyilatkozzanak erről a körülményről. (</w:t>
      </w:r>
      <w:r w:rsidRPr="00041A5E">
        <w:rPr>
          <w:rFonts w:ascii="Garamond" w:hAnsi="Garamond" w:cs="Tahoma"/>
          <w:u w:val="single"/>
        </w:rPr>
        <w:t>Nemleges tartalommal is meg kell tenni a nyilatkozat</w:t>
      </w:r>
      <w:r>
        <w:rPr>
          <w:rFonts w:ascii="Garamond" w:hAnsi="Garamond" w:cs="Tahoma"/>
        </w:rPr>
        <w:t>!)</w:t>
      </w:r>
    </w:p>
  </w:footnote>
  <w:footnote w:id="68">
    <w:p w14:paraId="3EBA5115" w14:textId="77777777" w:rsidR="00297CB0" w:rsidRPr="000D629D" w:rsidRDefault="00297CB0" w:rsidP="000D629D">
      <w:pPr>
        <w:pStyle w:val="FootnoteTextChar1"/>
        <w:jc w:val="both"/>
        <w:rPr>
          <w:rFonts w:ascii="Garamond" w:hAnsi="Garamond"/>
        </w:rPr>
      </w:pPr>
      <w:r w:rsidRPr="000D629D">
        <w:rPr>
          <w:rStyle w:val="Lbjegyzet-hivatkozs"/>
          <w:rFonts w:ascii="Garamond" w:hAnsi="Garamond"/>
        </w:rPr>
        <w:footnoteRef/>
      </w:r>
      <w:r w:rsidRPr="000D629D">
        <w:rPr>
          <w:rFonts w:ascii="Garamond" w:hAnsi="Garamond"/>
        </w:rPr>
        <w:t xml:space="preserve"> Közös ajánlattétel esetén ezt a nyilatkozatot valamennyi ajánlattevő saját maga tekintetében köteles aláírni.</w:t>
      </w:r>
    </w:p>
  </w:footnote>
  <w:footnote w:id="69">
    <w:p w14:paraId="0CC55EFC" w14:textId="77777777" w:rsidR="00297CB0" w:rsidRPr="000D629D" w:rsidRDefault="00297CB0" w:rsidP="000D629D">
      <w:pPr>
        <w:pStyle w:val="FootnoteTextChar1"/>
        <w:jc w:val="both"/>
        <w:rPr>
          <w:rFonts w:ascii="Garamond" w:hAnsi="Garamond"/>
        </w:rPr>
      </w:pPr>
      <w:r w:rsidRPr="000D629D">
        <w:rPr>
          <w:rStyle w:val="Lbjegyzet-hivatkozs"/>
          <w:rFonts w:ascii="Garamond" w:hAnsi="Garamond"/>
        </w:rPr>
        <w:footnoteRef/>
      </w:r>
      <w:r w:rsidRPr="000D629D">
        <w:rPr>
          <w:rFonts w:ascii="Garamond" w:hAnsi="Garamond"/>
        </w:rPr>
        <w:t xml:space="preserve"> Közös ajánlattétel esetén ezt a nyilatkozatot valamennyi ajánlattevő saját maga tekintetében köteles aláírni.</w:t>
      </w:r>
    </w:p>
  </w:footnote>
  <w:footnote w:id="70">
    <w:p w14:paraId="0AD9A08C" w14:textId="77777777" w:rsidR="00297CB0" w:rsidRPr="000D629D" w:rsidRDefault="00297CB0" w:rsidP="000D629D">
      <w:pPr>
        <w:pStyle w:val="Lbjegyzetszveg"/>
        <w:jc w:val="both"/>
        <w:rPr>
          <w:rFonts w:ascii="Garamond" w:hAnsi="Garamond"/>
          <w:b/>
          <w:u w:val="single"/>
        </w:rPr>
      </w:pPr>
      <w:r w:rsidRPr="000D629D">
        <w:rPr>
          <w:rStyle w:val="Lbjegyzet-hivatkozs"/>
          <w:rFonts w:ascii="Garamond" w:hAnsi="Garamond"/>
        </w:rPr>
        <w:footnoteRef/>
      </w:r>
      <w:r w:rsidRPr="000D629D">
        <w:rPr>
          <w:rFonts w:ascii="Garamond" w:hAnsi="Garamond"/>
        </w:rPr>
        <w:t xml:space="preserve"> </w:t>
      </w:r>
      <w:r w:rsidRPr="000D629D">
        <w:rPr>
          <w:rFonts w:ascii="Garamond" w:hAnsi="Garamond"/>
          <w:b/>
          <w:u w:val="single"/>
        </w:rPr>
        <w:t>Amennyiben a hivatkozott törvény hatálya alá tartozik a Társaság, úgy az a) pont, amennyiben nem tartozik alá, úgy a b) pont törlendő!</w:t>
      </w:r>
    </w:p>
  </w:footnote>
  <w:footnote w:id="71">
    <w:p w14:paraId="59F0DAC6" w14:textId="77777777" w:rsidR="00297CB0" w:rsidRDefault="00297CB0" w:rsidP="000D629D">
      <w:pPr>
        <w:pStyle w:val="FootnoteTextChar1"/>
        <w:jc w:val="both"/>
      </w:pPr>
      <w:r w:rsidRPr="000D629D">
        <w:rPr>
          <w:rStyle w:val="Lbjegyzet-hivatkozs"/>
          <w:rFonts w:ascii="Garamond" w:hAnsi="Garamond"/>
        </w:rPr>
        <w:footnoteRef/>
      </w:r>
      <w:r w:rsidRPr="000D629D">
        <w:rPr>
          <w:rFonts w:ascii="Garamond" w:hAnsi="Garamond"/>
        </w:rPr>
        <w:t xml:space="preserve"> Megfelelő aláhúzandó!</w:t>
      </w:r>
    </w:p>
  </w:footnote>
  <w:footnote w:id="72">
    <w:p w14:paraId="0805B573" w14:textId="77777777" w:rsidR="00297CB0" w:rsidRPr="000D629D" w:rsidRDefault="00297CB0" w:rsidP="000D629D">
      <w:pPr>
        <w:pStyle w:val="Lbjegyzetszveg"/>
        <w:jc w:val="both"/>
        <w:rPr>
          <w:rFonts w:ascii="Garamond" w:hAnsi="Garamond"/>
        </w:rPr>
      </w:pPr>
      <w:r w:rsidRPr="000D629D">
        <w:rPr>
          <w:rStyle w:val="Lbjegyzet-hivatkozs"/>
          <w:rFonts w:ascii="Garamond" w:hAnsi="Garamond"/>
        </w:rPr>
        <w:footnoteRef/>
      </w:r>
      <w:r w:rsidRPr="000D629D">
        <w:rPr>
          <w:rFonts w:ascii="Garamond" w:hAnsi="Garamond"/>
        </w:rPr>
        <w:t xml:space="preserve"> </w:t>
      </w:r>
      <w:r w:rsidRPr="000D629D">
        <w:rPr>
          <w:rFonts w:ascii="Garamond" w:eastAsia="Times New Roman" w:hAnsi="Garamond" w:cs="Tahoma"/>
          <w:bCs/>
          <w:lang w:eastAsia="hu-HU"/>
        </w:rPr>
        <w:t>Opcionális – kapacitás igénybevétele esetén csatolandó</w:t>
      </w:r>
    </w:p>
  </w:footnote>
  <w:footnote w:id="73">
    <w:p w14:paraId="5E0EB63F" w14:textId="77777777" w:rsidR="00297CB0" w:rsidRPr="00C835F1" w:rsidRDefault="00297CB0" w:rsidP="00C835F1">
      <w:pPr>
        <w:pStyle w:val="FootnoteTextChar1"/>
        <w:jc w:val="both"/>
        <w:rPr>
          <w:rFonts w:ascii="Garamond" w:hAnsi="Garamond"/>
        </w:rPr>
      </w:pPr>
      <w:r w:rsidRPr="00C835F1">
        <w:rPr>
          <w:rStyle w:val="Lbjegyzet-hivatkozs"/>
          <w:rFonts w:ascii="Garamond" w:hAnsi="Garamond"/>
        </w:rPr>
        <w:footnoteRef/>
      </w:r>
      <w:r w:rsidRPr="00C835F1">
        <w:rPr>
          <w:rFonts w:ascii="Garamond" w:hAnsi="Garamond"/>
        </w:rPr>
        <w:t xml:space="preserve"> Közös ajánlattétel esetén valamennyi ajánlattevő csatolja nyilatkozatát.</w:t>
      </w:r>
    </w:p>
  </w:footnote>
  <w:footnote w:id="74">
    <w:p w14:paraId="757274F0" w14:textId="77777777" w:rsidR="00297CB0" w:rsidRDefault="00297CB0" w:rsidP="00C835F1">
      <w:pPr>
        <w:pStyle w:val="FootnoteTextChar1"/>
        <w:jc w:val="both"/>
        <w:rPr>
          <w:rFonts w:ascii="Garamond" w:hAnsi="Garamond"/>
        </w:rPr>
      </w:pPr>
      <w:r w:rsidRPr="00C835F1">
        <w:rPr>
          <w:rStyle w:val="Lbjegyzet-hivatkozs"/>
          <w:rFonts w:ascii="Garamond" w:hAnsi="Garamond"/>
        </w:rPr>
        <w:footnoteRef/>
      </w:r>
      <w:r w:rsidRPr="00C835F1">
        <w:rPr>
          <w:rFonts w:ascii="Garamond" w:hAnsi="Garamond"/>
        </w:rPr>
        <w:t xml:space="preserve"> Amennyiben ajánlattevővel szemben vagy közös ajánlattétel esetén bármely ajánlattevővel szemben változásbejegyzési eljárás van folyamatban a jelen nyilatkozat helyett csatolandót az </w:t>
      </w:r>
      <w:proofErr w:type="gramStart"/>
      <w:r w:rsidRPr="00C835F1">
        <w:rPr>
          <w:rFonts w:ascii="Garamond" w:hAnsi="Garamond"/>
        </w:rPr>
        <w:t>ajánlattevő(</w:t>
      </w:r>
      <w:proofErr w:type="gramEnd"/>
      <w:r w:rsidRPr="00C835F1">
        <w:rPr>
          <w:rFonts w:ascii="Garamond" w:hAnsi="Garamond"/>
        </w:rPr>
        <w:t>k) vonatkozásában a cégbírósághoz benyújtott változásbejegyzési kérelem és az annak érkezéséről a cégbíróság által megküldött igazolás.</w:t>
      </w:r>
    </w:p>
  </w:footnote>
  <w:footnote w:id="75">
    <w:p w14:paraId="42FD042A" w14:textId="77777777" w:rsidR="00297CB0" w:rsidRPr="00C835F1" w:rsidRDefault="00297CB0" w:rsidP="009F6224">
      <w:pPr>
        <w:pStyle w:val="Lbjegyzetszveg"/>
        <w:jc w:val="both"/>
        <w:rPr>
          <w:rFonts w:ascii="Garamond" w:hAnsi="Garamond" w:cs="Times New Roman"/>
          <w:sz w:val="20"/>
          <w:szCs w:val="20"/>
        </w:rPr>
      </w:pPr>
      <w:r w:rsidRPr="00C835F1">
        <w:rPr>
          <w:rStyle w:val="Lbjegyzet-hivatkozs"/>
          <w:rFonts w:ascii="Garamond" w:hAnsi="Garamond" w:cs="Times New Roman"/>
        </w:rPr>
        <w:footnoteRef/>
      </w:r>
      <w:r w:rsidRPr="00C835F1">
        <w:rPr>
          <w:rFonts w:ascii="Garamond" w:hAnsi="Garamond" w:cs="Times New Roman"/>
        </w:rPr>
        <w:t xml:space="preserve"> Ajánlattevőnek adott esetben az alkalmasság igazolásában részt vevő szervezetnek kell benyújtania!</w:t>
      </w:r>
    </w:p>
  </w:footnote>
  <w:footnote w:id="76">
    <w:p w14:paraId="7F95852A" w14:textId="77777777" w:rsidR="00297CB0" w:rsidRDefault="00297CB0" w:rsidP="00C835F1">
      <w:pPr>
        <w:pStyle w:val="Lbjegyzetszveg"/>
        <w:jc w:val="both"/>
      </w:pPr>
      <w:r w:rsidRPr="00C307CA">
        <w:rPr>
          <w:rStyle w:val="Lbjegyzet-hivatkozs"/>
          <w:rFonts w:ascii="Garamond" w:hAnsi="Garamond"/>
        </w:rPr>
        <w:footnoteRef/>
      </w:r>
      <w:r w:rsidRPr="00C307CA">
        <w:rPr>
          <w:rFonts w:ascii="Garamond" w:hAnsi="Garamond"/>
        </w:rPr>
        <w:t xml:space="preserve"> </w:t>
      </w:r>
      <w:r>
        <w:rPr>
          <w:rFonts w:ascii="Garamond" w:hAnsi="Garamond"/>
        </w:rPr>
        <w:t>A nem kívánt szövegrész törlendő vagy a kívánt szövegrész aláhúzandó.</w:t>
      </w:r>
    </w:p>
  </w:footnote>
  <w:footnote w:id="77">
    <w:p w14:paraId="26228828" w14:textId="77777777" w:rsidR="00297CB0" w:rsidRDefault="00297CB0" w:rsidP="00C835F1">
      <w:pPr>
        <w:pStyle w:val="Lbjegyzetszveg"/>
        <w:jc w:val="both"/>
      </w:pPr>
      <w:r w:rsidRPr="00C307CA">
        <w:rPr>
          <w:rStyle w:val="Lbjegyzet-hivatkozs"/>
          <w:rFonts w:ascii="Garamond" w:hAnsi="Garamond"/>
        </w:rPr>
        <w:footnoteRef/>
      </w:r>
      <w:r w:rsidRPr="00C307CA">
        <w:rPr>
          <w:rFonts w:ascii="Garamond" w:hAnsi="Garamond"/>
        </w:rPr>
        <w:t xml:space="preserve"> </w:t>
      </w:r>
      <w:r>
        <w:rPr>
          <w:rFonts w:ascii="Garamond" w:hAnsi="Garamond"/>
        </w:rPr>
        <w:t>A nem kívánt szövegrész törlendő vagy a kívánt szövegrész aláhúzandó.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DF2334" w14:textId="77777777" w:rsidR="000B50FB" w:rsidRDefault="000B50FB">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656332E"/>
    <w:lvl w:ilvl="0">
      <w:start w:val="1"/>
      <w:numFmt w:val="decimal"/>
      <w:pStyle w:val="Szmozottlista5"/>
      <w:lvlText w:val="%1."/>
      <w:lvlJc w:val="left"/>
      <w:pPr>
        <w:tabs>
          <w:tab w:val="num" w:pos="1492"/>
        </w:tabs>
        <w:ind w:left="1492" w:hanging="360"/>
      </w:pPr>
    </w:lvl>
  </w:abstractNum>
  <w:abstractNum w:abstractNumId="1">
    <w:nsid w:val="FFFFFF7D"/>
    <w:multiLevelType w:val="singleLevel"/>
    <w:tmpl w:val="19624322"/>
    <w:lvl w:ilvl="0">
      <w:start w:val="1"/>
      <w:numFmt w:val="decimal"/>
      <w:pStyle w:val="Szmozottlista4"/>
      <w:lvlText w:val="%1."/>
      <w:lvlJc w:val="left"/>
      <w:pPr>
        <w:tabs>
          <w:tab w:val="num" w:pos="1209"/>
        </w:tabs>
        <w:ind w:left="1209" w:hanging="360"/>
      </w:pPr>
    </w:lvl>
  </w:abstractNum>
  <w:abstractNum w:abstractNumId="2">
    <w:nsid w:val="FFFFFF7E"/>
    <w:multiLevelType w:val="singleLevel"/>
    <w:tmpl w:val="CD68A132"/>
    <w:lvl w:ilvl="0">
      <w:start w:val="1"/>
      <w:numFmt w:val="decimal"/>
      <w:pStyle w:val="Szmozottlista3"/>
      <w:lvlText w:val="%1."/>
      <w:lvlJc w:val="left"/>
      <w:pPr>
        <w:tabs>
          <w:tab w:val="num" w:pos="926"/>
        </w:tabs>
        <w:ind w:left="926" w:hanging="360"/>
      </w:pPr>
    </w:lvl>
  </w:abstractNum>
  <w:abstractNum w:abstractNumId="3">
    <w:nsid w:val="FFFFFF7F"/>
    <w:multiLevelType w:val="singleLevel"/>
    <w:tmpl w:val="8904CAD0"/>
    <w:lvl w:ilvl="0">
      <w:start w:val="1"/>
      <w:numFmt w:val="decimal"/>
      <w:pStyle w:val="Szmozottlista2"/>
      <w:lvlText w:val="%1."/>
      <w:lvlJc w:val="left"/>
      <w:pPr>
        <w:tabs>
          <w:tab w:val="num" w:pos="643"/>
        </w:tabs>
        <w:ind w:left="643" w:hanging="360"/>
      </w:pPr>
    </w:lvl>
  </w:abstractNum>
  <w:abstractNum w:abstractNumId="4">
    <w:nsid w:val="FFFFFFFB"/>
    <w:multiLevelType w:val="multilevel"/>
    <w:tmpl w:val="FFFFFFFF"/>
    <w:lvl w:ilvl="0">
      <w:start w:val="1"/>
      <w:numFmt w:val="none"/>
      <w:lvlText w:val="."/>
      <w:legacy w:legacy="1" w:legacySpace="0" w:legacyIndent="0"/>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00000003"/>
    <w:multiLevelType w:val="singleLevel"/>
    <w:tmpl w:val="00000003"/>
    <w:name w:val="WW8Num4"/>
    <w:lvl w:ilvl="0">
      <w:start w:val="1"/>
      <w:numFmt w:val="decimal"/>
      <w:lvlText w:val="%1.)"/>
      <w:lvlJc w:val="left"/>
      <w:pPr>
        <w:tabs>
          <w:tab w:val="num" w:pos="720"/>
        </w:tabs>
        <w:ind w:left="720" w:hanging="360"/>
      </w:pPr>
      <w:rPr>
        <w:rFonts w:cs="Times New Roman"/>
      </w:rPr>
    </w:lvl>
  </w:abstractNum>
  <w:abstractNum w:abstractNumId="6">
    <w:nsid w:val="0057389D"/>
    <w:multiLevelType w:val="multilevel"/>
    <w:tmpl w:val="A8D0AD70"/>
    <w:name w:val="Plato Schedule Numbering List"/>
    <w:lvl w:ilvl="0">
      <w:start w:val="1"/>
      <w:numFmt w:val="decimal"/>
      <w:pStyle w:val="ScheduleL1"/>
      <w:lvlText w:val="%1."/>
      <w:lvlJc w:val="left"/>
      <w:pPr>
        <w:tabs>
          <w:tab w:val="num" w:pos="720"/>
        </w:tabs>
        <w:ind w:left="720" w:hanging="720"/>
      </w:pPr>
      <w:rPr>
        <w:caps w:val="0"/>
        <w:effect w:val="none"/>
      </w:rPr>
    </w:lvl>
    <w:lvl w:ilvl="1">
      <w:start w:val="1"/>
      <w:numFmt w:val="decimal"/>
      <w:pStyle w:val="ScheduleL2"/>
      <w:lvlText w:val="%1.%2"/>
      <w:lvlJc w:val="left"/>
      <w:pPr>
        <w:tabs>
          <w:tab w:val="num" w:pos="720"/>
        </w:tabs>
        <w:ind w:left="720" w:hanging="720"/>
      </w:pPr>
      <w:rPr>
        <w:caps w:val="0"/>
        <w:effect w:val="none"/>
      </w:rPr>
    </w:lvl>
    <w:lvl w:ilvl="2">
      <w:start w:val="1"/>
      <w:numFmt w:val="decimal"/>
      <w:pStyle w:val="ScheduleL3"/>
      <w:lvlText w:val="%1.%2.%3"/>
      <w:lvlJc w:val="left"/>
      <w:pPr>
        <w:tabs>
          <w:tab w:val="num" w:pos="1800"/>
        </w:tabs>
        <w:ind w:left="1800" w:hanging="1080"/>
      </w:pPr>
      <w:rPr>
        <w:caps w:val="0"/>
        <w:effect w:val="none"/>
      </w:rPr>
    </w:lvl>
    <w:lvl w:ilvl="3">
      <w:start w:val="1"/>
      <w:numFmt w:val="decimal"/>
      <w:pStyle w:val="ScheduleL4"/>
      <w:lvlText w:val="%1.%2.%3.%4"/>
      <w:lvlJc w:val="left"/>
      <w:pPr>
        <w:tabs>
          <w:tab w:val="num" w:pos="2880"/>
        </w:tabs>
        <w:ind w:left="2880" w:hanging="1080"/>
      </w:pPr>
      <w:rPr>
        <w:caps w:val="0"/>
        <w:effect w:val="none"/>
      </w:rPr>
    </w:lvl>
    <w:lvl w:ilvl="4">
      <w:start w:val="1"/>
      <w:numFmt w:val="lowerLetter"/>
      <w:pStyle w:val="ScheduleL5"/>
      <w:lvlText w:val="(%5)"/>
      <w:lvlJc w:val="left"/>
      <w:pPr>
        <w:tabs>
          <w:tab w:val="num" w:pos="3600"/>
        </w:tabs>
        <w:ind w:left="3600" w:hanging="720"/>
      </w:pPr>
      <w:rPr>
        <w:caps w:val="0"/>
        <w:effect w:val="none"/>
      </w:rPr>
    </w:lvl>
    <w:lvl w:ilvl="5">
      <w:start w:val="1"/>
      <w:numFmt w:val="lowerRoman"/>
      <w:pStyle w:val="ScheduleL6"/>
      <w:lvlText w:val="(%6)"/>
      <w:lvlJc w:val="left"/>
      <w:pPr>
        <w:tabs>
          <w:tab w:val="num" w:pos="4320"/>
        </w:tabs>
        <w:ind w:left="4320" w:hanging="720"/>
      </w:pPr>
      <w:rPr>
        <w:caps w:val="0"/>
        <w:effect w:val="none"/>
      </w:rPr>
    </w:lvl>
    <w:lvl w:ilvl="6">
      <w:start w:val="1"/>
      <w:numFmt w:val="decimal"/>
      <w:pStyle w:val="ScheduleL7"/>
      <w:lvlText w:val="(%7)"/>
      <w:lvlJc w:val="left"/>
      <w:pPr>
        <w:tabs>
          <w:tab w:val="num" w:pos="5040"/>
        </w:tabs>
        <w:ind w:left="5040" w:hanging="720"/>
      </w:pPr>
      <w:rPr>
        <w:caps w:val="0"/>
        <w:effect w:val="none"/>
      </w:rPr>
    </w:lvl>
    <w:lvl w:ilvl="7">
      <w:start w:val="1"/>
      <w:numFmt w:val="none"/>
      <w:pStyle w:val="ScheduleL8"/>
      <w:lvlText w:val=""/>
      <w:lvlJc w:val="left"/>
      <w:pPr>
        <w:tabs>
          <w:tab w:val="num" w:pos="5040"/>
        </w:tabs>
        <w:ind w:left="5040" w:hanging="720"/>
      </w:pPr>
      <w:rPr>
        <w:caps w:val="0"/>
        <w:effect w:val="none"/>
      </w:rPr>
    </w:lvl>
    <w:lvl w:ilvl="8">
      <w:start w:val="1"/>
      <w:numFmt w:val="none"/>
      <w:pStyle w:val="ScheduleL9"/>
      <w:lvlText w:val=""/>
      <w:lvlJc w:val="left"/>
      <w:pPr>
        <w:tabs>
          <w:tab w:val="num" w:pos="5040"/>
        </w:tabs>
        <w:ind w:left="5040" w:hanging="720"/>
      </w:pPr>
      <w:rPr>
        <w:caps w:val="0"/>
        <w:effect w:val="none"/>
      </w:rPr>
    </w:lvl>
  </w:abstractNum>
  <w:abstractNum w:abstractNumId="7">
    <w:nsid w:val="044209E7"/>
    <w:multiLevelType w:val="multilevel"/>
    <w:tmpl w:val="62E471BD"/>
    <w:name w:val="PBApp"/>
    <w:lvl w:ilvl="0">
      <w:start w:val="1"/>
      <w:numFmt w:val="decimal"/>
      <w:pStyle w:val="PBAppHead"/>
      <w:suff w:val="nothing"/>
      <w:lvlText w:val="Appendix %1"/>
      <w:lvlJc w:val="left"/>
      <w:pPr>
        <w:ind w:left="0" w:firstLine="0"/>
      </w:pPr>
      <w:rPr>
        <w:rFonts w:cs="Times New Roman"/>
        <w:b/>
        <w:bCs/>
        <w:i w:val="0"/>
        <w:iCs w:val="0"/>
      </w:rPr>
    </w:lvl>
    <w:lvl w:ilvl="1">
      <w:start w:val="1"/>
      <w:numFmt w:val="decimal"/>
      <w:pStyle w:val="PBAppPartHead"/>
      <w:suff w:val="nothing"/>
      <w:lvlText w:val="Part %2"/>
      <w:lvlJc w:val="left"/>
      <w:pPr>
        <w:ind w:left="0" w:firstLine="0"/>
      </w:pPr>
      <w:rPr>
        <w:rFonts w:cs="Times New Roman"/>
        <w:b/>
        <w:bCs/>
        <w:i w:val="0"/>
        <w:iCs w:val="0"/>
      </w:rPr>
    </w:lvl>
    <w:lvl w:ilvl="2">
      <w:start w:val="1"/>
      <w:numFmt w:val="none"/>
      <w:lvlRestart w:val="0"/>
      <w:suff w:val="nothing"/>
      <w:lvlText w:val=""/>
      <w:lvlJc w:val="left"/>
      <w:pPr>
        <w:ind w:left="0" w:firstLine="0"/>
      </w:pPr>
      <w:rPr>
        <w:rFonts w:cs="Times New Roman"/>
      </w:rPr>
    </w:lvl>
    <w:lvl w:ilvl="3">
      <w:start w:val="1"/>
      <w:numFmt w:val="none"/>
      <w:lvlRestart w:val="0"/>
      <w:suff w:val="nothing"/>
      <w:lvlText w:val=""/>
      <w:lvlJc w:val="left"/>
      <w:pPr>
        <w:ind w:left="0" w:firstLine="0"/>
      </w:pPr>
      <w:rPr>
        <w:rFonts w:cs="Times New Roman"/>
      </w:rPr>
    </w:lvl>
    <w:lvl w:ilvl="4">
      <w:start w:val="1"/>
      <w:numFmt w:val="none"/>
      <w:lvlRestart w:val="0"/>
      <w:suff w:val="nothing"/>
      <w:lvlText w:val=""/>
      <w:lvlJc w:val="left"/>
      <w:pPr>
        <w:ind w:left="0" w:firstLine="0"/>
      </w:pPr>
      <w:rPr>
        <w:rFonts w:cs="Times New Roman"/>
      </w:rPr>
    </w:lvl>
    <w:lvl w:ilvl="5">
      <w:start w:val="1"/>
      <w:numFmt w:val="none"/>
      <w:lvlRestart w:val="0"/>
      <w:suff w:val="nothing"/>
      <w:lvlText w:val=""/>
      <w:lvlJc w:val="left"/>
      <w:pPr>
        <w:ind w:left="0" w:firstLine="0"/>
      </w:pPr>
      <w:rPr>
        <w:rFonts w:cs="Times New Roman"/>
      </w:rPr>
    </w:lvl>
    <w:lvl w:ilvl="6">
      <w:start w:val="1"/>
      <w:numFmt w:val="none"/>
      <w:lvlRestart w:val="0"/>
      <w:suff w:val="nothing"/>
      <w:lvlText w:val=""/>
      <w:lvlJc w:val="left"/>
      <w:pPr>
        <w:ind w:left="0" w:firstLine="0"/>
      </w:pPr>
      <w:rPr>
        <w:rFonts w:cs="Times New Roman"/>
      </w:rPr>
    </w:lvl>
    <w:lvl w:ilvl="7">
      <w:start w:val="1"/>
      <w:numFmt w:val="none"/>
      <w:lvlRestart w:val="0"/>
      <w:suff w:val="nothing"/>
      <w:lvlText w:val=""/>
      <w:lvlJc w:val="left"/>
      <w:pPr>
        <w:ind w:left="0" w:firstLine="0"/>
      </w:pPr>
      <w:rPr>
        <w:rFonts w:cs="Times New Roman"/>
      </w:rPr>
    </w:lvl>
    <w:lvl w:ilvl="8">
      <w:start w:val="1"/>
      <w:numFmt w:val="none"/>
      <w:lvlRestart w:val="0"/>
      <w:suff w:val="nothing"/>
      <w:lvlText w:val=""/>
      <w:lvlJc w:val="left"/>
      <w:pPr>
        <w:ind w:left="0" w:firstLine="0"/>
      </w:pPr>
      <w:rPr>
        <w:rFonts w:cs="Times New Roman"/>
      </w:rPr>
    </w:lvl>
  </w:abstractNum>
  <w:abstractNum w:abstractNumId="8">
    <w:nsid w:val="12556F85"/>
    <w:multiLevelType w:val="hybridMultilevel"/>
    <w:tmpl w:val="17BE55E8"/>
    <w:lvl w:ilvl="0" w:tplc="00EA4FDA">
      <w:start w:val="1"/>
      <w:numFmt w:val="lowerLetter"/>
      <w:lvlText w:val="%1)"/>
      <w:lvlJc w:val="left"/>
      <w:pPr>
        <w:ind w:left="1004" w:hanging="360"/>
      </w:pPr>
      <w:rPr>
        <w:rFonts w:cs="Times New Roman"/>
        <w:b w:val="0"/>
      </w:rPr>
    </w:lvl>
    <w:lvl w:ilvl="1" w:tplc="040E0019">
      <w:start w:val="1"/>
      <w:numFmt w:val="lowerLetter"/>
      <w:lvlText w:val="%2."/>
      <w:lvlJc w:val="left"/>
      <w:pPr>
        <w:ind w:left="1724" w:hanging="360"/>
      </w:pPr>
    </w:lvl>
    <w:lvl w:ilvl="2" w:tplc="040E001B">
      <w:start w:val="1"/>
      <w:numFmt w:val="lowerRoman"/>
      <w:lvlText w:val="%3."/>
      <w:lvlJc w:val="right"/>
      <w:pPr>
        <w:ind w:left="2444" w:hanging="180"/>
      </w:pPr>
    </w:lvl>
    <w:lvl w:ilvl="3" w:tplc="040E000F">
      <w:start w:val="1"/>
      <w:numFmt w:val="decimal"/>
      <w:lvlText w:val="%4."/>
      <w:lvlJc w:val="left"/>
      <w:pPr>
        <w:ind w:left="3164" w:hanging="360"/>
      </w:pPr>
    </w:lvl>
    <w:lvl w:ilvl="4" w:tplc="040E0019">
      <w:start w:val="1"/>
      <w:numFmt w:val="lowerLetter"/>
      <w:lvlText w:val="%5."/>
      <w:lvlJc w:val="left"/>
      <w:pPr>
        <w:ind w:left="3884" w:hanging="360"/>
      </w:pPr>
    </w:lvl>
    <w:lvl w:ilvl="5" w:tplc="040E001B">
      <w:start w:val="1"/>
      <w:numFmt w:val="lowerRoman"/>
      <w:lvlText w:val="%6."/>
      <w:lvlJc w:val="right"/>
      <w:pPr>
        <w:ind w:left="4604" w:hanging="180"/>
      </w:pPr>
    </w:lvl>
    <w:lvl w:ilvl="6" w:tplc="040E000F">
      <w:start w:val="1"/>
      <w:numFmt w:val="decimal"/>
      <w:lvlText w:val="%7."/>
      <w:lvlJc w:val="left"/>
      <w:pPr>
        <w:ind w:left="5324" w:hanging="360"/>
      </w:pPr>
    </w:lvl>
    <w:lvl w:ilvl="7" w:tplc="040E0019">
      <w:start w:val="1"/>
      <w:numFmt w:val="lowerLetter"/>
      <w:lvlText w:val="%8."/>
      <w:lvlJc w:val="left"/>
      <w:pPr>
        <w:ind w:left="6044" w:hanging="360"/>
      </w:pPr>
    </w:lvl>
    <w:lvl w:ilvl="8" w:tplc="040E001B">
      <w:start w:val="1"/>
      <w:numFmt w:val="lowerRoman"/>
      <w:lvlText w:val="%9."/>
      <w:lvlJc w:val="right"/>
      <w:pPr>
        <w:ind w:left="6764" w:hanging="180"/>
      </w:pPr>
    </w:lvl>
  </w:abstractNum>
  <w:abstractNum w:abstractNumId="9">
    <w:nsid w:val="154C3A9E"/>
    <w:multiLevelType w:val="multilevel"/>
    <w:tmpl w:val="1DE09FF0"/>
    <w:lvl w:ilvl="0">
      <w:start w:val="7"/>
      <w:numFmt w:val="decimal"/>
      <w:pStyle w:val="Cmsor1"/>
      <w:lvlText w:val="%1"/>
      <w:lvlJc w:val="left"/>
      <w:pPr>
        <w:tabs>
          <w:tab w:val="num" w:pos="432"/>
        </w:tabs>
        <w:ind w:left="432" w:hanging="432"/>
      </w:pPr>
      <w:rPr>
        <w:rFonts w:cs="Times New Roman"/>
      </w:rPr>
    </w:lvl>
    <w:lvl w:ilvl="1">
      <w:start w:val="1"/>
      <w:numFmt w:val="decimal"/>
      <w:pStyle w:val="Cmsor2"/>
      <w:lvlText w:val="%1.%2"/>
      <w:lvlJc w:val="left"/>
      <w:pPr>
        <w:tabs>
          <w:tab w:val="num" w:pos="576"/>
        </w:tabs>
        <w:ind w:left="576" w:hanging="576"/>
      </w:pPr>
      <w:rPr>
        <w:rFonts w:cs="Times New Roman"/>
      </w:rPr>
    </w:lvl>
    <w:lvl w:ilvl="2">
      <w:start w:val="1"/>
      <w:numFmt w:val="decimal"/>
      <w:pStyle w:val="Cmsor3"/>
      <w:lvlText w:val="%1.%2.%3"/>
      <w:lvlJc w:val="left"/>
      <w:pPr>
        <w:tabs>
          <w:tab w:val="num" w:pos="720"/>
        </w:tabs>
        <w:ind w:left="720" w:hanging="720"/>
      </w:pPr>
      <w:rPr>
        <w:rFonts w:cs="Times New Roman"/>
      </w:rPr>
    </w:lvl>
    <w:lvl w:ilvl="3">
      <w:start w:val="1"/>
      <w:numFmt w:val="decimal"/>
      <w:pStyle w:val="Cmsor4"/>
      <w:lvlText w:val="%1.%2.%3.%4"/>
      <w:lvlJc w:val="left"/>
      <w:pPr>
        <w:tabs>
          <w:tab w:val="num" w:pos="864"/>
        </w:tabs>
        <w:ind w:left="864" w:hanging="864"/>
      </w:pPr>
      <w:rPr>
        <w:rFonts w:cs="Times New Roman"/>
      </w:rPr>
    </w:lvl>
    <w:lvl w:ilvl="4">
      <w:start w:val="1"/>
      <w:numFmt w:val="decimal"/>
      <w:pStyle w:val="Cmsor5"/>
      <w:lvlText w:val="%1.%2.%3.%4.%5"/>
      <w:lvlJc w:val="left"/>
      <w:pPr>
        <w:tabs>
          <w:tab w:val="num" w:pos="1008"/>
        </w:tabs>
        <w:ind w:left="1008" w:hanging="1008"/>
      </w:pPr>
      <w:rPr>
        <w:rFonts w:cs="Times New Roman"/>
      </w:rPr>
    </w:lvl>
    <w:lvl w:ilvl="5">
      <w:start w:val="1"/>
      <w:numFmt w:val="decimal"/>
      <w:pStyle w:val="Cmsor6"/>
      <w:lvlText w:val="%1.%2.%3.%4.%5.%6"/>
      <w:lvlJc w:val="left"/>
      <w:pPr>
        <w:tabs>
          <w:tab w:val="num" w:pos="1152"/>
        </w:tabs>
        <w:ind w:left="1152" w:hanging="1152"/>
      </w:pPr>
      <w:rPr>
        <w:rFonts w:cs="Times New Roman"/>
      </w:rPr>
    </w:lvl>
    <w:lvl w:ilvl="6">
      <w:start w:val="1"/>
      <w:numFmt w:val="decimal"/>
      <w:pStyle w:val="Cmsor7"/>
      <w:lvlText w:val="%1.%2.%3.%4.%5.%6.%7"/>
      <w:lvlJc w:val="left"/>
      <w:pPr>
        <w:tabs>
          <w:tab w:val="num" w:pos="1296"/>
        </w:tabs>
        <w:ind w:left="1296" w:hanging="1296"/>
      </w:pPr>
      <w:rPr>
        <w:rFonts w:cs="Times New Roman"/>
      </w:rPr>
    </w:lvl>
    <w:lvl w:ilvl="7">
      <w:start w:val="1"/>
      <w:numFmt w:val="decimal"/>
      <w:pStyle w:val="Cmsor8"/>
      <w:lvlText w:val="%1.%2.%3.%4.%5.%6.%7.%8"/>
      <w:lvlJc w:val="left"/>
      <w:pPr>
        <w:tabs>
          <w:tab w:val="num" w:pos="1440"/>
        </w:tabs>
        <w:ind w:left="1440" w:hanging="1440"/>
      </w:pPr>
      <w:rPr>
        <w:rFonts w:cs="Times New Roman"/>
      </w:rPr>
    </w:lvl>
    <w:lvl w:ilvl="8">
      <w:start w:val="1"/>
      <w:numFmt w:val="decimal"/>
      <w:pStyle w:val="Cmsor9"/>
      <w:lvlText w:val="%1.%2.%3.%4.%5.%6.%7.%8.%9"/>
      <w:lvlJc w:val="left"/>
      <w:pPr>
        <w:tabs>
          <w:tab w:val="num" w:pos="1584"/>
        </w:tabs>
        <w:ind w:left="1584" w:hanging="1584"/>
      </w:pPr>
      <w:rPr>
        <w:rFonts w:cs="Times New Roman"/>
      </w:rPr>
    </w:lvl>
  </w:abstractNum>
  <w:abstractNum w:abstractNumId="10">
    <w:nsid w:val="15ED59C1"/>
    <w:multiLevelType w:val="hybridMultilevel"/>
    <w:tmpl w:val="8A8EE7C4"/>
    <w:lvl w:ilvl="0" w:tplc="040E000F">
      <w:start w:val="4"/>
      <w:numFmt w:val="decimal"/>
      <w:lvlText w:val="%1."/>
      <w:lvlJc w:val="left"/>
      <w:pPr>
        <w:tabs>
          <w:tab w:val="num" w:pos="720"/>
        </w:tabs>
        <w:ind w:left="720" w:hanging="360"/>
      </w:pPr>
      <w:rPr>
        <w:rFonts w:cs="Times New Roman"/>
      </w:rPr>
    </w:lvl>
    <w:lvl w:ilvl="1" w:tplc="3A066502">
      <w:start w:val="1"/>
      <w:numFmt w:val="upperRoman"/>
      <w:lvlText w:val="%2."/>
      <w:lvlJc w:val="left"/>
      <w:pPr>
        <w:tabs>
          <w:tab w:val="num" w:pos="1800"/>
        </w:tabs>
        <w:ind w:left="1800" w:hanging="720"/>
      </w:pPr>
      <w:rPr>
        <w:rFonts w:cs="Times New Roman"/>
        <w:b/>
      </w:rPr>
    </w:lvl>
    <w:lvl w:ilvl="2" w:tplc="435A51B8">
      <w:start w:val="5"/>
      <w:numFmt w:val="bullet"/>
      <w:lvlText w:val="-"/>
      <w:lvlJc w:val="left"/>
      <w:pPr>
        <w:ind w:left="2340" w:hanging="360"/>
      </w:pPr>
      <w:rPr>
        <w:rFonts w:ascii="Garamond" w:eastAsia="Times New Roman" w:hAnsi="Garamond" w:hint="default"/>
      </w:rPr>
    </w:lvl>
    <w:lvl w:ilvl="3" w:tplc="040E000F">
      <w:start w:val="1"/>
      <w:numFmt w:val="decimal"/>
      <w:lvlText w:val="%4."/>
      <w:lvlJc w:val="left"/>
      <w:pPr>
        <w:tabs>
          <w:tab w:val="num" w:pos="360"/>
        </w:tabs>
        <w:ind w:left="36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1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30C2EC6"/>
    <w:multiLevelType w:val="multilevel"/>
    <w:tmpl w:val="766C966C"/>
    <w:styleLink w:val="111111"/>
    <w:lvl w:ilvl="0">
      <w:start w:val="1"/>
      <w:numFmt w:val="decimal"/>
      <w:lvlText w:val="%1."/>
      <w:lvlJc w:val="left"/>
      <w:pPr>
        <w:tabs>
          <w:tab w:val="num" w:pos="720"/>
        </w:tabs>
        <w:ind w:left="720" w:hanging="720"/>
      </w:pPr>
      <w:rPr>
        <w:strike w:val="0"/>
        <w:dstrike w:val="0"/>
        <w:color w:val="auto"/>
        <w:w w:val="100"/>
        <w:kern w:val="28"/>
        <w:sz w:val="22"/>
        <w:szCs w:val="20"/>
        <w:u w:val="none"/>
        <w:effect w:val="none"/>
        <w:vertAlign w:val="baseline"/>
        <w:em w:val="none"/>
      </w:rPr>
    </w:lvl>
    <w:lvl w:ilvl="1">
      <w:start w:val="1"/>
      <w:numFmt w:val="decimal"/>
      <w:lvlText w:val="%1.%2"/>
      <w:lvlJc w:val="left"/>
      <w:pPr>
        <w:tabs>
          <w:tab w:val="num" w:pos="1440"/>
        </w:tabs>
        <w:ind w:left="1440" w:hanging="720"/>
      </w:pPr>
      <w:rPr>
        <w:effect w:val="none"/>
      </w:rPr>
    </w:lvl>
    <w:lvl w:ilvl="2">
      <w:start w:val="1"/>
      <w:numFmt w:val="decimal"/>
      <w:lvlText w:val="%1.%2.%3"/>
      <w:lvlJc w:val="left"/>
      <w:pPr>
        <w:tabs>
          <w:tab w:val="num" w:pos="2160"/>
        </w:tabs>
        <w:ind w:left="2160" w:hanging="720"/>
      </w:pPr>
      <w:rPr>
        <w:effect w:val="none"/>
      </w:rPr>
    </w:lvl>
    <w:lvl w:ilvl="3">
      <w:start w:val="1"/>
      <w:numFmt w:val="decimal"/>
      <w:lvlText w:val="%1.%2.%3.%4"/>
      <w:lvlJc w:val="left"/>
      <w:pPr>
        <w:tabs>
          <w:tab w:val="num" w:pos="2880"/>
        </w:tabs>
        <w:ind w:left="2880" w:hanging="720"/>
      </w:pPr>
      <w:rPr>
        <w:effect w:val="none"/>
      </w:rPr>
    </w:lvl>
    <w:lvl w:ilvl="4">
      <w:start w:val="1"/>
      <w:numFmt w:val="decimal"/>
      <w:lvlText w:val="%1.%2.%3.%4.%5"/>
      <w:lvlJc w:val="left"/>
      <w:pPr>
        <w:tabs>
          <w:tab w:val="num" w:pos="3600"/>
        </w:tabs>
        <w:ind w:left="3600" w:hanging="720"/>
      </w:pPr>
      <w:rPr>
        <w:effect w:val="none"/>
      </w:rPr>
    </w:lvl>
    <w:lvl w:ilvl="5">
      <w:start w:val="1"/>
      <w:numFmt w:val="decimal"/>
      <w:lvlText w:val="%1.%2.%3.%4.%5.%6"/>
      <w:lvlJc w:val="left"/>
      <w:pPr>
        <w:tabs>
          <w:tab w:val="num" w:pos="4320"/>
        </w:tabs>
        <w:ind w:left="4320" w:hanging="720"/>
      </w:pPr>
      <w:rPr>
        <w:effect w:val="none"/>
      </w:rPr>
    </w:lvl>
    <w:lvl w:ilvl="6">
      <w:start w:val="1"/>
      <w:numFmt w:val="decimal"/>
      <w:lvlText w:val="%1.%2.%3.%4.%5.%6.%7"/>
      <w:lvlJc w:val="left"/>
      <w:pPr>
        <w:tabs>
          <w:tab w:val="num" w:pos="5040"/>
        </w:tabs>
        <w:ind w:left="5040" w:hanging="720"/>
      </w:pPr>
      <w:rPr>
        <w:effect w:val="none"/>
      </w:rPr>
    </w:lvl>
    <w:lvl w:ilvl="7">
      <w:start w:val="1"/>
      <w:numFmt w:val="decimal"/>
      <w:lvlText w:val="%1.%2.%3.%4.%5.%6.%7.%8"/>
      <w:lvlJc w:val="left"/>
      <w:pPr>
        <w:tabs>
          <w:tab w:val="num" w:pos="5760"/>
        </w:tabs>
        <w:ind w:left="5760" w:hanging="720"/>
      </w:pPr>
      <w:rPr>
        <w:effect w:val="none"/>
      </w:rPr>
    </w:lvl>
    <w:lvl w:ilvl="8">
      <w:start w:val="1"/>
      <w:numFmt w:val="decimal"/>
      <w:lvlText w:val="%1.%2.%3.%4.%5.%6.%7.%8.%9"/>
      <w:lvlJc w:val="left"/>
      <w:pPr>
        <w:tabs>
          <w:tab w:val="num" w:pos="6480"/>
        </w:tabs>
        <w:ind w:left="6480" w:hanging="720"/>
      </w:pPr>
      <w:rPr>
        <w:effect w:val="none"/>
      </w:rPr>
    </w:lvl>
  </w:abstractNum>
  <w:abstractNum w:abstractNumId="13">
    <w:nsid w:val="303051C3"/>
    <w:multiLevelType w:val="multilevel"/>
    <w:tmpl w:val="20C6AA4A"/>
    <w:name w:val="Appendicies Heading List"/>
    <w:lvl w:ilvl="0">
      <w:start w:val="1"/>
      <w:numFmt w:val="decimal"/>
      <w:pStyle w:val="AppHead"/>
      <w:suff w:val="space"/>
      <w:lvlText w:val="APPENDIX %1: "/>
      <w:lvlJc w:val="left"/>
      <w:pPr>
        <w:tabs>
          <w:tab w:val="num" w:pos="0"/>
        </w:tabs>
        <w:ind w:left="0" w:firstLine="0"/>
      </w:pPr>
      <w:rPr>
        <w:caps w:val="0"/>
        <w:effect w:val="none"/>
      </w:rPr>
    </w:lvl>
    <w:lvl w:ilvl="1">
      <w:start w:val="1"/>
      <w:numFmt w:val="decimal"/>
      <w:pStyle w:val="AppPart"/>
      <w:suff w:val="space"/>
      <w:lvlText w:val="Part %2: "/>
      <w:lvlJc w:val="left"/>
      <w:pPr>
        <w:tabs>
          <w:tab w:val="num" w:pos="0"/>
        </w:tabs>
        <w:ind w:left="0" w:firstLine="0"/>
      </w:pPr>
      <w:rPr>
        <w:caps w:val="0"/>
        <w:effect w:val="none"/>
      </w:rPr>
    </w:lvl>
    <w:lvl w:ilvl="2">
      <w:start w:val="1"/>
      <w:numFmt w:val="none"/>
      <w:lvlRestart w:val="0"/>
      <w:lvlText w:val=""/>
      <w:lvlJc w:val="left"/>
      <w:pPr>
        <w:tabs>
          <w:tab w:val="num" w:pos="0"/>
        </w:tabs>
        <w:ind w:left="0" w:firstLine="0"/>
      </w:pPr>
      <w:rPr>
        <w:caps w:val="0"/>
        <w:effect w:val="none"/>
      </w:rPr>
    </w:lvl>
    <w:lvl w:ilvl="3">
      <w:start w:val="1"/>
      <w:numFmt w:val="none"/>
      <w:lvlRestart w:val="0"/>
      <w:lvlText w:val=""/>
      <w:lvlJc w:val="left"/>
      <w:pPr>
        <w:tabs>
          <w:tab w:val="num" w:pos="0"/>
        </w:tabs>
        <w:ind w:left="0" w:firstLine="0"/>
      </w:pPr>
      <w:rPr>
        <w:caps w:val="0"/>
        <w:effect w:val="none"/>
      </w:rPr>
    </w:lvl>
    <w:lvl w:ilvl="4">
      <w:start w:val="1"/>
      <w:numFmt w:val="none"/>
      <w:lvlRestart w:val="0"/>
      <w:lvlText w:val=""/>
      <w:lvlJc w:val="left"/>
      <w:pPr>
        <w:tabs>
          <w:tab w:val="num" w:pos="0"/>
        </w:tabs>
        <w:ind w:left="0" w:firstLine="0"/>
      </w:pPr>
      <w:rPr>
        <w:caps w:val="0"/>
        <w:effect w:val="none"/>
      </w:rPr>
    </w:lvl>
    <w:lvl w:ilvl="5">
      <w:start w:val="1"/>
      <w:numFmt w:val="none"/>
      <w:lvlRestart w:val="0"/>
      <w:lvlText w:val=""/>
      <w:lvlJc w:val="left"/>
      <w:pPr>
        <w:tabs>
          <w:tab w:val="num" w:pos="0"/>
        </w:tabs>
        <w:ind w:left="0" w:firstLine="0"/>
      </w:pPr>
      <w:rPr>
        <w:caps w:val="0"/>
        <w:effect w:val="none"/>
      </w:rPr>
    </w:lvl>
    <w:lvl w:ilvl="6">
      <w:start w:val="1"/>
      <w:numFmt w:val="none"/>
      <w:lvlRestart w:val="0"/>
      <w:lvlText w:val=""/>
      <w:lvlJc w:val="left"/>
      <w:pPr>
        <w:tabs>
          <w:tab w:val="num" w:pos="0"/>
        </w:tabs>
        <w:ind w:left="0" w:firstLine="0"/>
      </w:pPr>
      <w:rPr>
        <w:caps w:val="0"/>
        <w:effect w:val="none"/>
      </w:rPr>
    </w:lvl>
    <w:lvl w:ilvl="7">
      <w:start w:val="1"/>
      <w:numFmt w:val="none"/>
      <w:lvlRestart w:val="0"/>
      <w:lvlText w:val=""/>
      <w:lvlJc w:val="left"/>
      <w:pPr>
        <w:tabs>
          <w:tab w:val="num" w:pos="0"/>
        </w:tabs>
        <w:ind w:left="0" w:firstLine="0"/>
      </w:pPr>
      <w:rPr>
        <w:caps w:val="0"/>
        <w:effect w:val="none"/>
      </w:rPr>
    </w:lvl>
    <w:lvl w:ilvl="8">
      <w:start w:val="1"/>
      <w:numFmt w:val="none"/>
      <w:lvlRestart w:val="0"/>
      <w:lvlText w:val=""/>
      <w:lvlJc w:val="left"/>
      <w:pPr>
        <w:tabs>
          <w:tab w:val="num" w:pos="0"/>
        </w:tabs>
        <w:ind w:left="0" w:firstLine="0"/>
      </w:pPr>
      <w:rPr>
        <w:caps w:val="0"/>
        <w:effect w:val="none"/>
      </w:rPr>
    </w:lvl>
  </w:abstractNum>
  <w:abstractNum w:abstractNumId="14">
    <w:nsid w:val="30850837"/>
    <w:multiLevelType w:val="hybridMultilevel"/>
    <w:tmpl w:val="5CBC058E"/>
    <w:lvl w:ilvl="0" w:tplc="829037BC">
      <w:start w:val="1"/>
      <w:numFmt w:val="lowerLetter"/>
      <w:lvlText w:val="%1)"/>
      <w:lvlJc w:val="left"/>
      <w:pPr>
        <w:ind w:left="1004" w:hanging="360"/>
      </w:pPr>
      <w:rPr>
        <w:rFonts w:cs="Times New Roman"/>
        <w:b w:val="0"/>
      </w:rPr>
    </w:lvl>
    <w:lvl w:ilvl="1" w:tplc="040E0019">
      <w:start w:val="1"/>
      <w:numFmt w:val="lowerLetter"/>
      <w:lvlText w:val="%2."/>
      <w:lvlJc w:val="left"/>
      <w:pPr>
        <w:ind w:left="1724" w:hanging="360"/>
      </w:pPr>
    </w:lvl>
    <w:lvl w:ilvl="2" w:tplc="040E001B">
      <w:start w:val="1"/>
      <w:numFmt w:val="lowerRoman"/>
      <w:lvlText w:val="%3."/>
      <w:lvlJc w:val="right"/>
      <w:pPr>
        <w:ind w:left="2444" w:hanging="180"/>
      </w:pPr>
    </w:lvl>
    <w:lvl w:ilvl="3" w:tplc="040E000F">
      <w:start w:val="1"/>
      <w:numFmt w:val="decimal"/>
      <w:lvlText w:val="%4."/>
      <w:lvlJc w:val="left"/>
      <w:pPr>
        <w:ind w:left="3164" w:hanging="360"/>
      </w:pPr>
    </w:lvl>
    <w:lvl w:ilvl="4" w:tplc="040E0019">
      <w:start w:val="1"/>
      <w:numFmt w:val="lowerLetter"/>
      <w:lvlText w:val="%5."/>
      <w:lvlJc w:val="left"/>
      <w:pPr>
        <w:ind w:left="3884" w:hanging="360"/>
      </w:pPr>
    </w:lvl>
    <w:lvl w:ilvl="5" w:tplc="040E001B">
      <w:start w:val="1"/>
      <w:numFmt w:val="lowerRoman"/>
      <w:lvlText w:val="%6."/>
      <w:lvlJc w:val="right"/>
      <w:pPr>
        <w:ind w:left="4604" w:hanging="180"/>
      </w:pPr>
    </w:lvl>
    <w:lvl w:ilvl="6" w:tplc="040E000F">
      <w:start w:val="1"/>
      <w:numFmt w:val="decimal"/>
      <w:lvlText w:val="%7."/>
      <w:lvlJc w:val="left"/>
      <w:pPr>
        <w:ind w:left="5324" w:hanging="360"/>
      </w:pPr>
    </w:lvl>
    <w:lvl w:ilvl="7" w:tplc="040E0019">
      <w:start w:val="1"/>
      <w:numFmt w:val="lowerLetter"/>
      <w:lvlText w:val="%8."/>
      <w:lvlJc w:val="left"/>
      <w:pPr>
        <w:ind w:left="6044" w:hanging="360"/>
      </w:pPr>
    </w:lvl>
    <w:lvl w:ilvl="8" w:tplc="040E001B">
      <w:start w:val="1"/>
      <w:numFmt w:val="lowerRoman"/>
      <w:lvlText w:val="%9."/>
      <w:lvlJc w:val="right"/>
      <w:pPr>
        <w:ind w:left="6764" w:hanging="180"/>
      </w:pPr>
    </w:lvl>
  </w:abstractNum>
  <w:abstractNum w:abstractNumId="15">
    <w:nsid w:val="395F1F5E"/>
    <w:multiLevelType w:val="hybridMultilevel"/>
    <w:tmpl w:val="BB286424"/>
    <w:lvl w:ilvl="0" w:tplc="28A81386">
      <w:start w:val="1"/>
      <w:numFmt w:val="lowerLetter"/>
      <w:lvlText w:val="%1)"/>
      <w:lvlJc w:val="left"/>
      <w:pPr>
        <w:ind w:left="360" w:hanging="360"/>
      </w:pPr>
      <w:rPr>
        <w:rFonts w:cs="Times New Roman"/>
        <w:b/>
      </w:rPr>
    </w:lvl>
    <w:lvl w:ilvl="1" w:tplc="040E0019">
      <w:start w:val="1"/>
      <w:numFmt w:val="lowerLetter"/>
      <w:lvlText w:val="%2."/>
      <w:lvlJc w:val="left"/>
      <w:pPr>
        <w:ind w:left="1080" w:hanging="360"/>
      </w:pPr>
      <w:rPr>
        <w:rFonts w:cs="Times New Roman"/>
      </w:rPr>
    </w:lvl>
    <w:lvl w:ilvl="2" w:tplc="040E001B">
      <w:start w:val="1"/>
      <w:numFmt w:val="lowerRoman"/>
      <w:lvlText w:val="%3."/>
      <w:lvlJc w:val="right"/>
      <w:pPr>
        <w:ind w:left="1800" w:hanging="180"/>
      </w:pPr>
      <w:rPr>
        <w:rFonts w:cs="Times New Roman"/>
      </w:rPr>
    </w:lvl>
    <w:lvl w:ilvl="3" w:tplc="040E000F">
      <w:start w:val="1"/>
      <w:numFmt w:val="decimal"/>
      <w:lvlText w:val="%4."/>
      <w:lvlJc w:val="left"/>
      <w:pPr>
        <w:ind w:left="2520" w:hanging="360"/>
      </w:pPr>
      <w:rPr>
        <w:rFonts w:cs="Times New Roman"/>
      </w:rPr>
    </w:lvl>
    <w:lvl w:ilvl="4" w:tplc="040E0019">
      <w:start w:val="1"/>
      <w:numFmt w:val="lowerLetter"/>
      <w:lvlText w:val="%5."/>
      <w:lvlJc w:val="left"/>
      <w:pPr>
        <w:ind w:left="3240" w:hanging="360"/>
      </w:pPr>
      <w:rPr>
        <w:rFonts w:cs="Times New Roman"/>
      </w:rPr>
    </w:lvl>
    <w:lvl w:ilvl="5" w:tplc="040E001B">
      <w:start w:val="1"/>
      <w:numFmt w:val="lowerRoman"/>
      <w:lvlText w:val="%6."/>
      <w:lvlJc w:val="right"/>
      <w:pPr>
        <w:ind w:left="3960" w:hanging="180"/>
      </w:pPr>
      <w:rPr>
        <w:rFonts w:cs="Times New Roman"/>
      </w:rPr>
    </w:lvl>
    <w:lvl w:ilvl="6" w:tplc="040E000F">
      <w:start w:val="1"/>
      <w:numFmt w:val="decimal"/>
      <w:lvlText w:val="%7."/>
      <w:lvlJc w:val="left"/>
      <w:pPr>
        <w:ind w:left="4680" w:hanging="360"/>
      </w:pPr>
      <w:rPr>
        <w:rFonts w:cs="Times New Roman"/>
      </w:rPr>
    </w:lvl>
    <w:lvl w:ilvl="7" w:tplc="040E0019">
      <w:start w:val="1"/>
      <w:numFmt w:val="lowerLetter"/>
      <w:lvlText w:val="%8."/>
      <w:lvlJc w:val="left"/>
      <w:pPr>
        <w:ind w:left="5400" w:hanging="360"/>
      </w:pPr>
      <w:rPr>
        <w:rFonts w:cs="Times New Roman"/>
      </w:rPr>
    </w:lvl>
    <w:lvl w:ilvl="8" w:tplc="040E001B">
      <w:start w:val="1"/>
      <w:numFmt w:val="lowerRoman"/>
      <w:lvlText w:val="%9."/>
      <w:lvlJc w:val="right"/>
      <w:pPr>
        <w:ind w:left="6120" w:hanging="180"/>
      </w:pPr>
      <w:rPr>
        <w:rFonts w:cs="Times New Roman"/>
      </w:rPr>
    </w:lvl>
  </w:abstractNum>
  <w:abstractNum w:abstractNumId="16">
    <w:nsid w:val="3ABE52D0"/>
    <w:multiLevelType w:val="singleLevel"/>
    <w:tmpl w:val="1EB0C688"/>
    <w:lvl w:ilvl="0">
      <w:start w:val="1"/>
      <w:numFmt w:val="decimal"/>
      <w:pStyle w:val="WW-Szvegblokk"/>
      <w:lvlText w:val="%1."/>
      <w:lvlJc w:val="left"/>
      <w:pPr>
        <w:tabs>
          <w:tab w:val="num" w:pos="786"/>
        </w:tabs>
        <w:ind w:left="786" w:hanging="360"/>
      </w:pPr>
      <w:rPr>
        <w:rFonts w:cs="Times New Roman"/>
      </w:rPr>
    </w:lvl>
  </w:abstractNum>
  <w:abstractNum w:abstractNumId="17">
    <w:nsid w:val="3D151744"/>
    <w:multiLevelType w:val="hybridMultilevel"/>
    <w:tmpl w:val="93DE57D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pStyle w:val="Felsorols2"/>
      <w:lvlText w:val=""/>
      <w:lvlJc w:val="left"/>
      <w:pPr>
        <w:tabs>
          <w:tab w:val="num" w:pos="1440"/>
        </w:tabs>
        <w:ind w:left="1440" w:hanging="360"/>
      </w:pPr>
      <w:rPr>
        <w:rFonts w:ascii="Symbol" w:hAnsi="Symbol"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8">
    <w:nsid w:val="3E4E09B1"/>
    <w:multiLevelType w:val="multilevel"/>
    <w:tmpl w:val="BB2E627A"/>
    <w:name w:val="Recital Numbering List"/>
    <w:lvl w:ilvl="0">
      <w:start w:val="1"/>
      <w:numFmt w:val="upperLetter"/>
      <w:pStyle w:val="RecitalNumbering"/>
      <w:lvlText w:val="%1"/>
      <w:lvlJc w:val="left"/>
      <w:pPr>
        <w:tabs>
          <w:tab w:val="num" w:pos="720"/>
        </w:tabs>
        <w:ind w:left="720" w:hanging="720"/>
      </w:pPr>
      <w:rPr>
        <w:caps w:val="0"/>
        <w:effect w:val="none"/>
      </w:rPr>
    </w:lvl>
    <w:lvl w:ilvl="1">
      <w:start w:val="1"/>
      <w:numFmt w:val="lowerRoman"/>
      <w:pStyle w:val="RecitalNumbering2"/>
      <w:lvlText w:val="(%2)"/>
      <w:lvlJc w:val="left"/>
      <w:pPr>
        <w:tabs>
          <w:tab w:val="num" w:pos="1800"/>
        </w:tabs>
        <w:ind w:left="1800" w:hanging="1080"/>
      </w:pPr>
      <w:rPr>
        <w:caps w:val="0"/>
        <w:effect w:val="none"/>
      </w:rPr>
    </w:lvl>
    <w:lvl w:ilvl="2">
      <w:start w:val="1"/>
      <w:numFmt w:val="lowerLetter"/>
      <w:pStyle w:val="RecitalNumbering3"/>
      <w:lvlText w:val="(%3)"/>
      <w:lvlJc w:val="left"/>
      <w:pPr>
        <w:tabs>
          <w:tab w:val="num" w:pos="2880"/>
        </w:tabs>
        <w:ind w:left="2880" w:hanging="1080"/>
      </w:pPr>
      <w:rPr>
        <w:caps w:val="0"/>
        <w:effect w:val="none"/>
      </w:rPr>
    </w:lvl>
    <w:lvl w:ilvl="3">
      <w:start w:val="1"/>
      <w:numFmt w:val="none"/>
      <w:lvlRestart w:val="0"/>
      <w:lvlText w:val=""/>
      <w:lvlJc w:val="left"/>
      <w:pPr>
        <w:tabs>
          <w:tab w:val="num" w:pos="1800"/>
        </w:tabs>
        <w:ind w:left="1800" w:hanging="1080"/>
      </w:pPr>
      <w:rPr>
        <w:caps w:val="0"/>
        <w:effect w:val="none"/>
      </w:rPr>
    </w:lvl>
    <w:lvl w:ilvl="4">
      <w:start w:val="1"/>
      <w:numFmt w:val="none"/>
      <w:lvlRestart w:val="0"/>
      <w:lvlText w:val=""/>
      <w:lvlJc w:val="left"/>
      <w:pPr>
        <w:tabs>
          <w:tab w:val="num" w:pos="1800"/>
        </w:tabs>
        <w:ind w:left="1800" w:hanging="1080"/>
      </w:pPr>
      <w:rPr>
        <w:caps w:val="0"/>
        <w:effect w:val="none"/>
      </w:rPr>
    </w:lvl>
    <w:lvl w:ilvl="5">
      <w:start w:val="1"/>
      <w:numFmt w:val="none"/>
      <w:lvlRestart w:val="0"/>
      <w:lvlText w:val=""/>
      <w:lvlJc w:val="left"/>
      <w:pPr>
        <w:tabs>
          <w:tab w:val="num" w:pos="1800"/>
        </w:tabs>
        <w:ind w:left="1800" w:hanging="1080"/>
      </w:pPr>
      <w:rPr>
        <w:caps w:val="0"/>
        <w:effect w:val="none"/>
      </w:rPr>
    </w:lvl>
    <w:lvl w:ilvl="6">
      <w:start w:val="1"/>
      <w:numFmt w:val="none"/>
      <w:lvlRestart w:val="0"/>
      <w:lvlText w:val=""/>
      <w:lvlJc w:val="left"/>
      <w:pPr>
        <w:tabs>
          <w:tab w:val="num" w:pos="1800"/>
        </w:tabs>
        <w:ind w:left="1800" w:hanging="1080"/>
      </w:pPr>
      <w:rPr>
        <w:caps w:val="0"/>
        <w:effect w:val="none"/>
      </w:rPr>
    </w:lvl>
    <w:lvl w:ilvl="7">
      <w:start w:val="1"/>
      <w:numFmt w:val="none"/>
      <w:lvlRestart w:val="0"/>
      <w:lvlText w:val=""/>
      <w:lvlJc w:val="left"/>
      <w:pPr>
        <w:tabs>
          <w:tab w:val="num" w:pos="1800"/>
        </w:tabs>
        <w:ind w:left="1800" w:hanging="1080"/>
      </w:pPr>
      <w:rPr>
        <w:caps w:val="0"/>
        <w:effect w:val="none"/>
      </w:rPr>
    </w:lvl>
    <w:lvl w:ilvl="8">
      <w:start w:val="1"/>
      <w:numFmt w:val="none"/>
      <w:lvlRestart w:val="0"/>
      <w:lvlText w:val=""/>
      <w:lvlJc w:val="left"/>
      <w:pPr>
        <w:tabs>
          <w:tab w:val="num" w:pos="1800"/>
        </w:tabs>
        <w:ind w:left="1800" w:hanging="1080"/>
      </w:pPr>
      <w:rPr>
        <w:caps w:val="0"/>
        <w:effect w:val="none"/>
      </w:rPr>
    </w:lvl>
  </w:abstractNum>
  <w:abstractNum w:abstractNumId="1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nsid w:val="475B3203"/>
    <w:multiLevelType w:val="multilevel"/>
    <w:tmpl w:val="D7C8A714"/>
    <w:lvl w:ilvl="0">
      <w:start w:val="1"/>
      <w:numFmt w:val="none"/>
      <w:suff w:val="nothing"/>
      <w:lvlText w:val=""/>
      <w:lvlJc w:val="left"/>
      <w:pPr>
        <w:tabs>
          <w:tab w:val="num" w:pos="360"/>
        </w:tabs>
        <w:ind w:left="360" w:hanging="360"/>
      </w:pPr>
      <w:rPr>
        <w:rFonts w:cs="Times New Roman"/>
      </w:rPr>
    </w:lvl>
    <w:lvl w:ilvl="1">
      <w:start w:val="1"/>
      <w:numFmt w:val="none"/>
      <w:pStyle w:val="PBDocTxtL1"/>
      <w:suff w:val="nothing"/>
      <w:lvlText w:val=""/>
      <w:lvlJc w:val="left"/>
      <w:pPr>
        <w:ind w:left="720" w:firstLine="0"/>
      </w:pPr>
      <w:rPr>
        <w:rFonts w:cs="Times New Roman"/>
      </w:rPr>
    </w:lvl>
    <w:lvl w:ilvl="2">
      <w:start w:val="1"/>
      <w:numFmt w:val="none"/>
      <w:pStyle w:val="PBDocTxtL2"/>
      <w:suff w:val="nothing"/>
      <w:lvlText w:val=""/>
      <w:lvlJc w:val="left"/>
      <w:pPr>
        <w:ind w:left="1080" w:firstLine="0"/>
      </w:pPr>
      <w:rPr>
        <w:rFonts w:cs="Times New Roman"/>
      </w:rPr>
    </w:lvl>
    <w:lvl w:ilvl="3">
      <w:start w:val="1"/>
      <w:numFmt w:val="none"/>
      <w:pStyle w:val="PBDocTxtL3"/>
      <w:suff w:val="nothing"/>
      <w:lvlText w:val=""/>
      <w:lvlJc w:val="left"/>
      <w:pPr>
        <w:ind w:left="1440" w:firstLine="0"/>
      </w:pPr>
      <w:rPr>
        <w:rFonts w:cs="Times New Roman"/>
      </w:rPr>
    </w:lvl>
    <w:lvl w:ilvl="4">
      <w:start w:val="1"/>
      <w:numFmt w:val="none"/>
      <w:pStyle w:val="PBDocTxtL4"/>
      <w:suff w:val="nothing"/>
      <w:lvlText w:val=""/>
      <w:lvlJc w:val="left"/>
      <w:pPr>
        <w:ind w:left="1800" w:firstLine="0"/>
      </w:pPr>
      <w:rPr>
        <w:rFonts w:cs="Times New Roman"/>
      </w:rPr>
    </w:lvl>
    <w:lvl w:ilvl="5">
      <w:start w:val="1"/>
      <w:numFmt w:val="none"/>
      <w:pStyle w:val="PBDocTxtL1"/>
      <w:suff w:val="nothing"/>
      <w:lvlText w:val=""/>
      <w:lvlJc w:val="left"/>
      <w:pPr>
        <w:ind w:left="2160" w:firstLine="0"/>
      </w:pPr>
      <w:rPr>
        <w:rFonts w:cs="Times New Roman"/>
      </w:rPr>
    </w:lvl>
    <w:lvl w:ilvl="6">
      <w:start w:val="1"/>
      <w:numFmt w:val="none"/>
      <w:pStyle w:val="PBDocTxtL6"/>
      <w:suff w:val="nothing"/>
      <w:lvlText w:val=""/>
      <w:lvlJc w:val="left"/>
      <w:pPr>
        <w:ind w:left="2520" w:firstLine="0"/>
      </w:pPr>
      <w:rPr>
        <w:rFonts w:cs="Times New Roman"/>
      </w:rPr>
    </w:lvl>
    <w:lvl w:ilvl="7">
      <w:start w:val="1"/>
      <w:numFmt w:val="none"/>
      <w:pStyle w:val="PBDocTxtL2"/>
      <w:suff w:val="nothing"/>
      <w:lvlText w:val=""/>
      <w:lvlJc w:val="left"/>
      <w:pPr>
        <w:ind w:left="2880" w:firstLine="0"/>
      </w:pPr>
      <w:rPr>
        <w:rFonts w:cs="Times New Roman"/>
      </w:rPr>
    </w:lvl>
    <w:lvl w:ilvl="8">
      <w:start w:val="1"/>
      <w:numFmt w:val="none"/>
      <w:pStyle w:val="PBDocTxtL3"/>
      <w:suff w:val="nothing"/>
      <w:lvlText w:val=""/>
      <w:lvlJc w:val="left"/>
      <w:pPr>
        <w:ind w:left="5760" w:firstLine="0"/>
      </w:pPr>
      <w:rPr>
        <w:rFonts w:cs="Times New Roman"/>
      </w:rPr>
    </w:lvl>
  </w:abstractNum>
  <w:abstractNum w:abstractNumId="21">
    <w:nsid w:val="49C66851"/>
    <w:multiLevelType w:val="multilevel"/>
    <w:tmpl w:val="62968DB0"/>
    <w:name w:val="PBAnx"/>
    <w:lvl w:ilvl="0">
      <w:start w:val="1"/>
      <w:numFmt w:val="decimal"/>
      <w:pStyle w:val="PBAnxHead"/>
      <w:suff w:val="nothing"/>
      <w:lvlText w:val="Annex %1"/>
      <w:lvlJc w:val="left"/>
      <w:pPr>
        <w:ind w:left="0" w:firstLine="0"/>
      </w:pPr>
      <w:rPr>
        <w:rFonts w:cs="Times New Roman"/>
        <w:b/>
        <w:bCs/>
        <w:i w:val="0"/>
        <w:iCs w:val="0"/>
      </w:rPr>
    </w:lvl>
    <w:lvl w:ilvl="1">
      <w:start w:val="1"/>
      <w:numFmt w:val="decimal"/>
      <w:pStyle w:val="PBAnxPartHead"/>
      <w:suff w:val="nothing"/>
      <w:lvlText w:val="Part %2"/>
      <w:lvlJc w:val="left"/>
      <w:pPr>
        <w:ind w:left="0" w:firstLine="0"/>
      </w:pPr>
      <w:rPr>
        <w:rFonts w:cs="Times New Roman"/>
        <w:b/>
        <w:bCs/>
        <w:i w:val="0"/>
        <w:iCs w:val="0"/>
      </w:rPr>
    </w:lvl>
    <w:lvl w:ilvl="2">
      <w:start w:val="1"/>
      <w:numFmt w:val="none"/>
      <w:lvlRestart w:val="0"/>
      <w:suff w:val="nothing"/>
      <w:lvlText w:val=""/>
      <w:lvlJc w:val="left"/>
      <w:pPr>
        <w:ind w:left="0" w:firstLine="0"/>
      </w:pPr>
      <w:rPr>
        <w:rFonts w:cs="Times New Roman"/>
      </w:rPr>
    </w:lvl>
    <w:lvl w:ilvl="3">
      <w:start w:val="1"/>
      <w:numFmt w:val="none"/>
      <w:lvlRestart w:val="0"/>
      <w:suff w:val="nothing"/>
      <w:lvlText w:val=""/>
      <w:lvlJc w:val="left"/>
      <w:pPr>
        <w:ind w:left="0" w:firstLine="0"/>
      </w:pPr>
      <w:rPr>
        <w:rFonts w:cs="Times New Roman"/>
      </w:rPr>
    </w:lvl>
    <w:lvl w:ilvl="4">
      <w:start w:val="1"/>
      <w:numFmt w:val="none"/>
      <w:lvlRestart w:val="0"/>
      <w:suff w:val="nothing"/>
      <w:lvlText w:val=""/>
      <w:lvlJc w:val="left"/>
      <w:pPr>
        <w:ind w:left="0" w:firstLine="0"/>
      </w:pPr>
      <w:rPr>
        <w:rFonts w:cs="Times New Roman"/>
      </w:rPr>
    </w:lvl>
    <w:lvl w:ilvl="5">
      <w:start w:val="1"/>
      <w:numFmt w:val="none"/>
      <w:lvlRestart w:val="0"/>
      <w:suff w:val="nothing"/>
      <w:lvlText w:val=""/>
      <w:lvlJc w:val="left"/>
      <w:pPr>
        <w:ind w:left="0" w:firstLine="0"/>
      </w:pPr>
      <w:rPr>
        <w:rFonts w:cs="Times New Roman"/>
      </w:rPr>
    </w:lvl>
    <w:lvl w:ilvl="6">
      <w:start w:val="1"/>
      <w:numFmt w:val="none"/>
      <w:lvlRestart w:val="0"/>
      <w:suff w:val="nothing"/>
      <w:lvlText w:val=""/>
      <w:lvlJc w:val="left"/>
      <w:pPr>
        <w:ind w:left="0" w:firstLine="0"/>
      </w:pPr>
      <w:rPr>
        <w:rFonts w:cs="Times New Roman"/>
      </w:rPr>
    </w:lvl>
    <w:lvl w:ilvl="7">
      <w:start w:val="1"/>
      <w:numFmt w:val="none"/>
      <w:lvlRestart w:val="0"/>
      <w:suff w:val="nothing"/>
      <w:lvlText w:val=""/>
      <w:lvlJc w:val="left"/>
      <w:pPr>
        <w:ind w:left="0" w:firstLine="0"/>
      </w:pPr>
      <w:rPr>
        <w:rFonts w:cs="Times New Roman"/>
      </w:rPr>
    </w:lvl>
    <w:lvl w:ilvl="8">
      <w:start w:val="1"/>
      <w:numFmt w:val="none"/>
      <w:lvlRestart w:val="0"/>
      <w:suff w:val="nothing"/>
      <w:lvlText w:val=""/>
      <w:lvlJc w:val="left"/>
      <w:pPr>
        <w:ind w:left="0" w:firstLine="0"/>
      </w:pPr>
      <w:rPr>
        <w:rFonts w:cs="Times New Roman"/>
      </w:rPr>
    </w:lvl>
  </w:abstractNum>
  <w:abstractNum w:abstractNumId="22">
    <w:nsid w:val="4CFE7B09"/>
    <w:multiLevelType w:val="multilevel"/>
    <w:tmpl w:val="94F29B5C"/>
    <w:name w:val="PB1"/>
    <w:lvl w:ilvl="0">
      <w:start w:val="1"/>
      <w:numFmt w:val="decimal"/>
      <w:pStyle w:val="PB1"/>
      <w:lvlText w:val="(%1)"/>
      <w:lvlJc w:val="left"/>
      <w:pPr>
        <w:tabs>
          <w:tab w:val="num" w:pos="720"/>
        </w:tabs>
        <w:ind w:left="720" w:hanging="720"/>
      </w:pPr>
      <w:rPr>
        <w:rFonts w:cs="Times New Roman"/>
      </w:rPr>
    </w:lvl>
    <w:lvl w:ilvl="1">
      <w:start w:val="1"/>
      <w:numFmt w:val="none"/>
      <w:lvlRestart w:val="0"/>
      <w:suff w:val="nothing"/>
      <w:lvlText w:val=""/>
      <w:lvlJc w:val="left"/>
      <w:pPr>
        <w:ind w:left="0" w:firstLine="0"/>
      </w:pPr>
      <w:rPr>
        <w:rFonts w:cs="Times New Roman"/>
      </w:rPr>
    </w:lvl>
    <w:lvl w:ilvl="2">
      <w:start w:val="1"/>
      <w:numFmt w:val="none"/>
      <w:lvlRestart w:val="0"/>
      <w:suff w:val="nothing"/>
      <w:lvlText w:val=""/>
      <w:lvlJc w:val="left"/>
      <w:pPr>
        <w:ind w:left="0" w:firstLine="0"/>
      </w:pPr>
      <w:rPr>
        <w:rFonts w:cs="Times New Roman"/>
      </w:rPr>
    </w:lvl>
    <w:lvl w:ilvl="3">
      <w:start w:val="1"/>
      <w:numFmt w:val="none"/>
      <w:lvlRestart w:val="0"/>
      <w:suff w:val="nothing"/>
      <w:lvlText w:val=""/>
      <w:lvlJc w:val="left"/>
      <w:pPr>
        <w:ind w:left="0" w:firstLine="0"/>
      </w:pPr>
      <w:rPr>
        <w:rFonts w:cs="Times New Roman"/>
      </w:rPr>
    </w:lvl>
    <w:lvl w:ilvl="4">
      <w:start w:val="1"/>
      <w:numFmt w:val="none"/>
      <w:lvlRestart w:val="0"/>
      <w:suff w:val="nothing"/>
      <w:lvlText w:val=""/>
      <w:lvlJc w:val="left"/>
      <w:pPr>
        <w:ind w:left="0" w:firstLine="0"/>
      </w:pPr>
      <w:rPr>
        <w:rFonts w:cs="Times New Roman"/>
      </w:rPr>
    </w:lvl>
    <w:lvl w:ilvl="5">
      <w:start w:val="1"/>
      <w:numFmt w:val="none"/>
      <w:lvlRestart w:val="0"/>
      <w:suff w:val="nothing"/>
      <w:lvlText w:val=""/>
      <w:lvlJc w:val="left"/>
      <w:pPr>
        <w:ind w:left="0" w:firstLine="0"/>
      </w:pPr>
      <w:rPr>
        <w:rFonts w:cs="Times New Roman"/>
      </w:rPr>
    </w:lvl>
    <w:lvl w:ilvl="6">
      <w:start w:val="1"/>
      <w:numFmt w:val="none"/>
      <w:lvlRestart w:val="0"/>
      <w:suff w:val="nothing"/>
      <w:lvlText w:val=""/>
      <w:lvlJc w:val="left"/>
      <w:pPr>
        <w:ind w:left="0" w:firstLine="0"/>
      </w:pPr>
      <w:rPr>
        <w:rFonts w:cs="Times New Roman"/>
      </w:rPr>
    </w:lvl>
    <w:lvl w:ilvl="7">
      <w:start w:val="1"/>
      <w:numFmt w:val="none"/>
      <w:lvlRestart w:val="0"/>
      <w:suff w:val="nothing"/>
      <w:lvlText w:val=""/>
      <w:lvlJc w:val="left"/>
      <w:pPr>
        <w:ind w:left="0" w:firstLine="0"/>
      </w:pPr>
      <w:rPr>
        <w:rFonts w:cs="Times New Roman"/>
      </w:rPr>
    </w:lvl>
    <w:lvl w:ilvl="8">
      <w:start w:val="1"/>
      <w:numFmt w:val="none"/>
      <w:lvlRestart w:val="0"/>
      <w:suff w:val="nothing"/>
      <w:lvlText w:val=""/>
      <w:lvlJc w:val="left"/>
      <w:pPr>
        <w:ind w:left="0" w:firstLine="0"/>
      </w:pPr>
      <w:rPr>
        <w:rFonts w:cs="Times New Roman"/>
      </w:rPr>
    </w:lvl>
  </w:abstractNum>
  <w:abstractNum w:abstractNumId="23">
    <w:nsid w:val="4E4B4E3E"/>
    <w:multiLevelType w:val="multilevel"/>
    <w:tmpl w:val="05C6F062"/>
    <w:lvl w:ilvl="0">
      <w:start w:val="1"/>
      <w:numFmt w:val="decimal"/>
      <w:pStyle w:val="PBAltHead3"/>
      <w:lvlText w:val="%1."/>
      <w:lvlJc w:val="left"/>
      <w:pPr>
        <w:tabs>
          <w:tab w:val="num" w:pos="720"/>
        </w:tabs>
        <w:ind w:left="720" w:hanging="720"/>
      </w:pPr>
      <w:rPr>
        <w:rFonts w:cs="Times New Roman"/>
      </w:rPr>
    </w:lvl>
    <w:lvl w:ilvl="1">
      <w:start w:val="1"/>
      <w:numFmt w:val="decimal"/>
      <w:pStyle w:val="PBHead2"/>
      <w:lvlText w:val="%1.%2"/>
      <w:lvlJc w:val="left"/>
      <w:pPr>
        <w:tabs>
          <w:tab w:val="num" w:pos="720"/>
        </w:tabs>
        <w:ind w:left="720" w:hanging="720"/>
      </w:pPr>
      <w:rPr>
        <w:rFonts w:cs="Times New Roman"/>
        <w:b w:val="0"/>
        <w:bCs w:val="0"/>
      </w:rPr>
    </w:lvl>
    <w:lvl w:ilvl="2">
      <w:start w:val="1"/>
      <w:numFmt w:val="lowerLetter"/>
      <w:pStyle w:val="PBHead3"/>
      <w:lvlText w:val="(%3)"/>
      <w:lvlJc w:val="left"/>
      <w:pPr>
        <w:tabs>
          <w:tab w:val="num" w:pos="1440"/>
        </w:tabs>
        <w:ind w:left="1440" w:hanging="720"/>
      </w:pPr>
      <w:rPr>
        <w:rFonts w:cs="Times New Roman"/>
      </w:rPr>
    </w:lvl>
    <w:lvl w:ilvl="3">
      <w:start w:val="1"/>
      <w:numFmt w:val="lowerRoman"/>
      <w:lvlText w:val="(%4)"/>
      <w:lvlJc w:val="left"/>
      <w:pPr>
        <w:tabs>
          <w:tab w:val="num" w:pos="2160"/>
        </w:tabs>
        <w:ind w:left="2160" w:hanging="720"/>
      </w:pPr>
      <w:rPr>
        <w:rFonts w:cs="Times New Roman"/>
      </w:rPr>
    </w:lvl>
    <w:lvl w:ilvl="4">
      <w:start w:val="1"/>
      <w:numFmt w:val="upperLetter"/>
      <w:pStyle w:val="PBHeading1"/>
      <w:lvlText w:val="(%5)"/>
      <w:lvlJc w:val="left"/>
      <w:pPr>
        <w:tabs>
          <w:tab w:val="num" w:pos="2880"/>
        </w:tabs>
        <w:ind w:left="2880" w:hanging="720"/>
      </w:pPr>
      <w:rPr>
        <w:rFonts w:cs="Times New Roman"/>
      </w:rPr>
    </w:lvl>
    <w:lvl w:ilvl="5">
      <w:start w:val="1"/>
      <w:numFmt w:val="upperRoman"/>
      <w:pStyle w:val="PBHeading3"/>
      <w:lvlText w:val="%6."/>
      <w:lvlJc w:val="left"/>
      <w:pPr>
        <w:tabs>
          <w:tab w:val="num" w:pos="3600"/>
        </w:tabs>
        <w:ind w:left="3600" w:hanging="720"/>
      </w:pPr>
      <w:rPr>
        <w:rFonts w:cs="Times New Roman"/>
      </w:rPr>
    </w:lvl>
    <w:lvl w:ilvl="6">
      <w:start w:val="1"/>
      <w:numFmt w:val="none"/>
      <w:lvlRestart w:val="0"/>
      <w:suff w:val="nothing"/>
      <w:lvlText w:val=""/>
      <w:lvlJc w:val="left"/>
      <w:pPr>
        <w:ind w:left="0" w:firstLine="0"/>
      </w:pPr>
      <w:rPr>
        <w:rFonts w:cs="Times New Roman"/>
      </w:rPr>
    </w:lvl>
    <w:lvl w:ilvl="7">
      <w:start w:val="1"/>
      <w:numFmt w:val="none"/>
      <w:lvlRestart w:val="0"/>
      <w:suff w:val="nothing"/>
      <w:lvlText w:val=""/>
      <w:lvlJc w:val="left"/>
      <w:pPr>
        <w:ind w:left="0" w:firstLine="0"/>
      </w:pPr>
      <w:rPr>
        <w:rFonts w:cs="Times New Roman"/>
      </w:rPr>
    </w:lvl>
    <w:lvl w:ilvl="8">
      <w:start w:val="1"/>
      <w:numFmt w:val="none"/>
      <w:lvlRestart w:val="0"/>
      <w:suff w:val="nothing"/>
      <w:lvlText w:val=""/>
      <w:lvlJc w:val="left"/>
      <w:pPr>
        <w:ind w:left="0" w:firstLine="0"/>
      </w:pPr>
      <w:rPr>
        <w:rFonts w:cs="Times New Roman"/>
      </w:rPr>
    </w:lvl>
  </w:abstractNum>
  <w:abstractNum w:abstractNumId="24">
    <w:nsid w:val="5A900A29"/>
    <w:multiLevelType w:val="hybridMultilevel"/>
    <w:tmpl w:val="7884D946"/>
    <w:lvl w:ilvl="0" w:tplc="A5DC733E">
      <w:start w:val="1"/>
      <w:numFmt w:val="bullet"/>
      <w:pStyle w:val="OkeanFelsorolas"/>
      <w:lvlText w:val=""/>
      <w:lvlJc w:val="left"/>
      <w:pPr>
        <w:tabs>
          <w:tab w:val="num" w:pos="567"/>
        </w:tabs>
        <w:ind w:left="567" w:hanging="397"/>
      </w:pPr>
      <w:rPr>
        <w:rFonts w:ascii="Wingdings" w:hAnsi="Wingdings" w:hint="default"/>
      </w:rPr>
    </w:lvl>
    <w:lvl w:ilvl="1" w:tplc="040E0005">
      <w:start w:val="1"/>
      <w:numFmt w:val="bullet"/>
      <w:lvlText w:val=""/>
      <w:lvlJc w:val="left"/>
      <w:pPr>
        <w:tabs>
          <w:tab w:val="num" w:pos="1440"/>
        </w:tabs>
        <w:ind w:left="1440" w:hanging="360"/>
      </w:pPr>
      <w:rPr>
        <w:rFonts w:ascii="Wingdings" w:hAnsi="Wingdings"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5">
    <w:nsid w:val="5B7431F0"/>
    <w:multiLevelType w:val="multilevel"/>
    <w:tmpl w:val="8688B3EC"/>
    <w:name w:val="SchHead Numbering List"/>
    <w:lvl w:ilvl="0">
      <w:start w:val="1"/>
      <w:numFmt w:val="decimal"/>
      <w:pStyle w:val="SchHead"/>
      <w:suff w:val="space"/>
      <w:lvlText w:val="SCHEDULE %1: "/>
      <w:lvlJc w:val="left"/>
      <w:pPr>
        <w:tabs>
          <w:tab w:val="num" w:pos="0"/>
        </w:tabs>
        <w:ind w:left="0" w:firstLine="0"/>
      </w:pPr>
      <w:rPr>
        <w:caps w:val="0"/>
        <w:effect w:val="none"/>
      </w:rPr>
    </w:lvl>
    <w:lvl w:ilvl="1">
      <w:start w:val="1"/>
      <w:numFmt w:val="decimal"/>
      <w:pStyle w:val="SchPart"/>
      <w:suff w:val="space"/>
      <w:lvlText w:val="Part %2: "/>
      <w:lvlJc w:val="left"/>
      <w:pPr>
        <w:tabs>
          <w:tab w:val="num" w:pos="0"/>
        </w:tabs>
        <w:ind w:left="0" w:firstLine="0"/>
      </w:pPr>
      <w:rPr>
        <w:caps w:val="0"/>
        <w:effect w:val="none"/>
      </w:rPr>
    </w:lvl>
    <w:lvl w:ilvl="2">
      <w:start w:val="1"/>
      <w:numFmt w:val="decimal"/>
      <w:pStyle w:val="SchSection"/>
      <w:suff w:val="space"/>
      <w:lvlText w:val="Section %3: "/>
      <w:lvlJc w:val="left"/>
      <w:pPr>
        <w:tabs>
          <w:tab w:val="num" w:pos="0"/>
        </w:tabs>
        <w:ind w:left="0" w:firstLine="0"/>
      </w:pPr>
      <w:rPr>
        <w:caps w:val="0"/>
        <w:effect w:val="none"/>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7">
    <w:nsid w:val="60973CEB"/>
    <w:multiLevelType w:val="hybridMultilevel"/>
    <w:tmpl w:val="D0ACCF6E"/>
    <w:lvl w:ilvl="0" w:tplc="6954495C">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nsid w:val="62830D10"/>
    <w:multiLevelType w:val="multilevel"/>
    <w:tmpl w:val="8604AE3C"/>
    <w:name w:val="PBA"/>
    <w:lvl w:ilvl="0">
      <w:start w:val="1"/>
      <w:numFmt w:val="upperLetter"/>
      <w:pStyle w:val="PBA"/>
      <w:lvlText w:val="(%1)"/>
      <w:lvlJc w:val="left"/>
      <w:pPr>
        <w:tabs>
          <w:tab w:val="num" w:pos="862"/>
        </w:tabs>
        <w:ind w:left="862" w:hanging="720"/>
      </w:pPr>
      <w:rPr>
        <w:rFonts w:cs="Times New Roman"/>
      </w:rPr>
    </w:lvl>
    <w:lvl w:ilvl="1">
      <w:start w:val="1"/>
      <w:numFmt w:val="none"/>
      <w:lvlRestart w:val="0"/>
      <w:suff w:val="nothing"/>
      <w:lvlText w:val=""/>
      <w:lvlJc w:val="left"/>
      <w:pPr>
        <w:ind w:left="0" w:firstLine="0"/>
      </w:pPr>
      <w:rPr>
        <w:rFonts w:cs="Times New Roman"/>
      </w:rPr>
    </w:lvl>
    <w:lvl w:ilvl="2">
      <w:start w:val="1"/>
      <w:numFmt w:val="none"/>
      <w:lvlRestart w:val="0"/>
      <w:suff w:val="nothing"/>
      <w:lvlText w:val=""/>
      <w:lvlJc w:val="left"/>
      <w:pPr>
        <w:ind w:left="0" w:firstLine="0"/>
      </w:pPr>
      <w:rPr>
        <w:rFonts w:cs="Times New Roman"/>
      </w:rPr>
    </w:lvl>
    <w:lvl w:ilvl="3">
      <w:start w:val="1"/>
      <w:numFmt w:val="none"/>
      <w:lvlRestart w:val="0"/>
      <w:suff w:val="nothing"/>
      <w:lvlText w:val=""/>
      <w:lvlJc w:val="left"/>
      <w:pPr>
        <w:ind w:left="0" w:firstLine="0"/>
      </w:pPr>
      <w:rPr>
        <w:rFonts w:cs="Times New Roman"/>
      </w:rPr>
    </w:lvl>
    <w:lvl w:ilvl="4">
      <w:start w:val="1"/>
      <w:numFmt w:val="none"/>
      <w:lvlRestart w:val="0"/>
      <w:suff w:val="nothing"/>
      <w:lvlText w:val=""/>
      <w:lvlJc w:val="left"/>
      <w:pPr>
        <w:ind w:left="0" w:firstLine="0"/>
      </w:pPr>
      <w:rPr>
        <w:rFonts w:cs="Times New Roman"/>
      </w:rPr>
    </w:lvl>
    <w:lvl w:ilvl="5">
      <w:start w:val="1"/>
      <w:numFmt w:val="none"/>
      <w:lvlRestart w:val="0"/>
      <w:suff w:val="nothing"/>
      <w:lvlText w:val=""/>
      <w:lvlJc w:val="left"/>
      <w:pPr>
        <w:ind w:left="0" w:firstLine="0"/>
      </w:pPr>
      <w:rPr>
        <w:rFonts w:cs="Times New Roman"/>
      </w:rPr>
    </w:lvl>
    <w:lvl w:ilvl="6">
      <w:start w:val="1"/>
      <w:numFmt w:val="none"/>
      <w:lvlRestart w:val="0"/>
      <w:suff w:val="nothing"/>
      <w:lvlText w:val=""/>
      <w:lvlJc w:val="left"/>
      <w:pPr>
        <w:ind w:left="0" w:firstLine="0"/>
      </w:pPr>
      <w:rPr>
        <w:rFonts w:cs="Times New Roman"/>
      </w:rPr>
    </w:lvl>
    <w:lvl w:ilvl="7">
      <w:start w:val="1"/>
      <w:numFmt w:val="none"/>
      <w:lvlRestart w:val="0"/>
      <w:suff w:val="nothing"/>
      <w:lvlText w:val=""/>
      <w:lvlJc w:val="left"/>
      <w:pPr>
        <w:ind w:left="0" w:firstLine="0"/>
      </w:pPr>
      <w:rPr>
        <w:rFonts w:cs="Times New Roman"/>
      </w:rPr>
    </w:lvl>
    <w:lvl w:ilvl="8">
      <w:start w:val="1"/>
      <w:numFmt w:val="none"/>
      <w:lvlRestart w:val="0"/>
      <w:suff w:val="nothing"/>
      <w:lvlText w:val=""/>
      <w:lvlJc w:val="left"/>
      <w:pPr>
        <w:ind w:left="0" w:firstLine="0"/>
      </w:pPr>
      <w:rPr>
        <w:rFonts w:cs="Times New Roman"/>
      </w:rPr>
    </w:lvl>
  </w:abstractNum>
  <w:abstractNum w:abstractNumId="29">
    <w:nsid w:val="6AA03989"/>
    <w:multiLevelType w:val="hybridMultilevel"/>
    <w:tmpl w:val="14602912"/>
    <w:lvl w:ilvl="0" w:tplc="862CC86C">
      <w:start w:val="1"/>
      <w:numFmt w:val="decimal"/>
      <w:pStyle w:val="OkeanSzamozas"/>
      <w:lvlText w:val="%1."/>
      <w:lvlJc w:val="left"/>
      <w:pPr>
        <w:tabs>
          <w:tab w:val="num" w:pos="567"/>
        </w:tabs>
        <w:ind w:left="567" w:hanging="397"/>
      </w:pPr>
      <w:rPr>
        <w:rFonts w:ascii="Arial" w:hAnsi="Arial" w:cs="Times New Roman" w:hint="default"/>
        <w:b w:val="0"/>
        <w:i w:val="0"/>
        <w:sz w:val="22"/>
      </w:rPr>
    </w:lvl>
    <w:lvl w:ilvl="1" w:tplc="040E0005">
      <w:start w:val="1"/>
      <w:numFmt w:val="lowerLetter"/>
      <w:lvlText w:val="%2."/>
      <w:lvlJc w:val="left"/>
      <w:pPr>
        <w:tabs>
          <w:tab w:val="num" w:pos="1440"/>
        </w:tabs>
        <w:ind w:left="1440" w:hanging="360"/>
      </w:pPr>
    </w:lvl>
    <w:lvl w:ilvl="2" w:tplc="040E0005">
      <w:start w:val="1"/>
      <w:numFmt w:val="lowerRoman"/>
      <w:lvlText w:val="%3."/>
      <w:lvlJc w:val="right"/>
      <w:pPr>
        <w:tabs>
          <w:tab w:val="num" w:pos="2160"/>
        </w:tabs>
        <w:ind w:left="2160" w:hanging="180"/>
      </w:pPr>
    </w:lvl>
    <w:lvl w:ilvl="3" w:tplc="040E0001">
      <w:start w:val="1"/>
      <w:numFmt w:val="decimal"/>
      <w:lvlText w:val="%4."/>
      <w:lvlJc w:val="left"/>
      <w:pPr>
        <w:tabs>
          <w:tab w:val="num" w:pos="2880"/>
        </w:tabs>
        <w:ind w:left="2880" w:hanging="360"/>
      </w:pPr>
    </w:lvl>
    <w:lvl w:ilvl="4" w:tplc="040E0003">
      <w:start w:val="1"/>
      <w:numFmt w:val="lowerLetter"/>
      <w:lvlText w:val="%5."/>
      <w:lvlJc w:val="left"/>
      <w:pPr>
        <w:tabs>
          <w:tab w:val="num" w:pos="3600"/>
        </w:tabs>
        <w:ind w:left="3600" w:hanging="360"/>
      </w:pPr>
    </w:lvl>
    <w:lvl w:ilvl="5" w:tplc="040E0005">
      <w:start w:val="1"/>
      <w:numFmt w:val="lowerRoman"/>
      <w:lvlText w:val="%6."/>
      <w:lvlJc w:val="right"/>
      <w:pPr>
        <w:tabs>
          <w:tab w:val="num" w:pos="4320"/>
        </w:tabs>
        <w:ind w:left="4320" w:hanging="180"/>
      </w:pPr>
    </w:lvl>
    <w:lvl w:ilvl="6" w:tplc="040E0001">
      <w:start w:val="1"/>
      <w:numFmt w:val="decimal"/>
      <w:lvlText w:val="%7."/>
      <w:lvlJc w:val="left"/>
      <w:pPr>
        <w:tabs>
          <w:tab w:val="num" w:pos="5040"/>
        </w:tabs>
        <w:ind w:left="5040" w:hanging="360"/>
      </w:pPr>
    </w:lvl>
    <w:lvl w:ilvl="7" w:tplc="040E0003">
      <w:start w:val="1"/>
      <w:numFmt w:val="lowerLetter"/>
      <w:lvlText w:val="%8."/>
      <w:lvlJc w:val="left"/>
      <w:pPr>
        <w:tabs>
          <w:tab w:val="num" w:pos="5760"/>
        </w:tabs>
        <w:ind w:left="5760" w:hanging="360"/>
      </w:pPr>
    </w:lvl>
    <w:lvl w:ilvl="8" w:tplc="040E0005">
      <w:start w:val="1"/>
      <w:numFmt w:val="lowerRoman"/>
      <w:lvlText w:val="%9."/>
      <w:lvlJc w:val="right"/>
      <w:pPr>
        <w:tabs>
          <w:tab w:val="num" w:pos="6480"/>
        </w:tabs>
        <w:ind w:left="6480" w:hanging="180"/>
      </w:pPr>
    </w:lvl>
  </w:abstractNum>
  <w:abstractNum w:abstractNumId="30">
    <w:nsid w:val="700B2923"/>
    <w:multiLevelType w:val="singleLevel"/>
    <w:tmpl w:val="0520D56C"/>
    <w:lvl w:ilvl="0">
      <w:start w:val="1"/>
      <w:numFmt w:val="bullet"/>
      <w:pStyle w:val="felsorol"/>
      <w:lvlText w:val=""/>
      <w:lvlJc w:val="left"/>
      <w:pPr>
        <w:tabs>
          <w:tab w:val="num" w:pos="360"/>
        </w:tabs>
        <w:ind w:left="360" w:hanging="360"/>
      </w:pPr>
      <w:rPr>
        <w:rFonts w:ascii="Symbol" w:hAnsi="Symbol" w:cs="Times New Roman" w:hint="default"/>
      </w:rPr>
    </w:lvl>
  </w:abstractNum>
  <w:num w:numId="1">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3"/>
    <w:lvlOverride w:ilvl="0">
      <w:startOverride w:val="1"/>
    </w:lvlOverride>
  </w:num>
  <w:num w:numId="4">
    <w:abstractNumId w:val="2"/>
    <w:lvlOverride w:ilvl="0">
      <w:startOverride w:val="1"/>
    </w:lvlOverride>
  </w:num>
  <w:num w:numId="5">
    <w:abstractNumId w:val="1"/>
    <w:lvlOverride w:ilvl="0">
      <w:startOverride w:val="1"/>
    </w:lvlOverride>
  </w:num>
  <w:num w:numId="6">
    <w:abstractNumId w:val="0"/>
    <w:lvlOverride w:ilvl="0">
      <w:startOverride w:val="1"/>
    </w:lvlOverride>
  </w:num>
  <w:num w:numId="7">
    <w:abstractNumId w:val="24"/>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lvlOverride w:ilvl="0">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4"/>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27"/>
  </w:num>
  <w:num w:numId="29">
    <w:abstractNumId w:val="26"/>
    <w:lvlOverride w:ilvl="0">
      <w:startOverride w:val="1"/>
    </w:lvlOverride>
  </w:num>
  <w:num w:numId="30">
    <w:abstractNumId w:val="19"/>
    <w:lvlOverride w:ilvl="0">
      <w:startOverride w:val="1"/>
    </w:lvlOverride>
  </w:num>
  <w:num w:numId="31">
    <w:abstractNumId w:val="26"/>
  </w:num>
  <w:num w:numId="32">
    <w:abstractNumId w:val="19"/>
  </w:num>
  <w:num w:numId="33">
    <w:abstractNumId w:val="11"/>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3F59"/>
    <w:rsid w:val="00001F21"/>
    <w:rsid w:val="00013807"/>
    <w:rsid w:val="000239ED"/>
    <w:rsid w:val="00033E7D"/>
    <w:rsid w:val="00036C29"/>
    <w:rsid w:val="00040C21"/>
    <w:rsid w:val="00041A5E"/>
    <w:rsid w:val="00041E1A"/>
    <w:rsid w:val="00044356"/>
    <w:rsid w:val="00050E3E"/>
    <w:rsid w:val="00055459"/>
    <w:rsid w:val="00055AEC"/>
    <w:rsid w:val="00064DC8"/>
    <w:rsid w:val="00080EEA"/>
    <w:rsid w:val="000A2C39"/>
    <w:rsid w:val="000B3B4E"/>
    <w:rsid w:val="000B50FB"/>
    <w:rsid w:val="000C245C"/>
    <w:rsid w:val="000C3054"/>
    <w:rsid w:val="000C40EE"/>
    <w:rsid w:val="000C7467"/>
    <w:rsid w:val="000D2492"/>
    <w:rsid w:val="000D629D"/>
    <w:rsid w:val="000E48C4"/>
    <w:rsid w:val="00100087"/>
    <w:rsid w:val="00100172"/>
    <w:rsid w:val="00111BF5"/>
    <w:rsid w:val="00114E42"/>
    <w:rsid w:val="00122272"/>
    <w:rsid w:val="00123A4C"/>
    <w:rsid w:val="00125A47"/>
    <w:rsid w:val="001266CC"/>
    <w:rsid w:val="0013085D"/>
    <w:rsid w:val="00132FF4"/>
    <w:rsid w:val="00133E0E"/>
    <w:rsid w:val="00142F91"/>
    <w:rsid w:val="001576CE"/>
    <w:rsid w:val="00160272"/>
    <w:rsid w:val="00160F9E"/>
    <w:rsid w:val="00181745"/>
    <w:rsid w:val="001918FC"/>
    <w:rsid w:val="001A5446"/>
    <w:rsid w:val="001D3187"/>
    <w:rsid w:val="001F2AAD"/>
    <w:rsid w:val="001F2C33"/>
    <w:rsid w:val="001F64EF"/>
    <w:rsid w:val="00204C93"/>
    <w:rsid w:val="0020696E"/>
    <w:rsid w:val="002140AF"/>
    <w:rsid w:val="00223752"/>
    <w:rsid w:val="00226803"/>
    <w:rsid w:val="00230D9E"/>
    <w:rsid w:val="00232C18"/>
    <w:rsid w:val="00234419"/>
    <w:rsid w:val="002358C5"/>
    <w:rsid w:val="0024598A"/>
    <w:rsid w:val="00247F4E"/>
    <w:rsid w:val="00251D31"/>
    <w:rsid w:val="00254D8E"/>
    <w:rsid w:val="00257258"/>
    <w:rsid w:val="00266C08"/>
    <w:rsid w:val="00273859"/>
    <w:rsid w:val="00287B7F"/>
    <w:rsid w:val="0029143E"/>
    <w:rsid w:val="00297056"/>
    <w:rsid w:val="00297CB0"/>
    <w:rsid w:val="002B7A05"/>
    <w:rsid w:val="002D1D1E"/>
    <w:rsid w:val="002D36B0"/>
    <w:rsid w:val="002F0622"/>
    <w:rsid w:val="002F0DE4"/>
    <w:rsid w:val="002F3057"/>
    <w:rsid w:val="003032F7"/>
    <w:rsid w:val="00306173"/>
    <w:rsid w:val="00307C18"/>
    <w:rsid w:val="0031006A"/>
    <w:rsid w:val="003127CD"/>
    <w:rsid w:val="0032583E"/>
    <w:rsid w:val="0034558E"/>
    <w:rsid w:val="00357F57"/>
    <w:rsid w:val="00361DB2"/>
    <w:rsid w:val="00376E1E"/>
    <w:rsid w:val="00387C3D"/>
    <w:rsid w:val="00390C10"/>
    <w:rsid w:val="0039365A"/>
    <w:rsid w:val="003B5C66"/>
    <w:rsid w:val="003B6246"/>
    <w:rsid w:val="003E6B1E"/>
    <w:rsid w:val="003E731C"/>
    <w:rsid w:val="003F3764"/>
    <w:rsid w:val="004007DD"/>
    <w:rsid w:val="00400AAA"/>
    <w:rsid w:val="00411527"/>
    <w:rsid w:val="00412D6D"/>
    <w:rsid w:val="00420D36"/>
    <w:rsid w:val="00424A4E"/>
    <w:rsid w:val="004303EB"/>
    <w:rsid w:val="0043475F"/>
    <w:rsid w:val="004454C7"/>
    <w:rsid w:val="00446485"/>
    <w:rsid w:val="004467FA"/>
    <w:rsid w:val="00453B99"/>
    <w:rsid w:val="00495F2E"/>
    <w:rsid w:val="00496FB0"/>
    <w:rsid w:val="004A12EB"/>
    <w:rsid w:val="004A23BE"/>
    <w:rsid w:val="004C0274"/>
    <w:rsid w:val="004C3CA2"/>
    <w:rsid w:val="004D0E3B"/>
    <w:rsid w:val="004D49BD"/>
    <w:rsid w:val="004E05DE"/>
    <w:rsid w:val="004E2215"/>
    <w:rsid w:val="004E3DB2"/>
    <w:rsid w:val="004E600A"/>
    <w:rsid w:val="004E6DD6"/>
    <w:rsid w:val="004F01C4"/>
    <w:rsid w:val="004F1DFE"/>
    <w:rsid w:val="004F4B28"/>
    <w:rsid w:val="00500CD0"/>
    <w:rsid w:val="00503006"/>
    <w:rsid w:val="00510F5A"/>
    <w:rsid w:val="00513007"/>
    <w:rsid w:val="005160A7"/>
    <w:rsid w:val="005171D3"/>
    <w:rsid w:val="00533A03"/>
    <w:rsid w:val="00537A63"/>
    <w:rsid w:val="005471BF"/>
    <w:rsid w:val="005548F5"/>
    <w:rsid w:val="005613F1"/>
    <w:rsid w:val="0057092D"/>
    <w:rsid w:val="005728EF"/>
    <w:rsid w:val="005741E3"/>
    <w:rsid w:val="0057769D"/>
    <w:rsid w:val="00591305"/>
    <w:rsid w:val="005B0B7E"/>
    <w:rsid w:val="005B6C0B"/>
    <w:rsid w:val="005B720E"/>
    <w:rsid w:val="005C0CC2"/>
    <w:rsid w:val="005C672D"/>
    <w:rsid w:val="005C7AF7"/>
    <w:rsid w:val="005D009B"/>
    <w:rsid w:val="005D1A68"/>
    <w:rsid w:val="005E2ACD"/>
    <w:rsid w:val="005F1E54"/>
    <w:rsid w:val="0061309E"/>
    <w:rsid w:val="00616D0D"/>
    <w:rsid w:val="00624A20"/>
    <w:rsid w:val="00625155"/>
    <w:rsid w:val="006261E7"/>
    <w:rsid w:val="00636AB0"/>
    <w:rsid w:val="00636F03"/>
    <w:rsid w:val="0064599C"/>
    <w:rsid w:val="00665FEB"/>
    <w:rsid w:val="0067505D"/>
    <w:rsid w:val="00676AD2"/>
    <w:rsid w:val="00677200"/>
    <w:rsid w:val="006774B2"/>
    <w:rsid w:val="00681EA5"/>
    <w:rsid w:val="00685935"/>
    <w:rsid w:val="006B058B"/>
    <w:rsid w:val="006D4C8B"/>
    <w:rsid w:val="006E2EAF"/>
    <w:rsid w:val="006E4277"/>
    <w:rsid w:val="006E59B3"/>
    <w:rsid w:val="006E6FAB"/>
    <w:rsid w:val="006E70B3"/>
    <w:rsid w:val="00703F8A"/>
    <w:rsid w:val="00713435"/>
    <w:rsid w:val="00713459"/>
    <w:rsid w:val="0074168D"/>
    <w:rsid w:val="00742835"/>
    <w:rsid w:val="0074617E"/>
    <w:rsid w:val="0074702F"/>
    <w:rsid w:val="007512C4"/>
    <w:rsid w:val="00756F05"/>
    <w:rsid w:val="00757970"/>
    <w:rsid w:val="0076451A"/>
    <w:rsid w:val="00765513"/>
    <w:rsid w:val="00765F85"/>
    <w:rsid w:val="00766E3F"/>
    <w:rsid w:val="00770FDC"/>
    <w:rsid w:val="00775462"/>
    <w:rsid w:val="007824A3"/>
    <w:rsid w:val="007976D8"/>
    <w:rsid w:val="007A51DD"/>
    <w:rsid w:val="007C1127"/>
    <w:rsid w:val="007C673B"/>
    <w:rsid w:val="007E4106"/>
    <w:rsid w:val="007F4874"/>
    <w:rsid w:val="008155EC"/>
    <w:rsid w:val="00821C02"/>
    <w:rsid w:val="00827F60"/>
    <w:rsid w:val="008352CF"/>
    <w:rsid w:val="00842BD6"/>
    <w:rsid w:val="008442EB"/>
    <w:rsid w:val="0085765A"/>
    <w:rsid w:val="00870953"/>
    <w:rsid w:val="00890D57"/>
    <w:rsid w:val="00890F6E"/>
    <w:rsid w:val="008A24DA"/>
    <w:rsid w:val="008A3915"/>
    <w:rsid w:val="008A6EA7"/>
    <w:rsid w:val="008C51AD"/>
    <w:rsid w:val="008C7ACE"/>
    <w:rsid w:val="008D1BD4"/>
    <w:rsid w:val="008D332B"/>
    <w:rsid w:val="008D4943"/>
    <w:rsid w:val="008D5253"/>
    <w:rsid w:val="008D7740"/>
    <w:rsid w:val="008E217E"/>
    <w:rsid w:val="008E6864"/>
    <w:rsid w:val="00901567"/>
    <w:rsid w:val="0090417F"/>
    <w:rsid w:val="009069BA"/>
    <w:rsid w:val="00907664"/>
    <w:rsid w:val="00911058"/>
    <w:rsid w:val="009139E2"/>
    <w:rsid w:val="00925B61"/>
    <w:rsid w:val="00936407"/>
    <w:rsid w:val="009376E6"/>
    <w:rsid w:val="00945187"/>
    <w:rsid w:val="00975C40"/>
    <w:rsid w:val="00975FA8"/>
    <w:rsid w:val="009764B2"/>
    <w:rsid w:val="009954FE"/>
    <w:rsid w:val="009964E5"/>
    <w:rsid w:val="009A303F"/>
    <w:rsid w:val="009B1382"/>
    <w:rsid w:val="009B2FB6"/>
    <w:rsid w:val="009B72D5"/>
    <w:rsid w:val="009B7A0A"/>
    <w:rsid w:val="009C21C2"/>
    <w:rsid w:val="009E3D26"/>
    <w:rsid w:val="009E4EFD"/>
    <w:rsid w:val="009E5D7C"/>
    <w:rsid w:val="009E6805"/>
    <w:rsid w:val="009F0B35"/>
    <w:rsid w:val="009F2771"/>
    <w:rsid w:val="009F6224"/>
    <w:rsid w:val="00A03246"/>
    <w:rsid w:val="00A057A3"/>
    <w:rsid w:val="00A1144D"/>
    <w:rsid w:val="00A2135B"/>
    <w:rsid w:val="00A24845"/>
    <w:rsid w:val="00A25B25"/>
    <w:rsid w:val="00A278D5"/>
    <w:rsid w:val="00A355C4"/>
    <w:rsid w:val="00A37B2C"/>
    <w:rsid w:val="00A41CF7"/>
    <w:rsid w:val="00A41FB2"/>
    <w:rsid w:val="00A517E4"/>
    <w:rsid w:val="00A537F8"/>
    <w:rsid w:val="00A53BDF"/>
    <w:rsid w:val="00A5588C"/>
    <w:rsid w:val="00A62BA8"/>
    <w:rsid w:val="00A64232"/>
    <w:rsid w:val="00A670C6"/>
    <w:rsid w:val="00A71F16"/>
    <w:rsid w:val="00A7411B"/>
    <w:rsid w:val="00A7427A"/>
    <w:rsid w:val="00A81A06"/>
    <w:rsid w:val="00A8528D"/>
    <w:rsid w:val="00A85943"/>
    <w:rsid w:val="00A9686B"/>
    <w:rsid w:val="00AA1F54"/>
    <w:rsid w:val="00AB209E"/>
    <w:rsid w:val="00AB255D"/>
    <w:rsid w:val="00AB327E"/>
    <w:rsid w:val="00AC63C1"/>
    <w:rsid w:val="00AE1DA1"/>
    <w:rsid w:val="00AE64F3"/>
    <w:rsid w:val="00B01445"/>
    <w:rsid w:val="00B12F69"/>
    <w:rsid w:val="00B137E0"/>
    <w:rsid w:val="00B15427"/>
    <w:rsid w:val="00B26DB8"/>
    <w:rsid w:val="00B3485C"/>
    <w:rsid w:val="00B3714F"/>
    <w:rsid w:val="00B41371"/>
    <w:rsid w:val="00B45B29"/>
    <w:rsid w:val="00B509B4"/>
    <w:rsid w:val="00B54029"/>
    <w:rsid w:val="00B57CE0"/>
    <w:rsid w:val="00B622D6"/>
    <w:rsid w:val="00B66991"/>
    <w:rsid w:val="00B86BBA"/>
    <w:rsid w:val="00B91EB2"/>
    <w:rsid w:val="00BB43DA"/>
    <w:rsid w:val="00BB6B28"/>
    <w:rsid w:val="00BC6868"/>
    <w:rsid w:val="00BD3F59"/>
    <w:rsid w:val="00BF4F23"/>
    <w:rsid w:val="00C073B1"/>
    <w:rsid w:val="00C16F24"/>
    <w:rsid w:val="00C42968"/>
    <w:rsid w:val="00C5271C"/>
    <w:rsid w:val="00C538DE"/>
    <w:rsid w:val="00C54424"/>
    <w:rsid w:val="00C6099D"/>
    <w:rsid w:val="00C6375D"/>
    <w:rsid w:val="00C6404D"/>
    <w:rsid w:val="00C74FF2"/>
    <w:rsid w:val="00C758B2"/>
    <w:rsid w:val="00C82597"/>
    <w:rsid w:val="00C835F1"/>
    <w:rsid w:val="00C937D8"/>
    <w:rsid w:val="00CB05F4"/>
    <w:rsid w:val="00CE1C50"/>
    <w:rsid w:val="00CF05B4"/>
    <w:rsid w:val="00D345E4"/>
    <w:rsid w:val="00D37F3A"/>
    <w:rsid w:val="00D46546"/>
    <w:rsid w:val="00D479F7"/>
    <w:rsid w:val="00D50AE5"/>
    <w:rsid w:val="00D70494"/>
    <w:rsid w:val="00D715EC"/>
    <w:rsid w:val="00D80FC1"/>
    <w:rsid w:val="00D86F39"/>
    <w:rsid w:val="00D974BC"/>
    <w:rsid w:val="00DA5E62"/>
    <w:rsid w:val="00DA78A1"/>
    <w:rsid w:val="00DB3303"/>
    <w:rsid w:val="00DB335A"/>
    <w:rsid w:val="00DB45B6"/>
    <w:rsid w:val="00DC41A5"/>
    <w:rsid w:val="00DC4F21"/>
    <w:rsid w:val="00DD2FAE"/>
    <w:rsid w:val="00DD6AEE"/>
    <w:rsid w:val="00DE1226"/>
    <w:rsid w:val="00DE384A"/>
    <w:rsid w:val="00DF1652"/>
    <w:rsid w:val="00DF368E"/>
    <w:rsid w:val="00E1159F"/>
    <w:rsid w:val="00E17243"/>
    <w:rsid w:val="00E32DAE"/>
    <w:rsid w:val="00E34976"/>
    <w:rsid w:val="00E34DD0"/>
    <w:rsid w:val="00E44AA4"/>
    <w:rsid w:val="00E500A6"/>
    <w:rsid w:val="00E5311B"/>
    <w:rsid w:val="00E60394"/>
    <w:rsid w:val="00E82AE9"/>
    <w:rsid w:val="00EA61FE"/>
    <w:rsid w:val="00EA66FA"/>
    <w:rsid w:val="00EB781F"/>
    <w:rsid w:val="00EC58F7"/>
    <w:rsid w:val="00EC6E12"/>
    <w:rsid w:val="00ED3DC2"/>
    <w:rsid w:val="00ED6A5C"/>
    <w:rsid w:val="00EE0245"/>
    <w:rsid w:val="00EE0E39"/>
    <w:rsid w:val="00EE560D"/>
    <w:rsid w:val="00F13EBB"/>
    <w:rsid w:val="00F16C58"/>
    <w:rsid w:val="00F20DE1"/>
    <w:rsid w:val="00F34782"/>
    <w:rsid w:val="00F5682E"/>
    <w:rsid w:val="00F60482"/>
    <w:rsid w:val="00F67DC5"/>
    <w:rsid w:val="00F71C49"/>
    <w:rsid w:val="00F71D6F"/>
    <w:rsid w:val="00F751E6"/>
    <w:rsid w:val="00F7704F"/>
    <w:rsid w:val="00F826C7"/>
    <w:rsid w:val="00F95455"/>
    <w:rsid w:val="00FA719D"/>
    <w:rsid w:val="00FE6123"/>
    <w:rsid w:val="00FF2727"/>
    <w:rsid w:val="00FF753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nhideWhenUsed="0" w:qFormat="1"/>
    <w:lsdException w:name="Default Paragraph Font" w:uiPriority="1"/>
    <w:lsdException w:name="Subtitle" w:semiHidden="0" w:unhideWhenUsed="0" w:qFormat="1"/>
    <w:lsdException w:name="Body Text 2" w:uiPriority="0"/>
    <w:lsdException w:name="Followed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Address" w:uiPriority="0"/>
    <w:lsdException w:name="HTML Code" w:uiPriority="0"/>
    <w:lsdException w:name="HTML Keyboard" w:uiPriority="0"/>
    <w:lsdException w:name="HTML Preformatted" w:uiPriority="0"/>
    <w:lsdException w:name="HTML Sample" w:uiPriority="0"/>
    <w:lsdException w:name="HTML Typewriter" w:uiPriority="0"/>
    <w:lsdException w:name="Outline List 2"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59" w:unhideWhenUsed="0"/>
    <w:lsdException w:name="Table Theme" w:uiPriority="0"/>
    <w:lsdException w:name="Placeholder Text"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03006"/>
  </w:style>
  <w:style w:type="paragraph" w:styleId="Cmsor1">
    <w:name w:val="heading 1"/>
    <w:aliases w:val="Okean Címsor 1,h1,H1,Címs 1,Section Heading,Fab-1,Head 1,Head 11,Head 12,Head 111,Head 13,Head 112,Head 14,Head 113,Head 15,Head 114,Head 16,Head 115,Head 17,Head 116,Head 18,Head 117,Head 19,Head 118,Head 121,Head 1111,Head 131,Head 1121"/>
    <w:basedOn w:val="Norml"/>
    <w:next w:val="Norml"/>
    <w:link w:val="Cmsor1Char"/>
    <w:qFormat/>
    <w:rsid w:val="00676AD2"/>
    <w:pPr>
      <w:keepNext/>
      <w:numPr>
        <w:numId w:val="1"/>
      </w:numPr>
      <w:autoSpaceDE w:val="0"/>
      <w:autoSpaceDN w:val="0"/>
      <w:spacing w:after="0" w:line="240" w:lineRule="auto"/>
      <w:jc w:val="center"/>
      <w:outlineLvl w:val="0"/>
    </w:pPr>
    <w:rPr>
      <w:rFonts w:ascii="Arial" w:eastAsia="Times New Roman" w:hAnsi="Arial" w:cs="Arial"/>
      <w:b/>
      <w:bCs/>
      <w:sz w:val="40"/>
      <w:szCs w:val="40"/>
      <w:lang w:eastAsia="hu-HU"/>
    </w:rPr>
  </w:style>
  <w:style w:type="paragraph" w:styleId="Cmsor2">
    <w:name w:val="heading 2"/>
    <w:aliases w:val="Okean2,h2,Címsor 2 Char1,Char Char Char1,Címsor 2 Char Char,Címsor 2 Char1 Char,Char Char Char1 Char,Címsor 2 Char Char Char,Char Char Char Char Char,H2,Heading 2 Hidden,Proposal,2,Level 2 Heading,Numbered indent 2,ni2,hd"/>
    <w:basedOn w:val="Norml"/>
    <w:next w:val="Norml"/>
    <w:link w:val="Cmsor2Char"/>
    <w:semiHidden/>
    <w:unhideWhenUsed/>
    <w:qFormat/>
    <w:rsid w:val="00676AD2"/>
    <w:pPr>
      <w:keepNext/>
      <w:widowControl w:val="0"/>
      <w:numPr>
        <w:ilvl w:val="1"/>
        <w:numId w:val="1"/>
      </w:numPr>
      <w:autoSpaceDE w:val="0"/>
      <w:autoSpaceDN w:val="0"/>
      <w:spacing w:after="0" w:line="240" w:lineRule="auto"/>
      <w:ind w:right="-2"/>
      <w:jc w:val="both"/>
      <w:outlineLvl w:val="1"/>
    </w:pPr>
    <w:rPr>
      <w:rFonts w:ascii="Arial" w:eastAsia="Times New Roman" w:hAnsi="Arial" w:cs="Arial"/>
      <w:sz w:val="24"/>
      <w:szCs w:val="24"/>
      <w:lang w:eastAsia="hu-HU"/>
    </w:rPr>
  </w:style>
  <w:style w:type="paragraph" w:styleId="Cmsor3">
    <w:name w:val="heading 3"/>
    <w:aliases w:val="Okean3,h3,H3,Címsor 3-1,h3 sub heading,sub-sub,Level 3,Minor1,1.2.3.,heading3,CMG H3,C Sub-Sub/Italic,heading 3,h31,h32,h33,h311,h34,h312,h35,h313,h36,h37,h314,h38,h39,h310,h315,h321,h331,h3111,h341,h3121,h351,h3131,h361,h371,h3141,h381,h391"/>
    <w:basedOn w:val="Norml"/>
    <w:next w:val="Norml"/>
    <w:link w:val="Cmsor3Char"/>
    <w:semiHidden/>
    <w:unhideWhenUsed/>
    <w:qFormat/>
    <w:rsid w:val="00676AD2"/>
    <w:pPr>
      <w:keepNext/>
      <w:numPr>
        <w:ilvl w:val="2"/>
        <w:numId w:val="1"/>
      </w:numPr>
      <w:autoSpaceDE w:val="0"/>
      <w:autoSpaceDN w:val="0"/>
      <w:spacing w:after="0" w:line="240" w:lineRule="auto"/>
      <w:jc w:val="both"/>
      <w:outlineLvl w:val="2"/>
    </w:pPr>
    <w:rPr>
      <w:rFonts w:ascii="Arial" w:eastAsia="Times New Roman" w:hAnsi="Arial" w:cs="Arial"/>
      <w:b/>
      <w:bCs/>
      <w:sz w:val="24"/>
      <w:szCs w:val="24"/>
      <w:u w:val="single"/>
      <w:lang w:eastAsia="hu-HU"/>
    </w:rPr>
  </w:style>
  <w:style w:type="paragraph" w:styleId="Cmsor4">
    <w:name w:val="heading 4"/>
    <w:aliases w:val="Okean4,h4,Fej 1,h4 sub sub heading,Cím 4,H4,Propos,Negyedik számozott szint,4. számozott szint,4. számozott,(Paragraph L3),Head4,heading 4,4th level,a.,Headline4,dash,Map Title,Level 2 - a,Okean_NFU"/>
    <w:basedOn w:val="Norml"/>
    <w:next w:val="Norml"/>
    <w:link w:val="Cmsor4Char"/>
    <w:semiHidden/>
    <w:unhideWhenUsed/>
    <w:qFormat/>
    <w:rsid w:val="00676AD2"/>
    <w:pPr>
      <w:keepNext/>
      <w:numPr>
        <w:ilvl w:val="3"/>
        <w:numId w:val="1"/>
      </w:numPr>
      <w:autoSpaceDE w:val="0"/>
      <w:autoSpaceDN w:val="0"/>
      <w:spacing w:after="0" w:line="240" w:lineRule="auto"/>
      <w:jc w:val="both"/>
      <w:outlineLvl w:val="3"/>
    </w:pPr>
    <w:rPr>
      <w:rFonts w:ascii="Arial" w:eastAsia="Times New Roman" w:hAnsi="Arial" w:cs="Arial"/>
      <w:sz w:val="24"/>
      <w:szCs w:val="24"/>
      <w:lang w:eastAsia="hu-HU"/>
    </w:rPr>
  </w:style>
  <w:style w:type="paragraph" w:styleId="Cmsor5">
    <w:name w:val="heading 5"/>
    <w:aliases w:val="Okean5,h5"/>
    <w:basedOn w:val="Norml"/>
    <w:next w:val="Norml"/>
    <w:link w:val="Cmsor5Char"/>
    <w:semiHidden/>
    <w:unhideWhenUsed/>
    <w:qFormat/>
    <w:rsid w:val="00676AD2"/>
    <w:pPr>
      <w:keepNext/>
      <w:numPr>
        <w:ilvl w:val="4"/>
        <w:numId w:val="1"/>
      </w:numPr>
      <w:autoSpaceDE w:val="0"/>
      <w:autoSpaceDN w:val="0"/>
      <w:spacing w:after="0" w:line="240" w:lineRule="auto"/>
      <w:jc w:val="center"/>
      <w:outlineLvl w:val="4"/>
    </w:pPr>
    <w:rPr>
      <w:rFonts w:ascii="Arial" w:eastAsia="Times New Roman" w:hAnsi="Arial" w:cs="Arial"/>
      <w:sz w:val="24"/>
      <w:szCs w:val="24"/>
      <w:lang w:eastAsia="hu-HU"/>
    </w:rPr>
  </w:style>
  <w:style w:type="paragraph" w:styleId="Cmsor6">
    <w:name w:val="heading 6"/>
    <w:aliases w:val="Okean6,h6"/>
    <w:basedOn w:val="Norml"/>
    <w:next w:val="Norml"/>
    <w:link w:val="Cmsor6Char"/>
    <w:unhideWhenUsed/>
    <w:qFormat/>
    <w:rsid w:val="00676AD2"/>
    <w:pPr>
      <w:keepNext/>
      <w:numPr>
        <w:ilvl w:val="5"/>
        <w:numId w:val="1"/>
      </w:numPr>
      <w:autoSpaceDE w:val="0"/>
      <w:autoSpaceDN w:val="0"/>
      <w:spacing w:after="0" w:line="240" w:lineRule="auto"/>
      <w:jc w:val="both"/>
      <w:outlineLvl w:val="5"/>
    </w:pPr>
    <w:rPr>
      <w:rFonts w:ascii="Arial" w:eastAsia="Times New Roman" w:hAnsi="Arial" w:cs="Arial"/>
      <w:b/>
      <w:bCs/>
      <w:sz w:val="24"/>
      <w:szCs w:val="24"/>
      <w:lang w:eastAsia="hu-HU"/>
    </w:rPr>
  </w:style>
  <w:style w:type="paragraph" w:styleId="Cmsor7">
    <w:name w:val="heading 7"/>
    <w:aliases w:val="Okean7,h7"/>
    <w:basedOn w:val="Norml"/>
    <w:next w:val="Norml"/>
    <w:link w:val="Cmsor7Char"/>
    <w:unhideWhenUsed/>
    <w:qFormat/>
    <w:rsid w:val="00676AD2"/>
    <w:pPr>
      <w:keepNext/>
      <w:numPr>
        <w:ilvl w:val="6"/>
        <w:numId w:val="1"/>
      </w:numPr>
      <w:autoSpaceDE w:val="0"/>
      <w:autoSpaceDN w:val="0"/>
      <w:spacing w:after="0" w:line="240" w:lineRule="auto"/>
      <w:jc w:val="both"/>
      <w:outlineLvl w:val="6"/>
    </w:pPr>
    <w:rPr>
      <w:rFonts w:ascii="Arial" w:eastAsia="Times New Roman" w:hAnsi="Arial" w:cs="Arial"/>
      <w:sz w:val="24"/>
      <w:szCs w:val="24"/>
      <w:lang w:eastAsia="hu-HU"/>
    </w:rPr>
  </w:style>
  <w:style w:type="paragraph" w:styleId="Cmsor8">
    <w:name w:val="heading 8"/>
    <w:aliases w:val="Okean8,h8"/>
    <w:basedOn w:val="Norml"/>
    <w:next w:val="Norml"/>
    <w:link w:val="Cmsor8Char"/>
    <w:unhideWhenUsed/>
    <w:qFormat/>
    <w:rsid w:val="00676AD2"/>
    <w:pPr>
      <w:keepNext/>
      <w:numPr>
        <w:ilvl w:val="7"/>
        <w:numId w:val="1"/>
      </w:numPr>
      <w:autoSpaceDE w:val="0"/>
      <w:autoSpaceDN w:val="0"/>
      <w:spacing w:after="0" w:line="240" w:lineRule="auto"/>
      <w:jc w:val="center"/>
      <w:outlineLvl w:val="7"/>
    </w:pPr>
    <w:rPr>
      <w:rFonts w:ascii="Arial" w:eastAsia="Times New Roman" w:hAnsi="Arial" w:cs="Arial"/>
      <w:b/>
      <w:bCs/>
      <w:sz w:val="24"/>
      <w:szCs w:val="24"/>
      <w:lang w:eastAsia="hu-HU"/>
    </w:rPr>
  </w:style>
  <w:style w:type="paragraph" w:styleId="Cmsor9">
    <w:name w:val="heading 9"/>
    <w:aliases w:val="h9"/>
    <w:basedOn w:val="Norml"/>
    <w:next w:val="Norml"/>
    <w:link w:val="Cmsor9Char"/>
    <w:unhideWhenUsed/>
    <w:qFormat/>
    <w:rsid w:val="00676AD2"/>
    <w:pPr>
      <w:keepNext/>
      <w:numPr>
        <w:ilvl w:val="8"/>
        <w:numId w:val="1"/>
      </w:numPr>
      <w:autoSpaceDE w:val="0"/>
      <w:autoSpaceDN w:val="0"/>
      <w:spacing w:after="0" w:line="240" w:lineRule="auto"/>
      <w:jc w:val="both"/>
      <w:outlineLvl w:val="8"/>
    </w:pPr>
    <w:rPr>
      <w:rFonts w:ascii="Arial" w:eastAsia="Times New Roman" w:hAnsi="Arial" w:cs="Arial"/>
      <w:sz w:val="28"/>
      <w:szCs w:val="28"/>
      <w:lang w:eastAsia="hu-HU"/>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Okean Címsor 1 Char,h1 Char,H1 Char,Címs 1 Char,Section Heading Char,Fab-1 Char,Head 1 Char,Head 11 Char,Head 12 Char,Head 111 Char,Head 13 Char,Head 112 Char,Head 14 Char,Head 113 Char,Head 15 Char,Head 114 Char,Head 16 Char,Head 115 Char"/>
    <w:basedOn w:val="Bekezdsalapbettpusa"/>
    <w:link w:val="Cmsor1"/>
    <w:rsid w:val="00676AD2"/>
    <w:rPr>
      <w:rFonts w:ascii="Arial" w:eastAsia="Times New Roman" w:hAnsi="Arial" w:cs="Arial"/>
      <w:b/>
      <w:bCs/>
      <w:sz w:val="40"/>
      <w:szCs w:val="40"/>
      <w:lang w:eastAsia="hu-HU"/>
    </w:rPr>
  </w:style>
  <w:style w:type="character" w:customStyle="1" w:styleId="Cmsor2Char">
    <w:name w:val="Címsor 2 Char"/>
    <w:aliases w:val="Okean2 Char,h2 Char,Címsor 2 Char1 Char1,Char Char Char1 Char1,Címsor 2 Char Char Char1,Címsor 2 Char1 Char Char,Char Char Char1 Char Char,Címsor 2 Char Char Char Char,Char Char Char Char Char Char,H2 Char,Heading 2 Hidden Char,2 Char"/>
    <w:basedOn w:val="Bekezdsalapbettpusa"/>
    <w:link w:val="Cmsor2"/>
    <w:semiHidden/>
    <w:rsid w:val="00676AD2"/>
    <w:rPr>
      <w:rFonts w:ascii="Arial" w:eastAsia="Times New Roman" w:hAnsi="Arial" w:cs="Arial"/>
      <w:sz w:val="24"/>
      <w:szCs w:val="24"/>
      <w:lang w:eastAsia="hu-HU"/>
    </w:rPr>
  </w:style>
  <w:style w:type="character" w:customStyle="1" w:styleId="Cmsor3Char">
    <w:name w:val="Címsor 3 Char"/>
    <w:aliases w:val="Okean3 Char,h3 Char,H3 Char,Címsor 3-1 Char,h3 sub heading Char,sub-sub Char,Level 3 Char,Minor1 Char,1.2.3. Char,heading3 Char,CMG H3 Char,C Sub-Sub/Italic Char,heading 3 Char,h31 Char,h32 Char,h33 Char,h311 Char,h34 Char,h312 Char"/>
    <w:basedOn w:val="Bekezdsalapbettpusa"/>
    <w:link w:val="Cmsor3"/>
    <w:semiHidden/>
    <w:rsid w:val="00676AD2"/>
    <w:rPr>
      <w:rFonts w:ascii="Arial" w:eastAsia="Times New Roman" w:hAnsi="Arial" w:cs="Arial"/>
      <w:b/>
      <w:bCs/>
      <w:sz w:val="24"/>
      <w:szCs w:val="24"/>
      <w:u w:val="single"/>
      <w:lang w:eastAsia="hu-HU"/>
    </w:rPr>
  </w:style>
  <w:style w:type="character" w:customStyle="1" w:styleId="Cmsor4Char">
    <w:name w:val="Címsor 4 Char"/>
    <w:aliases w:val="Okean4 Char,h4 Char,Fej 1 Char,h4 sub sub heading Char,Cím 4 Char,H4 Char,Propos Char,Negyedik számozott szint Char,4. számozott szint Char,4. számozott Char,(Paragraph L3) Char,Head4 Char,heading 4 Char,4th level Char,a. Char,dash Char"/>
    <w:basedOn w:val="Bekezdsalapbettpusa"/>
    <w:link w:val="Cmsor4"/>
    <w:semiHidden/>
    <w:rsid w:val="00676AD2"/>
    <w:rPr>
      <w:rFonts w:ascii="Arial" w:eastAsia="Times New Roman" w:hAnsi="Arial" w:cs="Arial"/>
      <w:sz w:val="24"/>
      <w:szCs w:val="24"/>
      <w:lang w:eastAsia="hu-HU"/>
    </w:rPr>
  </w:style>
  <w:style w:type="character" w:customStyle="1" w:styleId="Cmsor5Char">
    <w:name w:val="Címsor 5 Char"/>
    <w:aliases w:val="Okean5 Char,h5 Char"/>
    <w:basedOn w:val="Bekezdsalapbettpusa"/>
    <w:link w:val="Cmsor5"/>
    <w:semiHidden/>
    <w:rsid w:val="00676AD2"/>
    <w:rPr>
      <w:rFonts w:ascii="Arial" w:eastAsia="Times New Roman" w:hAnsi="Arial" w:cs="Arial"/>
      <w:sz w:val="24"/>
      <w:szCs w:val="24"/>
      <w:lang w:eastAsia="hu-HU"/>
    </w:rPr>
  </w:style>
  <w:style w:type="character" w:customStyle="1" w:styleId="Cmsor6Char">
    <w:name w:val="Címsor 6 Char"/>
    <w:aliases w:val="Okean6 Char,h6 Char"/>
    <w:basedOn w:val="Bekezdsalapbettpusa"/>
    <w:link w:val="Cmsor6"/>
    <w:semiHidden/>
    <w:rsid w:val="00676AD2"/>
    <w:rPr>
      <w:rFonts w:ascii="Arial" w:eastAsia="Times New Roman" w:hAnsi="Arial" w:cs="Arial"/>
      <w:b/>
      <w:bCs/>
      <w:sz w:val="24"/>
      <w:szCs w:val="24"/>
      <w:lang w:eastAsia="hu-HU"/>
    </w:rPr>
  </w:style>
  <w:style w:type="character" w:customStyle="1" w:styleId="Cmsor7Char">
    <w:name w:val="Címsor 7 Char"/>
    <w:aliases w:val="Okean7 Char,h7 Char"/>
    <w:basedOn w:val="Bekezdsalapbettpusa"/>
    <w:link w:val="Cmsor7"/>
    <w:uiPriority w:val="99"/>
    <w:semiHidden/>
    <w:rsid w:val="00676AD2"/>
    <w:rPr>
      <w:rFonts w:ascii="Arial" w:eastAsia="Times New Roman" w:hAnsi="Arial" w:cs="Arial"/>
      <w:sz w:val="24"/>
      <w:szCs w:val="24"/>
      <w:lang w:eastAsia="hu-HU"/>
    </w:rPr>
  </w:style>
  <w:style w:type="character" w:customStyle="1" w:styleId="Cmsor8Char">
    <w:name w:val="Címsor 8 Char"/>
    <w:aliases w:val="Okean8 Char,h8 Char"/>
    <w:basedOn w:val="Bekezdsalapbettpusa"/>
    <w:link w:val="Cmsor8"/>
    <w:uiPriority w:val="99"/>
    <w:semiHidden/>
    <w:rsid w:val="00676AD2"/>
    <w:rPr>
      <w:rFonts w:ascii="Arial" w:eastAsia="Times New Roman" w:hAnsi="Arial" w:cs="Arial"/>
      <w:b/>
      <w:bCs/>
      <w:sz w:val="24"/>
      <w:szCs w:val="24"/>
      <w:lang w:eastAsia="hu-HU"/>
    </w:rPr>
  </w:style>
  <w:style w:type="character" w:customStyle="1" w:styleId="Cmsor9Char">
    <w:name w:val="Címsor 9 Char"/>
    <w:aliases w:val="h9 Char"/>
    <w:basedOn w:val="Bekezdsalapbettpusa"/>
    <w:link w:val="Cmsor9"/>
    <w:uiPriority w:val="99"/>
    <w:semiHidden/>
    <w:rsid w:val="00676AD2"/>
    <w:rPr>
      <w:rFonts w:ascii="Arial" w:eastAsia="Times New Roman" w:hAnsi="Arial" w:cs="Arial"/>
      <w:sz w:val="28"/>
      <w:szCs w:val="28"/>
      <w:lang w:eastAsia="hu-HU"/>
    </w:rPr>
  </w:style>
  <w:style w:type="numbering" w:customStyle="1" w:styleId="Nemlista1">
    <w:name w:val="Nem lista1"/>
    <w:next w:val="Nemlista"/>
    <w:uiPriority w:val="99"/>
    <w:semiHidden/>
    <w:unhideWhenUsed/>
    <w:rsid w:val="00676AD2"/>
  </w:style>
  <w:style w:type="character" w:styleId="Hiperhivatkozs">
    <w:name w:val="Hyperlink"/>
    <w:uiPriority w:val="99"/>
    <w:unhideWhenUsed/>
    <w:rsid w:val="00676AD2"/>
    <w:rPr>
      <w:rFonts w:ascii="Verdana" w:hAnsi="Verdana" w:hint="default"/>
      <w:color w:val="344356"/>
      <w:sz w:val="15"/>
      <w:u w:val="single"/>
    </w:rPr>
  </w:style>
  <w:style w:type="character" w:styleId="Mrltotthiperhivatkozs">
    <w:name w:val="FollowedHyperlink"/>
    <w:semiHidden/>
    <w:unhideWhenUsed/>
    <w:rsid w:val="00676AD2"/>
    <w:rPr>
      <w:color w:val="800080"/>
      <w:u w:val="single"/>
    </w:rPr>
  </w:style>
  <w:style w:type="paragraph" w:styleId="HTML-cm">
    <w:name w:val="HTML Address"/>
    <w:basedOn w:val="Norml"/>
    <w:link w:val="HTML-cmChar"/>
    <w:semiHidden/>
    <w:unhideWhenUsed/>
    <w:rsid w:val="00676AD2"/>
    <w:pPr>
      <w:spacing w:after="0" w:line="240" w:lineRule="auto"/>
    </w:pPr>
    <w:rPr>
      <w:rFonts w:ascii="Times New Roman" w:eastAsia="Times New Roman" w:hAnsi="Times New Roman" w:cs="Times New Roman"/>
      <w:i/>
      <w:iCs/>
      <w:szCs w:val="20"/>
      <w:lang w:val="en-GB"/>
    </w:rPr>
  </w:style>
  <w:style w:type="character" w:customStyle="1" w:styleId="HTML-cmChar">
    <w:name w:val="HTML-cím Char"/>
    <w:basedOn w:val="Bekezdsalapbettpusa"/>
    <w:link w:val="HTML-cm"/>
    <w:semiHidden/>
    <w:rsid w:val="00676AD2"/>
    <w:rPr>
      <w:rFonts w:ascii="Times New Roman" w:eastAsia="Times New Roman" w:hAnsi="Times New Roman" w:cs="Times New Roman"/>
      <w:i/>
      <w:iCs/>
      <w:szCs w:val="20"/>
      <w:lang w:val="en-GB"/>
    </w:rPr>
  </w:style>
  <w:style w:type="character" w:styleId="HTML-kd">
    <w:name w:val="HTML Code"/>
    <w:semiHidden/>
    <w:unhideWhenUsed/>
    <w:rsid w:val="00676AD2"/>
    <w:rPr>
      <w:rFonts w:ascii="Courier New" w:eastAsia="Times New Roman" w:hAnsi="Courier New" w:cs="Courier New" w:hint="default"/>
      <w:sz w:val="20"/>
      <w:szCs w:val="20"/>
    </w:rPr>
  </w:style>
  <w:style w:type="character" w:customStyle="1" w:styleId="Cmsor1Char1">
    <w:name w:val="Címsor 1 Char1"/>
    <w:aliases w:val="Okean Címsor 1 Char1,h1 Char1,H1 Char1,Címs 1 Char1,Section Heading Char1,Fab-1 Char1,Head 1 Char1,Head 11 Char1,Head 12 Char1,Head 111 Char1,Head 13 Char1,Head 112 Char1,Head 14 Char1,Head 113 Char1,Head 15 Char1,Head 114 Char1"/>
    <w:basedOn w:val="Bekezdsalapbettpusa"/>
    <w:rsid w:val="00676AD2"/>
    <w:rPr>
      <w:rFonts w:ascii="Cambria" w:eastAsia="Times New Roman" w:hAnsi="Cambria" w:cs="Times New Roman"/>
      <w:color w:val="365F91"/>
      <w:sz w:val="32"/>
      <w:szCs w:val="32"/>
    </w:rPr>
  </w:style>
  <w:style w:type="character" w:customStyle="1" w:styleId="Cmsor2Char2">
    <w:name w:val="Címsor 2 Char2"/>
    <w:aliases w:val="Okean2 Char1,h2 Char1,Címsor 2 Char1 Char2,Char Char Char1 Char2,Címsor 2 Char Char Char2,Címsor 2 Char1 Char Char1,Char Char Char1 Char Char1,Címsor 2 Char Char Char Char1,Char Char Char Char Char Char1,H2 Char1,Heading 2 Hidden Char1"/>
    <w:basedOn w:val="Bekezdsalapbettpusa"/>
    <w:semiHidden/>
    <w:rsid w:val="00676AD2"/>
    <w:rPr>
      <w:rFonts w:ascii="Cambria" w:eastAsia="Times New Roman" w:hAnsi="Cambria" w:cs="Times New Roman"/>
      <w:color w:val="365F91"/>
      <w:sz w:val="26"/>
      <w:szCs w:val="26"/>
    </w:rPr>
  </w:style>
  <w:style w:type="character" w:customStyle="1" w:styleId="Cmsor3Char1">
    <w:name w:val="Címsor 3 Char1"/>
    <w:aliases w:val="Okean3 Char1,h3 Char1,H3 Char1,Címsor 3-1 Char1,h3 sub heading Char1,sub-sub Char1,Level 3 Char1,Minor1 Char1,1.2.3. Char1,heading3 Char1,CMG H3 Char1,C Sub-Sub/Italic Char1,heading 3 Char1,h31 Char1,h32 Char1,h33 Char1,h311 Char1"/>
    <w:basedOn w:val="Bekezdsalapbettpusa"/>
    <w:semiHidden/>
    <w:rsid w:val="00676AD2"/>
    <w:rPr>
      <w:rFonts w:ascii="Cambria" w:eastAsia="Times New Roman" w:hAnsi="Cambria" w:cs="Times New Roman"/>
      <w:color w:val="243F60"/>
      <w:sz w:val="24"/>
      <w:szCs w:val="24"/>
    </w:rPr>
  </w:style>
  <w:style w:type="character" w:customStyle="1" w:styleId="Cmsor4Char1">
    <w:name w:val="Címsor 4 Char1"/>
    <w:aliases w:val="Okean4 Char1,h4 Char1,Fej 1 Char1,h4 sub sub heading Char1,Cím 4 Char1,H4 Char1,Propos Char1,Negyedik számozott szint Char1,4. számozott szint Char1,4. számozott Char1,(Paragraph L3) Char1,Head4 Char1,heading 4 Char1,4th level Char1"/>
    <w:basedOn w:val="Bekezdsalapbettpusa"/>
    <w:semiHidden/>
    <w:rsid w:val="00676AD2"/>
    <w:rPr>
      <w:rFonts w:ascii="Cambria" w:eastAsia="Times New Roman" w:hAnsi="Cambria" w:cs="Times New Roman"/>
      <w:i/>
      <w:iCs/>
      <w:color w:val="365F91"/>
    </w:rPr>
  </w:style>
  <w:style w:type="character" w:customStyle="1" w:styleId="Cmsor5Char1">
    <w:name w:val="Címsor 5 Char1"/>
    <w:aliases w:val="Okean5 Char1,h5 Char1"/>
    <w:basedOn w:val="Bekezdsalapbettpusa"/>
    <w:semiHidden/>
    <w:rsid w:val="00676AD2"/>
    <w:rPr>
      <w:rFonts w:ascii="Cambria" w:eastAsia="Times New Roman" w:hAnsi="Cambria" w:cs="Times New Roman"/>
      <w:color w:val="365F91"/>
    </w:rPr>
  </w:style>
  <w:style w:type="character" w:customStyle="1" w:styleId="Cmsor6Char1">
    <w:name w:val="Címsor 6 Char1"/>
    <w:aliases w:val="Okean6 Char1,h6 Char1"/>
    <w:basedOn w:val="Bekezdsalapbettpusa"/>
    <w:semiHidden/>
    <w:rsid w:val="00676AD2"/>
    <w:rPr>
      <w:rFonts w:ascii="Cambria" w:eastAsia="Times New Roman" w:hAnsi="Cambria" w:cs="Times New Roman"/>
      <w:color w:val="243F60"/>
    </w:rPr>
  </w:style>
  <w:style w:type="character" w:styleId="HTML-billentyzet">
    <w:name w:val="HTML Keyboard"/>
    <w:semiHidden/>
    <w:unhideWhenUsed/>
    <w:rsid w:val="00676AD2"/>
    <w:rPr>
      <w:rFonts w:ascii="Courier New" w:eastAsia="Times New Roman" w:hAnsi="Courier New" w:cs="Courier New" w:hint="default"/>
      <w:sz w:val="20"/>
      <w:szCs w:val="20"/>
    </w:rPr>
  </w:style>
  <w:style w:type="paragraph" w:styleId="HTML-kntformzott">
    <w:name w:val="HTML Preformatted"/>
    <w:basedOn w:val="Norml"/>
    <w:link w:val="HTML-kntformzottChar"/>
    <w:semiHidden/>
    <w:unhideWhenUsed/>
    <w:rsid w:val="00676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hu-HU"/>
    </w:rPr>
  </w:style>
  <w:style w:type="character" w:customStyle="1" w:styleId="HTML-kntformzottChar">
    <w:name w:val="HTML-ként formázott Char"/>
    <w:basedOn w:val="Bekezdsalapbettpusa"/>
    <w:link w:val="HTML-kntformzott"/>
    <w:semiHidden/>
    <w:rsid w:val="00676AD2"/>
    <w:rPr>
      <w:rFonts w:ascii="Courier New" w:eastAsia="Times New Roman" w:hAnsi="Courier New" w:cs="Times New Roman"/>
      <w:sz w:val="20"/>
      <w:szCs w:val="20"/>
      <w:lang w:eastAsia="hu-HU"/>
    </w:rPr>
  </w:style>
  <w:style w:type="character" w:styleId="HTML-minta">
    <w:name w:val="HTML Sample"/>
    <w:semiHidden/>
    <w:unhideWhenUsed/>
    <w:rsid w:val="00676AD2"/>
    <w:rPr>
      <w:rFonts w:ascii="Courier New" w:eastAsia="Times New Roman" w:hAnsi="Courier New" w:cs="Courier New" w:hint="default"/>
    </w:rPr>
  </w:style>
  <w:style w:type="character" w:styleId="HTML-rgp">
    <w:name w:val="HTML Typewriter"/>
    <w:semiHidden/>
    <w:unhideWhenUsed/>
    <w:rsid w:val="00676AD2"/>
    <w:rPr>
      <w:rFonts w:ascii="Courier New" w:eastAsia="Times New Roman" w:hAnsi="Courier New" w:cs="Courier New" w:hint="default"/>
      <w:sz w:val="20"/>
      <w:szCs w:val="20"/>
    </w:rPr>
  </w:style>
  <w:style w:type="paragraph" w:styleId="NormlWeb">
    <w:name w:val="Normal (Web)"/>
    <w:basedOn w:val="Norml"/>
    <w:uiPriority w:val="99"/>
    <w:unhideWhenUsed/>
    <w:rsid w:val="00676AD2"/>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Cmsor7Char1">
    <w:name w:val="Címsor 7 Char1"/>
    <w:aliases w:val="Okean7 Char1,h7 Char1"/>
    <w:basedOn w:val="Bekezdsalapbettpusa"/>
    <w:semiHidden/>
    <w:rsid w:val="00676AD2"/>
    <w:rPr>
      <w:rFonts w:ascii="Cambria" w:eastAsia="Times New Roman" w:hAnsi="Cambria" w:cs="Times New Roman"/>
      <w:i/>
      <w:iCs/>
      <w:color w:val="243F60"/>
    </w:rPr>
  </w:style>
  <w:style w:type="character" w:customStyle="1" w:styleId="Cmsor8Char1">
    <w:name w:val="Címsor 8 Char1"/>
    <w:aliases w:val="Okean8 Char1,h8 Char1"/>
    <w:basedOn w:val="Bekezdsalapbettpusa"/>
    <w:semiHidden/>
    <w:rsid w:val="00676AD2"/>
    <w:rPr>
      <w:rFonts w:ascii="Cambria" w:eastAsia="Times New Roman" w:hAnsi="Cambria" w:cs="Times New Roman"/>
      <w:color w:val="272727"/>
      <w:sz w:val="21"/>
      <w:szCs w:val="21"/>
    </w:rPr>
  </w:style>
  <w:style w:type="character" w:customStyle="1" w:styleId="Cmsor9Char1">
    <w:name w:val="Címsor 9 Char1"/>
    <w:aliases w:val="h9 Char1"/>
    <w:basedOn w:val="Bekezdsalapbettpusa"/>
    <w:semiHidden/>
    <w:rsid w:val="00676AD2"/>
    <w:rPr>
      <w:rFonts w:ascii="Cambria" w:eastAsia="Times New Roman" w:hAnsi="Cambria" w:cs="Times New Roman"/>
      <w:i/>
      <w:iCs/>
      <w:color w:val="272727"/>
      <w:sz w:val="21"/>
      <w:szCs w:val="21"/>
    </w:rPr>
  </w:style>
  <w:style w:type="paragraph" w:styleId="Trgymutat1">
    <w:name w:val="index 1"/>
    <w:basedOn w:val="Norml"/>
    <w:next w:val="Norml"/>
    <w:autoRedefine/>
    <w:uiPriority w:val="99"/>
    <w:semiHidden/>
    <w:unhideWhenUsed/>
    <w:rsid w:val="00676AD2"/>
    <w:pPr>
      <w:spacing w:after="0" w:line="240" w:lineRule="auto"/>
      <w:ind w:left="220" w:hanging="220"/>
    </w:pPr>
    <w:rPr>
      <w:rFonts w:ascii="Bookman Old Style" w:eastAsia="Times New Roman" w:hAnsi="Bookman Old Style" w:cs="Times New Roman"/>
      <w:szCs w:val="24"/>
      <w:lang w:eastAsia="hu-HU"/>
    </w:rPr>
  </w:style>
  <w:style w:type="paragraph" w:styleId="Trgymutat2">
    <w:name w:val="index 2"/>
    <w:basedOn w:val="Norml"/>
    <w:next w:val="Norml"/>
    <w:autoRedefine/>
    <w:uiPriority w:val="99"/>
    <w:semiHidden/>
    <w:unhideWhenUsed/>
    <w:rsid w:val="00676AD2"/>
    <w:pPr>
      <w:spacing w:after="0" w:line="240" w:lineRule="auto"/>
      <w:ind w:left="440" w:hanging="220"/>
    </w:pPr>
    <w:rPr>
      <w:rFonts w:ascii="Bookman Old Style" w:eastAsia="Times New Roman" w:hAnsi="Bookman Old Style" w:cs="Times New Roman"/>
      <w:szCs w:val="24"/>
      <w:lang w:eastAsia="hu-HU"/>
    </w:rPr>
  </w:style>
  <w:style w:type="paragraph" w:styleId="Trgymutat3">
    <w:name w:val="index 3"/>
    <w:basedOn w:val="Norml"/>
    <w:next w:val="Norml"/>
    <w:autoRedefine/>
    <w:uiPriority w:val="99"/>
    <w:semiHidden/>
    <w:unhideWhenUsed/>
    <w:rsid w:val="00676AD2"/>
    <w:pPr>
      <w:spacing w:after="0" w:line="240" w:lineRule="auto"/>
      <w:ind w:left="660" w:hanging="220"/>
    </w:pPr>
    <w:rPr>
      <w:rFonts w:ascii="Bookman Old Style" w:eastAsia="Times New Roman" w:hAnsi="Bookman Old Style" w:cs="Times New Roman"/>
      <w:szCs w:val="24"/>
      <w:lang w:eastAsia="hu-HU"/>
    </w:rPr>
  </w:style>
  <w:style w:type="paragraph" w:styleId="Trgymutat4">
    <w:name w:val="index 4"/>
    <w:basedOn w:val="Norml"/>
    <w:next w:val="Norml"/>
    <w:autoRedefine/>
    <w:uiPriority w:val="99"/>
    <w:semiHidden/>
    <w:unhideWhenUsed/>
    <w:rsid w:val="00676AD2"/>
    <w:pPr>
      <w:spacing w:after="0" w:line="240" w:lineRule="auto"/>
      <w:ind w:left="880" w:hanging="220"/>
    </w:pPr>
    <w:rPr>
      <w:rFonts w:ascii="Bookman Old Style" w:eastAsia="Times New Roman" w:hAnsi="Bookman Old Style" w:cs="Times New Roman"/>
      <w:szCs w:val="24"/>
      <w:lang w:eastAsia="hu-HU"/>
    </w:rPr>
  </w:style>
  <w:style w:type="paragraph" w:styleId="Trgymutat5">
    <w:name w:val="index 5"/>
    <w:basedOn w:val="Norml"/>
    <w:next w:val="Norml"/>
    <w:autoRedefine/>
    <w:uiPriority w:val="99"/>
    <w:semiHidden/>
    <w:unhideWhenUsed/>
    <w:rsid w:val="00676AD2"/>
    <w:pPr>
      <w:spacing w:after="0" w:line="240" w:lineRule="auto"/>
      <w:ind w:left="1100" w:hanging="220"/>
    </w:pPr>
    <w:rPr>
      <w:rFonts w:ascii="Bookman Old Style" w:eastAsia="Times New Roman" w:hAnsi="Bookman Old Style" w:cs="Times New Roman"/>
      <w:szCs w:val="24"/>
      <w:lang w:eastAsia="hu-HU"/>
    </w:rPr>
  </w:style>
  <w:style w:type="paragraph" w:styleId="Trgymutat6">
    <w:name w:val="index 6"/>
    <w:basedOn w:val="Norml"/>
    <w:next w:val="Norml"/>
    <w:autoRedefine/>
    <w:uiPriority w:val="99"/>
    <w:semiHidden/>
    <w:unhideWhenUsed/>
    <w:rsid w:val="00676AD2"/>
    <w:pPr>
      <w:spacing w:after="0" w:line="240" w:lineRule="auto"/>
      <w:ind w:left="1320" w:hanging="220"/>
    </w:pPr>
    <w:rPr>
      <w:rFonts w:ascii="Bookman Old Style" w:eastAsia="Times New Roman" w:hAnsi="Bookman Old Style" w:cs="Times New Roman"/>
      <w:szCs w:val="24"/>
      <w:lang w:eastAsia="hu-HU"/>
    </w:rPr>
  </w:style>
  <w:style w:type="paragraph" w:styleId="Trgymutat7">
    <w:name w:val="index 7"/>
    <w:basedOn w:val="Norml"/>
    <w:next w:val="Norml"/>
    <w:autoRedefine/>
    <w:uiPriority w:val="99"/>
    <w:semiHidden/>
    <w:unhideWhenUsed/>
    <w:rsid w:val="00676AD2"/>
    <w:pPr>
      <w:spacing w:after="0" w:line="240" w:lineRule="auto"/>
      <w:ind w:left="1540" w:hanging="220"/>
    </w:pPr>
    <w:rPr>
      <w:rFonts w:ascii="Bookman Old Style" w:eastAsia="Times New Roman" w:hAnsi="Bookman Old Style" w:cs="Times New Roman"/>
      <w:szCs w:val="24"/>
      <w:lang w:eastAsia="hu-HU"/>
    </w:rPr>
  </w:style>
  <w:style w:type="paragraph" w:styleId="Trgymutat8">
    <w:name w:val="index 8"/>
    <w:basedOn w:val="Norml"/>
    <w:next w:val="Norml"/>
    <w:autoRedefine/>
    <w:uiPriority w:val="99"/>
    <w:semiHidden/>
    <w:unhideWhenUsed/>
    <w:rsid w:val="00676AD2"/>
    <w:pPr>
      <w:spacing w:after="0" w:line="240" w:lineRule="auto"/>
      <w:ind w:left="1760" w:hanging="220"/>
    </w:pPr>
    <w:rPr>
      <w:rFonts w:ascii="Bookman Old Style" w:eastAsia="Times New Roman" w:hAnsi="Bookman Old Style" w:cs="Times New Roman"/>
      <w:szCs w:val="24"/>
      <w:lang w:eastAsia="hu-HU"/>
    </w:rPr>
  </w:style>
  <w:style w:type="paragraph" w:styleId="Trgymutat9">
    <w:name w:val="index 9"/>
    <w:basedOn w:val="Norml"/>
    <w:next w:val="Norml"/>
    <w:autoRedefine/>
    <w:uiPriority w:val="99"/>
    <w:semiHidden/>
    <w:unhideWhenUsed/>
    <w:rsid w:val="00676AD2"/>
    <w:pPr>
      <w:spacing w:after="0" w:line="240" w:lineRule="auto"/>
      <w:ind w:left="1980" w:hanging="220"/>
    </w:pPr>
    <w:rPr>
      <w:rFonts w:ascii="Bookman Old Style" w:eastAsia="Times New Roman" w:hAnsi="Bookman Old Style" w:cs="Times New Roman"/>
      <w:szCs w:val="24"/>
      <w:lang w:eastAsia="hu-HU"/>
    </w:rPr>
  </w:style>
  <w:style w:type="paragraph" w:styleId="TJ1">
    <w:name w:val="toc 1"/>
    <w:aliases w:val="OkeanTJ1"/>
    <w:basedOn w:val="Norml"/>
    <w:next w:val="Norml"/>
    <w:autoRedefine/>
    <w:uiPriority w:val="39"/>
    <w:semiHidden/>
    <w:unhideWhenUsed/>
    <w:qFormat/>
    <w:rsid w:val="00676AD2"/>
    <w:pPr>
      <w:tabs>
        <w:tab w:val="left" w:pos="709"/>
        <w:tab w:val="right" w:leader="dot" w:pos="9062"/>
      </w:tabs>
      <w:spacing w:after="240" w:line="360" w:lineRule="auto"/>
      <w:jc w:val="both"/>
    </w:pPr>
    <w:rPr>
      <w:rFonts w:ascii="Arial" w:eastAsia="Times New Roman" w:hAnsi="Arial" w:cs="Times New Roman"/>
      <w:noProof/>
      <w:sz w:val="20"/>
      <w:szCs w:val="20"/>
      <w:lang w:eastAsia="hu-HU"/>
    </w:rPr>
  </w:style>
  <w:style w:type="paragraph" w:styleId="TJ2">
    <w:name w:val="toc 2"/>
    <w:aliases w:val="OkeanTJ2"/>
    <w:basedOn w:val="Norml"/>
    <w:next w:val="Norml"/>
    <w:autoRedefine/>
    <w:uiPriority w:val="39"/>
    <w:semiHidden/>
    <w:unhideWhenUsed/>
    <w:qFormat/>
    <w:rsid w:val="00676AD2"/>
    <w:pPr>
      <w:tabs>
        <w:tab w:val="left" w:pos="1000"/>
        <w:tab w:val="right" w:leader="dot" w:pos="9072"/>
      </w:tabs>
      <w:spacing w:after="40" w:line="360" w:lineRule="auto"/>
      <w:ind w:left="709" w:right="992" w:hanging="425"/>
      <w:jc w:val="both"/>
    </w:pPr>
    <w:rPr>
      <w:rFonts w:ascii="Arial" w:eastAsia="Times New Roman" w:hAnsi="Arial" w:cs="Times New Roman"/>
      <w:noProof/>
      <w:lang w:eastAsia="hu-HU"/>
    </w:rPr>
  </w:style>
  <w:style w:type="paragraph" w:styleId="TJ3">
    <w:name w:val="toc 3"/>
    <w:aliases w:val="OkeanTJ3"/>
    <w:basedOn w:val="Norml"/>
    <w:next w:val="Norml"/>
    <w:autoRedefine/>
    <w:uiPriority w:val="39"/>
    <w:semiHidden/>
    <w:unhideWhenUsed/>
    <w:qFormat/>
    <w:rsid w:val="00676AD2"/>
    <w:pPr>
      <w:tabs>
        <w:tab w:val="left" w:pos="540"/>
        <w:tab w:val="left" w:pos="1400"/>
        <w:tab w:val="right" w:leader="dot" w:pos="9062"/>
      </w:tabs>
      <w:spacing w:after="40" w:line="360" w:lineRule="auto"/>
      <w:ind w:left="340" w:firstLine="567"/>
      <w:jc w:val="both"/>
    </w:pPr>
    <w:rPr>
      <w:rFonts w:ascii="Arial" w:eastAsia="Times New Roman" w:hAnsi="Arial" w:cs="Times New Roman"/>
      <w:noProof/>
      <w:lang w:eastAsia="hu-HU"/>
    </w:rPr>
  </w:style>
  <w:style w:type="paragraph" w:styleId="TJ4">
    <w:name w:val="toc 4"/>
    <w:aliases w:val="OkeanTJ4"/>
    <w:basedOn w:val="Norml"/>
    <w:next w:val="Norml"/>
    <w:autoRedefine/>
    <w:uiPriority w:val="39"/>
    <w:semiHidden/>
    <w:unhideWhenUsed/>
    <w:rsid w:val="00676AD2"/>
    <w:pPr>
      <w:tabs>
        <w:tab w:val="left" w:pos="993"/>
        <w:tab w:val="right" w:leader="dot" w:pos="9062"/>
      </w:tabs>
      <w:spacing w:after="40" w:line="240" w:lineRule="auto"/>
      <w:ind w:left="850" w:right="992" w:hanging="493"/>
      <w:jc w:val="both"/>
    </w:pPr>
    <w:rPr>
      <w:rFonts w:ascii="Arial" w:eastAsia="Times New Roman" w:hAnsi="Arial" w:cs="Times New Roman"/>
      <w:noProof/>
      <w:szCs w:val="24"/>
      <w:lang w:eastAsia="hu-HU"/>
    </w:rPr>
  </w:style>
  <w:style w:type="paragraph" w:styleId="TJ5">
    <w:name w:val="toc 5"/>
    <w:basedOn w:val="Norml"/>
    <w:next w:val="Norml"/>
    <w:autoRedefine/>
    <w:uiPriority w:val="39"/>
    <w:semiHidden/>
    <w:unhideWhenUsed/>
    <w:rsid w:val="00676AD2"/>
    <w:pPr>
      <w:tabs>
        <w:tab w:val="right" w:leader="dot" w:pos="9062"/>
      </w:tabs>
      <w:spacing w:before="40" w:after="240" w:line="240" w:lineRule="auto"/>
      <w:ind w:left="540"/>
      <w:jc w:val="both"/>
    </w:pPr>
    <w:rPr>
      <w:rFonts w:ascii="Arial" w:eastAsia="Times New Roman" w:hAnsi="Arial" w:cs="Times New Roman"/>
      <w:noProof/>
      <w:szCs w:val="24"/>
      <w:lang w:eastAsia="hu-HU"/>
    </w:rPr>
  </w:style>
  <w:style w:type="paragraph" w:styleId="TJ6">
    <w:name w:val="toc 6"/>
    <w:basedOn w:val="Norml"/>
    <w:next w:val="Norml"/>
    <w:autoRedefine/>
    <w:uiPriority w:val="39"/>
    <w:semiHidden/>
    <w:unhideWhenUsed/>
    <w:rsid w:val="00676AD2"/>
    <w:pPr>
      <w:spacing w:after="240" w:line="240" w:lineRule="auto"/>
      <w:ind w:left="1000"/>
      <w:jc w:val="both"/>
    </w:pPr>
    <w:rPr>
      <w:rFonts w:ascii="Arial" w:eastAsia="Times New Roman" w:hAnsi="Arial" w:cs="Times New Roman"/>
      <w:szCs w:val="24"/>
      <w:lang w:eastAsia="hu-HU"/>
    </w:rPr>
  </w:style>
  <w:style w:type="paragraph" w:styleId="TJ7">
    <w:name w:val="toc 7"/>
    <w:basedOn w:val="Norml"/>
    <w:next w:val="Norml"/>
    <w:autoRedefine/>
    <w:uiPriority w:val="39"/>
    <w:semiHidden/>
    <w:unhideWhenUsed/>
    <w:rsid w:val="00676AD2"/>
    <w:pPr>
      <w:spacing w:after="240" w:line="240" w:lineRule="auto"/>
      <w:ind w:left="1200"/>
      <w:jc w:val="both"/>
    </w:pPr>
    <w:rPr>
      <w:rFonts w:ascii="Arial" w:eastAsia="Times New Roman" w:hAnsi="Arial" w:cs="Times New Roman"/>
      <w:szCs w:val="24"/>
      <w:lang w:eastAsia="hu-HU"/>
    </w:rPr>
  </w:style>
  <w:style w:type="paragraph" w:styleId="TJ8">
    <w:name w:val="toc 8"/>
    <w:basedOn w:val="Norml"/>
    <w:next w:val="Norml"/>
    <w:autoRedefine/>
    <w:uiPriority w:val="39"/>
    <w:semiHidden/>
    <w:unhideWhenUsed/>
    <w:rsid w:val="00676AD2"/>
    <w:pPr>
      <w:spacing w:after="240" w:line="240" w:lineRule="auto"/>
      <w:ind w:left="1400"/>
      <w:jc w:val="both"/>
    </w:pPr>
    <w:rPr>
      <w:rFonts w:ascii="Arial" w:eastAsia="Times New Roman" w:hAnsi="Arial" w:cs="Times New Roman"/>
      <w:szCs w:val="24"/>
      <w:lang w:eastAsia="hu-HU"/>
    </w:rPr>
  </w:style>
  <w:style w:type="paragraph" w:styleId="TJ9">
    <w:name w:val="toc 9"/>
    <w:basedOn w:val="Norml"/>
    <w:next w:val="Norml"/>
    <w:autoRedefine/>
    <w:uiPriority w:val="39"/>
    <w:semiHidden/>
    <w:unhideWhenUsed/>
    <w:rsid w:val="00676AD2"/>
    <w:pPr>
      <w:spacing w:after="240" w:line="240" w:lineRule="auto"/>
      <w:ind w:left="1600"/>
      <w:jc w:val="both"/>
    </w:pPr>
    <w:rPr>
      <w:rFonts w:ascii="Arial" w:eastAsia="Times New Roman" w:hAnsi="Arial" w:cs="Times New Roman"/>
      <w:szCs w:val="24"/>
      <w:lang w:eastAsia="hu-HU"/>
    </w:rPr>
  </w:style>
  <w:style w:type="paragraph" w:styleId="Normlbehzs">
    <w:name w:val="Normal Indent"/>
    <w:basedOn w:val="Norml"/>
    <w:uiPriority w:val="99"/>
    <w:semiHidden/>
    <w:unhideWhenUsed/>
    <w:rsid w:val="00676AD2"/>
    <w:pPr>
      <w:spacing w:after="0" w:line="240" w:lineRule="auto"/>
      <w:ind w:left="720"/>
    </w:pPr>
    <w:rPr>
      <w:rFonts w:ascii="Bookman Old Style" w:eastAsia="Times New Roman" w:hAnsi="Bookman Old Style" w:cs="Times New Roman"/>
      <w:szCs w:val="24"/>
      <w:lang w:eastAsia="hu-HU"/>
    </w:rPr>
  </w:style>
  <w:style w:type="character" w:customStyle="1" w:styleId="LbjegyzetszvegChar">
    <w:name w:val="Lábjegyzetszöveg Char"/>
    <w:basedOn w:val="Bekezdsalapbettpusa"/>
    <w:link w:val="Lbjegyzetszveg"/>
    <w:semiHidden/>
    <w:locked/>
    <w:rsid w:val="00676AD2"/>
    <w:rPr>
      <w:rFonts w:ascii="Arial" w:hAnsi="Arial" w:cs="Arial"/>
    </w:rPr>
  </w:style>
  <w:style w:type="paragraph" w:customStyle="1" w:styleId="FootnoteTextChar1">
    <w:name w:val="Footnote Text Char1"/>
    <w:basedOn w:val="Norml"/>
    <w:next w:val="Lbjegyzetszveg"/>
    <w:semiHidden/>
    <w:unhideWhenUsed/>
    <w:rsid w:val="00676AD2"/>
    <w:pPr>
      <w:widowControl w:val="0"/>
      <w:autoSpaceDE w:val="0"/>
      <w:autoSpaceDN w:val="0"/>
      <w:spacing w:after="0" w:line="240" w:lineRule="auto"/>
    </w:pPr>
    <w:rPr>
      <w:rFonts w:ascii="Arial" w:hAnsi="Arial" w:cs="Arial"/>
    </w:rPr>
  </w:style>
  <w:style w:type="character" w:customStyle="1" w:styleId="LbjegyzetszvegChar1">
    <w:name w:val="Lábjegyzetszöveg Char1"/>
    <w:aliases w:val="Footnote Text Char Char1"/>
    <w:basedOn w:val="Bekezdsalapbettpusa"/>
    <w:semiHidden/>
    <w:rsid w:val="00676AD2"/>
    <w:rPr>
      <w:rFonts w:ascii="Arial" w:eastAsia="Times New Roman" w:hAnsi="Arial" w:cs="Arial"/>
      <w:sz w:val="20"/>
      <w:szCs w:val="20"/>
      <w:lang w:eastAsia="hu-HU"/>
    </w:rPr>
  </w:style>
  <w:style w:type="character" w:customStyle="1" w:styleId="JegyzetszvegChar">
    <w:name w:val="Jegyzetszöveg Char"/>
    <w:aliases w:val="Char1 Char"/>
    <w:basedOn w:val="Bekezdsalapbettpusa"/>
    <w:link w:val="Char11"/>
    <w:semiHidden/>
    <w:locked/>
    <w:rsid w:val="00676AD2"/>
    <w:rPr>
      <w:rFonts w:ascii="Arial" w:hAnsi="Arial" w:cs="Arial"/>
    </w:rPr>
  </w:style>
  <w:style w:type="paragraph" w:customStyle="1" w:styleId="Char11">
    <w:name w:val="Char11"/>
    <w:basedOn w:val="Norml"/>
    <w:next w:val="Jegyzetszveg"/>
    <w:link w:val="JegyzetszvegChar"/>
    <w:semiHidden/>
    <w:unhideWhenUsed/>
    <w:rsid w:val="00676AD2"/>
    <w:pPr>
      <w:widowControl w:val="0"/>
      <w:autoSpaceDE w:val="0"/>
      <w:autoSpaceDN w:val="0"/>
      <w:spacing w:after="0" w:line="240" w:lineRule="auto"/>
    </w:pPr>
    <w:rPr>
      <w:rFonts w:ascii="Arial" w:hAnsi="Arial" w:cs="Arial"/>
    </w:rPr>
  </w:style>
  <w:style w:type="character" w:customStyle="1" w:styleId="JegyzetszvegChar1">
    <w:name w:val="Jegyzetszöveg Char1"/>
    <w:aliases w:val="Char1 Char1"/>
    <w:basedOn w:val="Bekezdsalapbettpusa"/>
    <w:semiHidden/>
    <w:rsid w:val="00676AD2"/>
    <w:rPr>
      <w:rFonts w:ascii="Arial" w:eastAsia="Times New Roman" w:hAnsi="Arial" w:cs="Arial"/>
      <w:sz w:val="20"/>
      <w:szCs w:val="20"/>
      <w:lang w:eastAsia="hu-HU"/>
    </w:rPr>
  </w:style>
  <w:style w:type="character" w:customStyle="1" w:styleId="lfejChar">
    <w:name w:val="Élőfej Char"/>
    <w:basedOn w:val="Bekezdsalapbettpusa"/>
    <w:link w:val="lfej"/>
    <w:locked/>
    <w:rsid w:val="00676AD2"/>
    <w:rPr>
      <w:rFonts w:ascii="Arial" w:hAnsi="Arial" w:cs="Arial"/>
    </w:rPr>
  </w:style>
  <w:style w:type="paragraph" w:customStyle="1" w:styleId="41">
    <w:name w:val="41"/>
    <w:basedOn w:val="Norml"/>
    <w:next w:val="lfej"/>
    <w:semiHidden/>
    <w:unhideWhenUsed/>
    <w:rsid w:val="00676AD2"/>
    <w:pPr>
      <w:widowControl w:val="0"/>
      <w:tabs>
        <w:tab w:val="center" w:pos="4536"/>
        <w:tab w:val="right" w:pos="9072"/>
      </w:tabs>
      <w:autoSpaceDE w:val="0"/>
      <w:autoSpaceDN w:val="0"/>
      <w:spacing w:after="0" w:line="240" w:lineRule="auto"/>
    </w:pPr>
    <w:rPr>
      <w:rFonts w:ascii="Arial" w:hAnsi="Arial" w:cs="Arial"/>
    </w:rPr>
  </w:style>
  <w:style w:type="character" w:customStyle="1" w:styleId="lfejChar1">
    <w:name w:val="Élőfej Char1"/>
    <w:aliases w:val="Sidhuvud rad 1 Char1,3 Char1,4 Char1"/>
    <w:basedOn w:val="Bekezdsalapbettpusa"/>
    <w:semiHidden/>
    <w:rsid w:val="00676AD2"/>
    <w:rPr>
      <w:rFonts w:ascii="Arial" w:eastAsia="Times New Roman" w:hAnsi="Arial" w:cs="Arial"/>
      <w:sz w:val="20"/>
      <w:szCs w:val="20"/>
      <w:lang w:eastAsia="hu-HU"/>
    </w:rPr>
  </w:style>
  <w:style w:type="character" w:customStyle="1" w:styleId="llbChar">
    <w:name w:val="Élőláb Char"/>
    <w:basedOn w:val="Bekezdsalapbettpusa"/>
    <w:link w:val="llb"/>
    <w:locked/>
    <w:rsid w:val="00676AD2"/>
    <w:rPr>
      <w:rFonts w:ascii="Arial" w:hAnsi="Arial" w:cs="Arial"/>
    </w:rPr>
  </w:style>
  <w:style w:type="paragraph" w:customStyle="1" w:styleId="Footer11">
    <w:name w:val="Footer11"/>
    <w:basedOn w:val="Norml"/>
    <w:next w:val="llb"/>
    <w:semiHidden/>
    <w:unhideWhenUsed/>
    <w:rsid w:val="00676AD2"/>
    <w:pPr>
      <w:widowControl w:val="0"/>
      <w:tabs>
        <w:tab w:val="center" w:pos="4536"/>
        <w:tab w:val="right" w:pos="9072"/>
      </w:tabs>
      <w:autoSpaceDE w:val="0"/>
      <w:autoSpaceDN w:val="0"/>
      <w:spacing w:after="0" w:line="240" w:lineRule="auto"/>
    </w:pPr>
    <w:rPr>
      <w:rFonts w:ascii="Arial" w:hAnsi="Arial" w:cs="Arial"/>
    </w:rPr>
  </w:style>
  <w:style w:type="character" w:customStyle="1" w:styleId="llbChar1">
    <w:name w:val="Élőláb Char1"/>
    <w:aliases w:val="Footer1 Char1"/>
    <w:basedOn w:val="Bekezdsalapbettpusa"/>
    <w:semiHidden/>
    <w:rsid w:val="00676AD2"/>
    <w:rPr>
      <w:rFonts w:ascii="Arial" w:eastAsia="Times New Roman" w:hAnsi="Arial" w:cs="Arial"/>
      <w:sz w:val="20"/>
      <w:szCs w:val="20"/>
      <w:lang w:eastAsia="hu-HU"/>
    </w:rPr>
  </w:style>
  <w:style w:type="paragraph" w:styleId="Trgymutatcm">
    <w:name w:val="index heading"/>
    <w:basedOn w:val="Norml"/>
    <w:next w:val="Trgymutat1"/>
    <w:uiPriority w:val="99"/>
    <w:semiHidden/>
    <w:unhideWhenUsed/>
    <w:rsid w:val="00676AD2"/>
    <w:pPr>
      <w:spacing w:after="0" w:line="240" w:lineRule="auto"/>
    </w:pPr>
    <w:rPr>
      <w:rFonts w:ascii="Cambria" w:eastAsia="Times New Roman" w:hAnsi="Cambria" w:cs="Times New Roman"/>
      <w:b/>
      <w:bCs/>
      <w:szCs w:val="24"/>
      <w:lang w:eastAsia="hu-HU"/>
    </w:rPr>
  </w:style>
  <w:style w:type="paragraph" w:styleId="Szvegtrzs">
    <w:name w:val="Body Text"/>
    <w:basedOn w:val="Norml"/>
    <w:link w:val="SzvegtrzsChar"/>
    <w:uiPriority w:val="99"/>
    <w:semiHidden/>
    <w:unhideWhenUsed/>
    <w:rsid w:val="00676AD2"/>
    <w:pPr>
      <w:autoSpaceDE w:val="0"/>
      <w:autoSpaceDN w:val="0"/>
      <w:spacing w:after="0" w:line="240" w:lineRule="auto"/>
      <w:jc w:val="both"/>
    </w:pPr>
    <w:rPr>
      <w:rFonts w:ascii="Arial" w:eastAsia="Times New Roman" w:hAnsi="Arial" w:cs="Arial"/>
      <w:sz w:val="24"/>
      <w:szCs w:val="24"/>
      <w:lang w:eastAsia="hu-HU"/>
    </w:rPr>
  </w:style>
  <w:style w:type="character" w:customStyle="1" w:styleId="SzvegtrzsChar">
    <w:name w:val="Szövegtörzs Char"/>
    <w:basedOn w:val="Bekezdsalapbettpusa"/>
    <w:link w:val="Szvegtrzs"/>
    <w:uiPriority w:val="99"/>
    <w:semiHidden/>
    <w:rsid w:val="00676AD2"/>
    <w:rPr>
      <w:rFonts w:ascii="Arial" w:eastAsia="Times New Roman" w:hAnsi="Arial" w:cs="Arial"/>
      <w:sz w:val="24"/>
      <w:szCs w:val="24"/>
      <w:lang w:eastAsia="hu-HU"/>
    </w:rPr>
  </w:style>
  <w:style w:type="paragraph" w:styleId="Kpalrs">
    <w:name w:val="caption"/>
    <w:basedOn w:val="Norml"/>
    <w:next w:val="Szvegtrzs"/>
    <w:uiPriority w:val="99"/>
    <w:semiHidden/>
    <w:unhideWhenUsed/>
    <w:qFormat/>
    <w:rsid w:val="00676AD2"/>
    <w:pPr>
      <w:keepNext/>
      <w:spacing w:before="60" w:after="240" w:line="220" w:lineRule="atLeast"/>
      <w:ind w:left="1920" w:hanging="120"/>
      <w:jc w:val="both"/>
    </w:pPr>
    <w:rPr>
      <w:rFonts w:ascii="Arial Narrow" w:eastAsia="Times New Roman" w:hAnsi="Arial Narrow" w:cs="Times New Roman"/>
      <w:sz w:val="18"/>
      <w:szCs w:val="20"/>
      <w:lang w:eastAsia="hu-HU"/>
    </w:rPr>
  </w:style>
  <w:style w:type="paragraph" w:styleId="brajegyzk">
    <w:name w:val="table of figures"/>
    <w:basedOn w:val="Norml"/>
    <w:next w:val="Norml"/>
    <w:uiPriority w:val="99"/>
    <w:semiHidden/>
    <w:unhideWhenUsed/>
    <w:rsid w:val="00676AD2"/>
    <w:pPr>
      <w:spacing w:after="0" w:line="240" w:lineRule="auto"/>
    </w:pPr>
    <w:rPr>
      <w:rFonts w:ascii="Bookman Old Style" w:eastAsia="Times New Roman" w:hAnsi="Bookman Old Style" w:cs="Times New Roman"/>
      <w:szCs w:val="24"/>
      <w:lang w:eastAsia="hu-HU"/>
    </w:rPr>
  </w:style>
  <w:style w:type="paragraph" w:styleId="Bortkcm">
    <w:name w:val="envelope address"/>
    <w:basedOn w:val="Norml"/>
    <w:uiPriority w:val="99"/>
    <w:semiHidden/>
    <w:unhideWhenUsed/>
    <w:rsid w:val="00676AD2"/>
    <w:pPr>
      <w:framePr w:w="7920" w:h="1980" w:hSpace="141" w:wrap="auto" w:hAnchor="page" w:xAlign="center" w:yAlign="bottom"/>
      <w:spacing w:after="0" w:line="240" w:lineRule="auto"/>
      <w:ind w:left="2880"/>
    </w:pPr>
    <w:rPr>
      <w:rFonts w:ascii="Cambria" w:eastAsia="Times New Roman" w:hAnsi="Cambria" w:cs="Times New Roman"/>
      <w:sz w:val="24"/>
      <w:szCs w:val="24"/>
      <w:lang w:eastAsia="hu-HU"/>
    </w:rPr>
  </w:style>
  <w:style w:type="paragraph" w:styleId="Feladcmebortkon">
    <w:name w:val="envelope return"/>
    <w:basedOn w:val="Norml"/>
    <w:uiPriority w:val="99"/>
    <w:semiHidden/>
    <w:unhideWhenUsed/>
    <w:rsid w:val="00676AD2"/>
    <w:pPr>
      <w:spacing w:after="0" w:line="240" w:lineRule="auto"/>
    </w:pPr>
    <w:rPr>
      <w:rFonts w:ascii="Cambria" w:eastAsia="Times New Roman" w:hAnsi="Cambria" w:cs="Times New Roman"/>
      <w:sz w:val="20"/>
      <w:szCs w:val="24"/>
      <w:lang w:eastAsia="hu-HU"/>
    </w:rPr>
  </w:style>
  <w:style w:type="paragraph" w:styleId="Hivatkozsjegyzk">
    <w:name w:val="table of authorities"/>
    <w:basedOn w:val="Norml"/>
    <w:next w:val="Norml"/>
    <w:uiPriority w:val="99"/>
    <w:semiHidden/>
    <w:unhideWhenUsed/>
    <w:rsid w:val="00676AD2"/>
    <w:pPr>
      <w:spacing w:after="0" w:line="240" w:lineRule="auto"/>
      <w:ind w:left="220" w:hanging="220"/>
    </w:pPr>
    <w:rPr>
      <w:rFonts w:ascii="Bookman Old Style" w:eastAsia="Times New Roman" w:hAnsi="Bookman Old Style" w:cs="Times New Roman"/>
      <w:szCs w:val="24"/>
      <w:lang w:eastAsia="hu-HU"/>
    </w:rPr>
  </w:style>
  <w:style w:type="paragraph" w:styleId="Makrszvege">
    <w:name w:val="macro"/>
    <w:link w:val="MakrszvegeChar"/>
    <w:uiPriority w:val="99"/>
    <w:semiHidden/>
    <w:unhideWhenUsed/>
    <w:rsid w:val="00676AD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240" w:line="360" w:lineRule="auto"/>
      <w:jc w:val="both"/>
    </w:pPr>
    <w:rPr>
      <w:rFonts w:ascii="Courier New" w:eastAsia="Times New Roman" w:hAnsi="Courier New" w:cs="Courier New"/>
      <w:sz w:val="20"/>
      <w:szCs w:val="20"/>
      <w:lang w:val="en-GB"/>
    </w:rPr>
  </w:style>
  <w:style w:type="character" w:customStyle="1" w:styleId="MakrszvegeChar">
    <w:name w:val="Makró szövege Char"/>
    <w:basedOn w:val="Bekezdsalapbettpusa"/>
    <w:link w:val="Makrszvege"/>
    <w:uiPriority w:val="99"/>
    <w:semiHidden/>
    <w:rsid w:val="00676AD2"/>
    <w:rPr>
      <w:rFonts w:ascii="Courier New" w:eastAsia="Times New Roman" w:hAnsi="Courier New" w:cs="Courier New"/>
      <w:sz w:val="20"/>
      <w:szCs w:val="20"/>
      <w:lang w:val="en-GB"/>
    </w:rPr>
  </w:style>
  <w:style w:type="paragraph" w:styleId="Hivatkozsjegyzk-fej">
    <w:name w:val="toa heading"/>
    <w:basedOn w:val="Norml"/>
    <w:next w:val="Norml"/>
    <w:uiPriority w:val="99"/>
    <w:semiHidden/>
    <w:unhideWhenUsed/>
    <w:rsid w:val="00676AD2"/>
    <w:pPr>
      <w:spacing w:before="120" w:after="0" w:line="240" w:lineRule="auto"/>
    </w:pPr>
    <w:rPr>
      <w:rFonts w:ascii="Bookman Old Style" w:eastAsia="Times New Roman" w:hAnsi="Bookman Old Style" w:cs="Times New Roman"/>
      <w:b/>
      <w:szCs w:val="24"/>
      <w:lang w:eastAsia="hu-HU"/>
    </w:rPr>
  </w:style>
  <w:style w:type="paragraph" w:styleId="Lista">
    <w:name w:val="List"/>
    <w:basedOn w:val="Norml"/>
    <w:uiPriority w:val="99"/>
    <w:semiHidden/>
    <w:unhideWhenUsed/>
    <w:rsid w:val="00676AD2"/>
    <w:pPr>
      <w:spacing w:after="0" w:line="240" w:lineRule="auto"/>
      <w:ind w:left="283" w:hanging="283"/>
      <w:contextualSpacing/>
    </w:pPr>
    <w:rPr>
      <w:rFonts w:ascii="Bookman Old Style" w:eastAsia="Times New Roman" w:hAnsi="Bookman Old Style" w:cs="Times New Roman"/>
      <w:szCs w:val="24"/>
      <w:lang w:eastAsia="hu-HU"/>
    </w:rPr>
  </w:style>
  <w:style w:type="paragraph" w:styleId="Felsorols">
    <w:name w:val="List Bullet"/>
    <w:basedOn w:val="Norml"/>
    <w:autoRedefine/>
    <w:uiPriority w:val="99"/>
    <w:semiHidden/>
    <w:unhideWhenUsed/>
    <w:rsid w:val="00676AD2"/>
    <w:pPr>
      <w:keepNext/>
      <w:spacing w:after="0" w:line="300" w:lineRule="atLeast"/>
      <w:ind w:left="567" w:hanging="567"/>
      <w:jc w:val="both"/>
    </w:pPr>
    <w:rPr>
      <w:rFonts w:ascii="Times New Roman" w:eastAsia="Times New Roman" w:hAnsi="Times New Roman" w:cs="Times New Roman"/>
      <w:sz w:val="24"/>
      <w:szCs w:val="20"/>
      <w:lang w:eastAsia="hu-HU"/>
    </w:rPr>
  </w:style>
  <w:style w:type="paragraph" w:styleId="Szmozottlista">
    <w:name w:val="List Number"/>
    <w:basedOn w:val="Norml"/>
    <w:uiPriority w:val="99"/>
    <w:semiHidden/>
    <w:unhideWhenUsed/>
    <w:rsid w:val="00676AD2"/>
    <w:pPr>
      <w:spacing w:after="0" w:line="240" w:lineRule="auto"/>
      <w:contextualSpacing/>
    </w:pPr>
    <w:rPr>
      <w:rFonts w:ascii="Bookman Old Style" w:eastAsia="Times New Roman" w:hAnsi="Bookman Old Style" w:cs="Times New Roman"/>
      <w:szCs w:val="24"/>
      <w:lang w:eastAsia="hu-HU"/>
    </w:rPr>
  </w:style>
  <w:style w:type="paragraph" w:styleId="Lista2">
    <w:name w:val="List 2"/>
    <w:basedOn w:val="Norml"/>
    <w:uiPriority w:val="99"/>
    <w:semiHidden/>
    <w:unhideWhenUsed/>
    <w:rsid w:val="00676AD2"/>
    <w:pPr>
      <w:spacing w:after="0" w:line="240" w:lineRule="auto"/>
      <w:ind w:left="566" w:hanging="283"/>
      <w:contextualSpacing/>
    </w:pPr>
    <w:rPr>
      <w:rFonts w:ascii="Bookman Old Style" w:eastAsia="Times New Roman" w:hAnsi="Bookman Old Style" w:cs="Times New Roman"/>
      <w:szCs w:val="24"/>
      <w:lang w:eastAsia="hu-HU"/>
    </w:rPr>
  </w:style>
  <w:style w:type="paragraph" w:styleId="Lista3">
    <w:name w:val="List 3"/>
    <w:basedOn w:val="Norml"/>
    <w:uiPriority w:val="99"/>
    <w:semiHidden/>
    <w:unhideWhenUsed/>
    <w:rsid w:val="00676AD2"/>
    <w:pPr>
      <w:spacing w:after="0" w:line="240" w:lineRule="auto"/>
      <w:ind w:left="849" w:hanging="283"/>
      <w:contextualSpacing/>
    </w:pPr>
    <w:rPr>
      <w:rFonts w:ascii="Bookman Old Style" w:eastAsia="Times New Roman" w:hAnsi="Bookman Old Style" w:cs="Times New Roman"/>
      <w:szCs w:val="24"/>
      <w:lang w:eastAsia="hu-HU"/>
    </w:rPr>
  </w:style>
  <w:style w:type="paragraph" w:styleId="Lista4">
    <w:name w:val="List 4"/>
    <w:basedOn w:val="Norml"/>
    <w:uiPriority w:val="99"/>
    <w:semiHidden/>
    <w:unhideWhenUsed/>
    <w:rsid w:val="00676AD2"/>
    <w:pPr>
      <w:spacing w:after="0" w:line="240" w:lineRule="auto"/>
      <w:ind w:left="1132" w:hanging="283"/>
      <w:contextualSpacing/>
    </w:pPr>
    <w:rPr>
      <w:rFonts w:ascii="Bookman Old Style" w:eastAsia="Times New Roman" w:hAnsi="Bookman Old Style" w:cs="Times New Roman"/>
      <w:szCs w:val="24"/>
      <w:lang w:eastAsia="hu-HU"/>
    </w:rPr>
  </w:style>
  <w:style w:type="paragraph" w:styleId="Lista5">
    <w:name w:val="List 5"/>
    <w:basedOn w:val="Norml"/>
    <w:uiPriority w:val="99"/>
    <w:semiHidden/>
    <w:unhideWhenUsed/>
    <w:rsid w:val="00676AD2"/>
    <w:pPr>
      <w:spacing w:after="0" w:line="240" w:lineRule="auto"/>
      <w:ind w:left="1415" w:hanging="283"/>
      <w:contextualSpacing/>
    </w:pPr>
    <w:rPr>
      <w:rFonts w:ascii="Bookman Old Style" w:eastAsia="Times New Roman" w:hAnsi="Bookman Old Style" w:cs="Times New Roman"/>
      <w:szCs w:val="24"/>
      <w:lang w:eastAsia="hu-HU"/>
    </w:rPr>
  </w:style>
  <w:style w:type="paragraph" w:styleId="Felsorols2">
    <w:name w:val="List Bullet 2"/>
    <w:basedOn w:val="Norml"/>
    <w:autoRedefine/>
    <w:uiPriority w:val="99"/>
    <w:semiHidden/>
    <w:unhideWhenUsed/>
    <w:rsid w:val="00676AD2"/>
    <w:pPr>
      <w:numPr>
        <w:ilvl w:val="1"/>
        <w:numId w:val="2"/>
      </w:numPr>
      <w:spacing w:after="240" w:line="240" w:lineRule="auto"/>
      <w:jc w:val="both"/>
    </w:pPr>
    <w:rPr>
      <w:rFonts w:ascii="Arial" w:eastAsia="Times New Roman" w:hAnsi="Arial" w:cs="Times New Roman"/>
      <w:szCs w:val="24"/>
      <w:lang w:eastAsia="hu-HU"/>
    </w:rPr>
  </w:style>
  <w:style w:type="paragraph" w:styleId="Szmozottlista2">
    <w:name w:val="List Number 2"/>
    <w:basedOn w:val="Norml"/>
    <w:uiPriority w:val="99"/>
    <w:semiHidden/>
    <w:unhideWhenUsed/>
    <w:rsid w:val="00676AD2"/>
    <w:pPr>
      <w:numPr>
        <w:numId w:val="3"/>
      </w:numPr>
      <w:spacing w:after="0" w:line="240" w:lineRule="auto"/>
      <w:contextualSpacing/>
    </w:pPr>
    <w:rPr>
      <w:rFonts w:ascii="Bookman Old Style" w:eastAsia="Times New Roman" w:hAnsi="Bookman Old Style" w:cs="Times New Roman"/>
      <w:szCs w:val="24"/>
      <w:lang w:eastAsia="hu-HU"/>
    </w:rPr>
  </w:style>
  <w:style w:type="paragraph" w:styleId="Szmozottlista3">
    <w:name w:val="List Number 3"/>
    <w:basedOn w:val="Norml"/>
    <w:uiPriority w:val="99"/>
    <w:semiHidden/>
    <w:unhideWhenUsed/>
    <w:rsid w:val="00676AD2"/>
    <w:pPr>
      <w:numPr>
        <w:numId w:val="4"/>
      </w:numPr>
      <w:spacing w:after="0" w:line="240" w:lineRule="auto"/>
      <w:contextualSpacing/>
    </w:pPr>
    <w:rPr>
      <w:rFonts w:ascii="Bookman Old Style" w:eastAsia="Times New Roman" w:hAnsi="Bookman Old Style" w:cs="Times New Roman"/>
      <w:szCs w:val="24"/>
      <w:lang w:eastAsia="hu-HU"/>
    </w:rPr>
  </w:style>
  <w:style w:type="paragraph" w:styleId="Szmozottlista4">
    <w:name w:val="List Number 4"/>
    <w:basedOn w:val="Norml"/>
    <w:uiPriority w:val="99"/>
    <w:semiHidden/>
    <w:unhideWhenUsed/>
    <w:rsid w:val="00676AD2"/>
    <w:pPr>
      <w:numPr>
        <w:numId w:val="5"/>
      </w:numPr>
      <w:spacing w:after="0" w:line="240" w:lineRule="auto"/>
      <w:contextualSpacing/>
    </w:pPr>
    <w:rPr>
      <w:rFonts w:ascii="Bookman Old Style" w:eastAsia="Times New Roman" w:hAnsi="Bookman Old Style" w:cs="Times New Roman"/>
      <w:szCs w:val="24"/>
      <w:lang w:eastAsia="hu-HU"/>
    </w:rPr>
  </w:style>
  <w:style w:type="paragraph" w:styleId="Szmozottlista5">
    <w:name w:val="List Number 5"/>
    <w:basedOn w:val="Norml"/>
    <w:uiPriority w:val="99"/>
    <w:semiHidden/>
    <w:unhideWhenUsed/>
    <w:rsid w:val="00676AD2"/>
    <w:pPr>
      <w:numPr>
        <w:numId w:val="6"/>
      </w:numPr>
      <w:spacing w:after="0" w:line="240" w:lineRule="auto"/>
      <w:contextualSpacing/>
    </w:pPr>
    <w:rPr>
      <w:rFonts w:ascii="Bookman Old Style" w:eastAsia="Times New Roman" w:hAnsi="Bookman Old Style" w:cs="Times New Roman"/>
      <w:szCs w:val="24"/>
      <w:lang w:eastAsia="hu-HU"/>
    </w:rPr>
  </w:style>
  <w:style w:type="paragraph" w:styleId="Cm">
    <w:name w:val="Title"/>
    <w:basedOn w:val="Norml"/>
    <w:link w:val="CmChar"/>
    <w:uiPriority w:val="99"/>
    <w:qFormat/>
    <w:rsid w:val="00676AD2"/>
    <w:pPr>
      <w:spacing w:after="0" w:line="240" w:lineRule="auto"/>
      <w:jc w:val="center"/>
    </w:pPr>
    <w:rPr>
      <w:rFonts w:ascii="Times New Roman" w:eastAsia="Times New Roman" w:hAnsi="Times New Roman" w:cs="Times New Roman"/>
      <w:b/>
      <w:bCs/>
      <w:sz w:val="24"/>
      <w:szCs w:val="24"/>
      <w:lang w:eastAsia="hu-HU"/>
    </w:rPr>
  </w:style>
  <w:style w:type="character" w:customStyle="1" w:styleId="CmChar">
    <w:name w:val="Cím Char"/>
    <w:basedOn w:val="Bekezdsalapbettpusa"/>
    <w:link w:val="Cm"/>
    <w:uiPriority w:val="99"/>
    <w:rsid w:val="00676AD2"/>
    <w:rPr>
      <w:rFonts w:ascii="Times New Roman" w:eastAsia="Times New Roman" w:hAnsi="Times New Roman" w:cs="Times New Roman"/>
      <w:b/>
      <w:bCs/>
      <w:sz w:val="24"/>
      <w:szCs w:val="24"/>
      <w:lang w:eastAsia="hu-HU"/>
    </w:rPr>
  </w:style>
  <w:style w:type="paragraph" w:styleId="Befejezs">
    <w:name w:val="Closing"/>
    <w:basedOn w:val="Norml"/>
    <w:link w:val="BefejezsChar"/>
    <w:uiPriority w:val="99"/>
    <w:semiHidden/>
    <w:unhideWhenUsed/>
    <w:rsid w:val="00676AD2"/>
    <w:pPr>
      <w:spacing w:after="0" w:line="240" w:lineRule="auto"/>
      <w:ind w:left="4252"/>
    </w:pPr>
    <w:rPr>
      <w:rFonts w:ascii="Times New Roman" w:eastAsia="Times New Roman" w:hAnsi="Times New Roman" w:cs="Times New Roman"/>
      <w:szCs w:val="20"/>
      <w:lang w:val="en-GB"/>
    </w:rPr>
  </w:style>
  <w:style w:type="character" w:customStyle="1" w:styleId="BefejezsChar">
    <w:name w:val="Befejezés Char"/>
    <w:basedOn w:val="Bekezdsalapbettpusa"/>
    <w:link w:val="Befejezs"/>
    <w:uiPriority w:val="99"/>
    <w:semiHidden/>
    <w:rsid w:val="00676AD2"/>
    <w:rPr>
      <w:rFonts w:ascii="Times New Roman" w:eastAsia="Times New Roman" w:hAnsi="Times New Roman" w:cs="Times New Roman"/>
      <w:szCs w:val="20"/>
      <w:lang w:val="en-GB"/>
    </w:rPr>
  </w:style>
  <w:style w:type="paragraph" w:styleId="Alrs">
    <w:name w:val="Signature"/>
    <w:basedOn w:val="Norml"/>
    <w:link w:val="AlrsChar"/>
    <w:uiPriority w:val="99"/>
    <w:semiHidden/>
    <w:unhideWhenUsed/>
    <w:rsid w:val="00676AD2"/>
    <w:pPr>
      <w:spacing w:after="0" w:line="240" w:lineRule="auto"/>
      <w:ind w:left="4252"/>
    </w:pPr>
    <w:rPr>
      <w:rFonts w:ascii="Times New Roman" w:eastAsia="Times New Roman" w:hAnsi="Times New Roman" w:cs="Times New Roman"/>
      <w:szCs w:val="20"/>
      <w:lang w:val="en-GB"/>
    </w:rPr>
  </w:style>
  <w:style w:type="character" w:customStyle="1" w:styleId="AlrsChar">
    <w:name w:val="Aláírás Char"/>
    <w:basedOn w:val="Bekezdsalapbettpusa"/>
    <w:link w:val="Alrs"/>
    <w:uiPriority w:val="99"/>
    <w:semiHidden/>
    <w:rsid w:val="00676AD2"/>
    <w:rPr>
      <w:rFonts w:ascii="Times New Roman" w:eastAsia="Times New Roman" w:hAnsi="Times New Roman" w:cs="Times New Roman"/>
      <w:szCs w:val="20"/>
      <w:lang w:val="en-GB"/>
    </w:rPr>
  </w:style>
  <w:style w:type="paragraph" w:styleId="Szvegtrzsbehzssal">
    <w:name w:val="Body Text Indent"/>
    <w:basedOn w:val="Norml"/>
    <w:link w:val="SzvegtrzsbehzssalChar"/>
    <w:uiPriority w:val="99"/>
    <w:semiHidden/>
    <w:unhideWhenUsed/>
    <w:rsid w:val="00676AD2"/>
    <w:pPr>
      <w:autoSpaceDE w:val="0"/>
      <w:autoSpaceDN w:val="0"/>
      <w:spacing w:after="0" w:line="240" w:lineRule="auto"/>
      <w:jc w:val="both"/>
    </w:pPr>
    <w:rPr>
      <w:rFonts w:ascii="Arial" w:eastAsia="Times New Roman" w:hAnsi="Arial" w:cs="Arial"/>
      <w:b/>
      <w:bCs/>
      <w:i/>
      <w:iCs/>
      <w:sz w:val="24"/>
      <w:szCs w:val="24"/>
      <w:lang w:eastAsia="hu-HU"/>
    </w:rPr>
  </w:style>
  <w:style w:type="character" w:customStyle="1" w:styleId="SzvegtrzsbehzssalChar">
    <w:name w:val="Szövegtörzs behúzással Char"/>
    <w:basedOn w:val="Bekezdsalapbettpusa"/>
    <w:link w:val="Szvegtrzsbehzssal"/>
    <w:uiPriority w:val="99"/>
    <w:semiHidden/>
    <w:rsid w:val="00676AD2"/>
    <w:rPr>
      <w:rFonts w:ascii="Arial" w:eastAsia="Times New Roman" w:hAnsi="Arial" w:cs="Arial"/>
      <w:b/>
      <w:bCs/>
      <w:i/>
      <w:iCs/>
      <w:sz w:val="24"/>
      <w:szCs w:val="24"/>
      <w:lang w:eastAsia="hu-HU"/>
    </w:rPr>
  </w:style>
  <w:style w:type="paragraph" w:styleId="Listafolytatsa">
    <w:name w:val="List Continue"/>
    <w:basedOn w:val="Norml"/>
    <w:uiPriority w:val="99"/>
    <w:semiHidden/>
    <w:unhideWhenUsed/>
    <w:rsid w:val="00676AD2"/>
    <w:pPr>
      <w:spacing w:after="120" w:line="240" w:lineRule="auto"/>
      <w:ind w:left="283"/>
      <w:contextualSpacing/>
    </w:pPr>
    <w:rPr>
      <w:rFonts w:ascii="Bookman Old Style" w:eastAsia="Times New Roman" w:hAnsi="Bookman Old Style" w:cs="Times New Roman"/>
      <w:szCs w:val="24"/>
      <w:lang w:eastAsia="hu-HU"/>
    </w:rPr>
  </w:style>
  <w:style w:type="paragraph" w:styleId="Listafolytatsa2">
    <w:name w:val="List Continue 2"/>
    <w:basedOn w:val="Norml"/>
    <w:uiPriority w:val="99"/>
    <w:semiHidden/>
    <w:unhideWhenUsed/>
    <w:rsid w:val="00676AD2"/>
    <w:pPr>
      <w:spacing w:after="120" w:line="240" w:lineRule="auto"/>
      <w:ind w:left="566"/>
      <w:contextualSpacing/>
    </w:pPr>
    <w:rPr>
      <w:rFonts w:ascii="Bookman Old Style" w:eastAsia="Times New Roman" w:hAnsi="Bookman Old Style" w:cs="Times New Roman"/>
      <w:szCs w:val="24"/>
      <w:lang w:eastAsia="hu-HU"/>
    </w:rPr>
  </w:style>
  <w:style w:type="paragraph" w:styleId="Listafolytatsa3">
    <w:name w:val="List Continue 3"/>
    <w:basedOn w:val="Norml"/>
    <w:uiPriority w:val="99"/>
    <w:semiHidden/>
    <w:unhideWhenUsed/>
    <w:rsid w:val="00676AD2"/>
    <w:pPr>
      <w:spacing w:after="120" w:line="240" w:lineRule="auto"/>
      <w:ind w:left="849"/>
      <w:contextualSpacing/>
    </w:pPr>
    <w:rPr>
      <w:rFonts w:ascii="Bookman Old Style" w:eastAsia="Times New Roman" w:hAnsi="Bookman Old Style" w:cs="Times New Roman"/>
      <w:szCs w:val="24"/>
      <w:lang w:eastAsia="hu-HU"/>
    </w:rPr>
  </w:style>
  <w:style w:type="paragraph" w:styleId="Listafolytatsa4">
    <w:name w:val="List Continue 4"/>
    <w:basedOn w:val="Norml"/>
    <w:uiPriority w:val="99"/>
    <w:semiHidden/>
    <w:unhideWhenUsed/>
    <w:rsid w:val="00676AD2"/>
    <w:pPr>
      <w:spacing w:after="120" w:line="240" w:lineRule="auto"/>
      <w:ind w:left="1132"/>
      <w:contextualSpacing/>
    </w:pPr>
    <w:rPr>
      <w:rFonts w:ascii="Bookman Old Style" w:eastAsia="Times New Roman" w:hAnsi="Bookman Old Style" w:cs="Times New Roman"/>
      <w:szCs w:val="24"/>
      <w:lang w:eastAsia="hu-HU"/>
    </w:rPr>
  </w:style>
  <w:style w:type="paragraph" w:styleId="Listafolytatsa5">
    <w:name w:val="List Continue 5"/>
    <w:basedOn w:val="Norml"/>
    <w:uiPriority w:val="99"/>
    <w:semiHidden/>
    <w:unhideWhenUsed/>
    <w:rsid w:val="00676AD2"/>
    <w:pPr>
      <w:spacing w:after="120" w:line="240" w:lineRule="auto"/>
      <w:ind w:left="1415"/>
      <w:contextualSpacing/>
    </w:pPr>
    <w:rPr>
      <w:rFonts w:ascii="Bookman Old Style" w:eastAsia="Times New Roman" w:hAnsi="Bookman Old Style" w:cs="Times New Roman"/>
      <w:szCs w:val="24"/>
      <w:lang w:eastAsia="hu-HU"/>
    </w:rPr>
  </w:style>
  <w:style w:type="paragraph" w:styleId="zenetfej">
    <w:name w:val="Message Header"/>
    <w:basedOn w:val="Norml"/>
    <w:link w:val="zenetfejChar"/>
    <w:uiPriority w:val="99"/>
    <w:semiHidden/>
    <w:unhideWhenUsed/>
    <w:rsid w:val="00676AD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mbria" w:eastAsia="Times New Roman" w:hAnsi="Cambria" w:cs="Times New Roman"/>
      <w:sz w:val="24"/>
      <w:szCs w:val="24"/>
      <w:lang w:val="en-GB"/>
    </w:rPr>
  </w:style>
  <w:style w:type="character" w:customStyle="1" w:styleId="zenetfejChar">
    <w:name w:val="Üzenetfej Char"/>
    <w:basedOn w:val="Bekezdsalapbettpusa"/>
    <w:link w:val="zenetfej"/>
    <w:uiPriority w:val="99"/>
    <w:semiHidden/>
    <w:rsid w:val="00676AD2"/>
    <w:rPr>
      <w:rFonts w:ascii="Cambria" w:eastAsia="Times New Roman" w:hAnsi="Cambria" w:cs="Times New Roman"/>
      <w:sz w:val="24"/>
      <w:szCs w:val="24"/>
      <w:shd w:val="pct20" w:color="auto" w:fill="auto"/>
      <w:lang w:val="en-GB"/>
    </w:rPr>
  </w:style>
  <w:style w:type="paragraph" w:styleId="Alcm">
    <w:name w:val="Subtitle"/>
    <w:basedOn w:val="Norml"/>
    <w:link w:val="AlcmChar"/>
    <w:uiPriority w:val="99"/>
    <w:qFormat/>
    <w:rsid w:val="00676AD2"/>
    <w:pPr>
      <w:spacing w:before="120" w:after="60" w:line="240" w:lineRule="auto"/>
      <w:jc w:val="center"/>
      <w:outlineLvl w:val="1"/>
    </w:pPr>
    <w:rPr>
      <w:rFonts w:ascii="Arial" w:eastAsia="Times New Roman" w:hAnsi="Arial" w:cs="Times New Roman"/>
      <w:sz w:val="24"/>
      <w:szCs w:val="24"/>
      <w:lang w:eastAsia="hu-HU"/>
    </w:rPr>
  </w:style>
  <w:style w:type="character" w:customStyle="1" w:styleId="AlcmChar">
    <w:name w:val="Alcím Char"/>
    <w:basedOn w:val="Bekezdsalapbettpusa"/>
    <w:link w:val="Alcm"/>
    <w:uiPriority w:val="99"/>
    <w:rsid w:val="00676AD2"/>
    <w:rPr>
      <w:rFonts w:ascii="Arial" w:eastAsia="Times New Roman" w:hAnsi="Arial" w:cs="Times New Roman"/>
      <w:sz w:val="24"/>
      <w:szCs w:val="24"/>
      <w:lang w:eastAsia="hu-HU"/>
    </w:rPr>
  </w:style>
  <w:style w:type="paragraph" w:styleId="Megszlts">
    <w:name w:val="Salutation"/>
    <w:basedOn w:val="Norml"/>
    <w:next w:val="Norml"/>
    <w:link w:val="MegszltsChar"/>
    <w:uiPriority w:val="99"/>
    <w:semiHidden/>
    <w:unhideWhenUsed/>
    <w:rsid w:val="00676AD2"/>
    <w:pPr>
      <w:spacing w:after="0" w:line="240" w:lineRule="auto"/>
    </w:pPr>
    <w:rPr>
      <w:rFonts w:ascii="Times New Roman" w:eastAsia="Times New Roman" w:hAnsi="Times New Roman" w:cs="Times New Roman"/>
      <w:szCs w:val="20"/>
      <w:lang w:val="en-GB"/>
    </w:rPr>
  </w:style>
  <w:style w:type="character" w:customStyle="1" w:styleId="MegszltsChar">
    <w:name w:val="Megszólítás Char"/>
    <w:basedOn w:val="Bekezdsalapbettpusa"/>
    <w:link w:val="Megszlts"/>
    <w:uiPriority w:val="99"/>
    <w:semiHidden/>
    <w:rsid w:val="00676AD2"/>
    <w:rPr>
      <w:rFonts w:ascii="Times New Roman" w:eastAsia="Times New Roman" w:hAnsi="Times New Roman" w:cs="Times New Roman"/>
      <w:szCs w:val="20"/>
      <w:lang w:val="en-GB"/>
    </w:rPr>
  </w:style>
  <w:style w:type="paragraph" w:styleId="Dtum">
    <w:name w:val="Date"/>
    <w:basedOn w:val="Norml"/>
    <w:next w:val="Norml"/>
    <w:link w:val="DtumChar"/>
    <w:uiPriority w:val="99"/>
    <w:semiHidden/>
    <w:unhideWhenUsed/>
    <w:rsid w:val="00676AD2"/>
    <w:pPr>
      <w:spacing w:after="0" w:line="240" w:lineRule="auto"/>
    </w:pPr>
    <w:rPr>
      <w:rFonts w:ascii="Times New Roman" w:eastAsia="Times New Roman" w:hAnsi="Times New Roman" w:cs="Times New Roman"/>
      <w:szCs w:val="20"/>
      <w:lang w:val="en-GB"/>
    </w:rPr>
  </w:style>
  <w:style w:type="character" w:customStyle="1" w:styleId="DtumChar">
    <w:name w:val="Dátum Char"/>
    <w:basedOn w:val="Bekezdsalapbettpusa"/>
    <w:link w:val="Dtum"/>
    <w:uiPriority w:val="99"/>
    <w:semiHidden/>
    <w:rsid w:val="00676AD2"/>
    <w:rPr>
      <w:rFonts w:ascii="Times New Roman" w:eastAsia="Times New Roman" w:hAnsi="Times New Roman" w:cs="Times New Roman"/>
      <w:szCs w:val="20"/>
      <w:lang w:val="en-GB"/>
    </w:rPr>
  </w:style>
  <w:style w:type="paragraph" w:styleId="Szvegtrzselssora">
    <w:name w:val="Body Text First Indent"/>
    <w:basedOn w:val="Szvegtrzs"/>
    <w:link w:val="SzvegtrzselssoraChar"/>
    <w:uiPriority w:val="99"/>
    <w:semiHidden/>
    <w:unhideWhenUsed/>
    <w:rsid w:val="00676AD2"/>
    <w:pPr>
      <w:autoSpaceDE/>
      <w:autoSpaceDN/>
      <w:spacing w:after="120"/>
      <w:ind w:firstLine="210"/>
      <w:jc w:val="left"/>
    </w:pPr>
    <w:rPr>
      <w:rFonts w:ascii="Times New Roman" w:hAnsi="Times New Roman" w:cs="Times New Roman"/>
      <w:sz w:val="22"/>
      <w:szCs w:val="20"/>
      <w:lang w:val="en-GB" w:eastAsia="en-US"/>
    </w:rPr>
  </w:style>
  <w:style w:type="character" w:customStyle="1" w:styleId="SzvegtrzselssoraChar">
    <w:name w:val="Szövegtörzs első sora Char"/>
    <w:basedOn w:val="SzvegtrzsChar"/>
    <w:link w:val="Szvegtrzselssora"/>
    <w:uiPriority w:val="99"/>
    <w:semiHidden/>
    <w:rsid w:val="00676AD2"/>
    <w:rPr>
      <w:rFonts w:ascii="Times New Roman" w:eastAsia="Times New Roman" w:hAnsi="Times New Roman" w:cs="Times New Roman"/>
      <w:sz w:val="24"/>
      <w:szCs w:val="20"/>
      <w:lang w:val="en-GB" w:eastAsia="hu-HU"/>
    </w:rPr>
  </w:style>
  <w:style w:type="paragraph" w:styleId="Szvegtrzselssora2">
    <w:name w:val="Body Text First Indent 2"/>
    <w:basedOn w:val="Szvegtrzsbehzssal"/>
    <w:link w:val="Szvegtrzselssora2Char"/>
    <w:uiPriority w:val="99"/>
    <w:semiHidden/>
    <w:unhideWhenUsed/>
    <w:rsid w:val="00676AD2"/>
    <w:pPr>
      <w:overflowPunct w:val="0"/>
      <w:adjustRightInd w:val="0"/>
      <w:spacing w:after="120" w:line="360" w:lineRule="auto"/>
      <w:ind w:left="283" w:firstLine="210"/>
    </w:pPr>
    <w:rPr>
      <w:rFonts w:ascii="Times New Roman" w:eastAsia="STZhongsong" w:hAnsi="Times New Roman" w:cs="Times New Roman"/>
      <w:b w:val="0"/>
      <w:bCs w:val="0"/>
      <w:i w:val="0"/>
      <w:iCs w:val="0"/>
      <w:sz w:val="22"/>
      <w:szCs w:val="20"/>
      <w:lang w:val="en-GB" w:eastAsia="en-US"/>
    </w:rPr>
  </w:style>
  <w:style w:type="character" w:customStyle="1" w:styleId="Szvegtrzselssora2Char">
    <w:name w:val="Szövegtörzs első sora 2 Char"/>
    <w:basedOn w:val="SzvegtrzsbehzssalChar"/>
    <w:link w:val="Szvegtrzselssora2"/>
    <w:uiPriority w:val="99"/>
    <w:semiHidden/>
    <w:rsid w:val="00676AD2"/>
    <w:rPr>
      <w:rFonts w:ascii="Times New Roman" w:eastAsia="STZhongsong" w:hAnsi="Times New Roman" w:cs="Times New Roman"/>
      <w:b w:val="0"/>
      <w:bCs w:val="0"/>
      <w:i w:val="0"/>
      <w:iCs w:val="0"/>
      <w:sz w:val="24"/>
      <w:szCs w:val="20"/>
      <w:lang w:val="en-GB" w:eastAsia="hu-HU"/>
    </w:rPr>
  </w:style>
  <w:style w:type="paragraph" w:styleId="Megjegyzsfej">
    <w:name w:val="Note Heading"/>
    <w:basedOn w:val="Norml"/>
    <w:next w:val="Norml"/>
    <w:link w:val="MegjegyzsfejChar"/>
    <w:uiPriority w:val="99"/>
    <w:semiHidden/>
    <w:unhideWhenUsed/>
    <w:rsid w:val="00676AD2"/>
    <w:pPr>
      <w:spacing w:after="0" w:line="240" w:lineRule="auto"/>
    </w:pPr>
    <w:rPr>
      <w:rFonts w:ascii="Times New Roman" w:eastAsia="Times New Roman" w:hAnsi="Times New Roman" w:cs="Times New Roman"/>
      <w:szCs w:val="20"/>
      <w:lang w:val="en-GB"/>
    </w:rPr>
  </w:style>
  <w:style w:type="character" w:customStyle="1" w:styleId="MegjegyzsfejChar">
    <w:name w:val="Megjegyzésfej Char"/>
    <w:basedOn w:val="Bekezdsalapbettpusa"/>
    <w:link w:val="Megjegyzsfej"/>
    <w:uiPriority w:val="99"/>
    <w:semiHidden/>
    <w:rsid w:val="00676AD2"/>
    <w:rPr>
      <w:rFonts w:ascii="Times New Roman" w:eastAsia="Times New Roman" w:hAnsi="Times New Roman" w:cs="Times New Roman"/>
      <w:szCs w:val="20"/>
      <w:lang w:val="en-GB"/>
    </w:rPr>
  </w:style>
  <w:style w:type="character" w:customStyle="1" w:styleId="Szvegtrzs2Char">
    <w:name w:val="Szövegtörzs 2 Char"/>
    <w:basedOn w:val="Bekezdsalapbettpusa"/>
    <w:link w:val="Szvegtrzs2"/>
    <w:semiHidden/>
    <w:locked/>
    <w:rsid w:val="00676AD2"/>
    <w:rPr>
      <w:b/>
      <w:bCs/>
      <w:sz w:val="32"/>
      <w:szCs w:val="32"/>
    </w:rPr>
  </w:style>
  <w:style w:type="paragraph" w:customStyle="1" w:styleId="Szvegtrzs2Okean1">
    <w:name w:val="Szövegtörzs 2 Okean1"/>
    <w:basedOn w:val="Norml"/>
    <w:next w:val="Szvegtrzs2"/>
    <w:semiHidden/>
    <w:unhideWhenUsed/>
    <w:rsid w:val="00676AD2"/>
    <w:pPr>
      <w:widowControl w:val="0"/>
      <w:tabs>
        <w:tab w:val="left" w:pos="6300"/>
      </w:tabs>
      <w:autoSpaceDE w:val="0"/>
      <w:autoSpaceDN w:val="0"/>
      <w:spacing w:after="0" w:line="240" w:lineRule="auto"/>
      <w:jc w:val="center"/>
    </w:pPr>
    <w:rPr>
      <w:b/>
      <w:bCs/>
      <w:sz w:val="32"/>
      <w:szCs w:val="32"/>
    </w:rPr>
  </w:style>
  <w:style w:type="character" w:customStyle="1" w:styleId="Szvegtrzs2Char1">
    <w:name w:val="Szövegtörzs 2 Char1"/>
    <w:aliases w:val="Szövegtörzs 2 Okean Char1"/>
    <w:basedOn w:val="Bekezdsalapbettpusa"/>
    <w:semiHidden/>
    <w:rsid w:val="00676AD2"/>
    <w:rPr>
      <w:rFonts w:ascii="Arial" w:eastAsia="Times New Roman" w:hAnsi="Arial" w:cs="Arial"/>
      <w:sz w:val="20"/>
      <w:szCs w:val="20"/>
      <w:lang w:eastAsia="hu-HU"/>
    </w:rPr>
  </w:style>
  <w:style w:type="paragraph" w:styleId="Szvegtrzs3">
    <w:name w:val="Body Text 3"/>
    <w:basedOn w:val="Norml"/>
    <w:link w:val="Szvegtrzs3Char"/>
    <w:uiPriority w:val="99"/>
    <w:semiHidden/>
    <w:unhideWhenUsed/>
    <w:rsid w:val="00676AD2"/>
    <w:pPr>
      <w:autoSpaceDE w:val="0"/>
      <w:autoSpaceDN w:val="0"/>
      <w:spacing w:before="38" w:after="0" w:line="240" w:lineRule="auto"/>
      <w:jc w:val="center"/>
    </w:pPr>
    <w:rPr>
      <w:rFonts w:ascii="Arial" w:eastAsia="Times New Roman" w:hAnsi="Arial" w:cs="Arial"/>
      <w:b/>
      <w:bCs/>
      <w:sz w:val="28"/>
      <w:szCs w:val="28"/>
      <w:lang w:eastAsia="hu-HU"/>
    </w:rPr>
  </w:style>
  <w:style w:type="character" w:customStyle="1" w:styleId="Szvegtrzs3Char">
    <w:name w:val="Szövegtörzs 3 Char"/>
    <w:basedOn w:val="Bekezdsalapbettpusa"/>
    <w:link w:val="Szvegtrzs3"/>
    <w:uiPriority w:val="99"/>
    <w:semiHidden/>
    <w:rsid w:val="00676AD2"/>
    <w:rPr>
      <w:rFonts w:ascii="Arial" w:eastAsia="Times New Roman" w:hAnsi="Arial" w:cs="Arial"/>
      <w:b/>
      <w:bCs/>
      <w:sz w:val="28"/>
      <w:szCs w:val="28"/>
      <w:lang w:eastAsia="hu-HU"/>
    </w:rPr>
  </w:style>
  <w:style w:type="paragraph" w:styleId="Szvegtrzsbehzssal2">
    <w:name w:val="Body Text Indent 2"/>
    <w:basedOn w:val="Norml"/>
    <w:link w:val="Szvegtrzsbehzssal2Char"/>
    <w:uiPriority w:val="99"/>
    <w:semiHidden/>
    <w:unhideWhenUsed/>
    <w:rsid w:val="00676AD2"/>
    <w:pPr>
      <w:autoSpaceDE w:val="0"/>
      <w:autoSpaceDN w:val="0"/>
      <w:spacing w:after="0" w:line="240" w:lineRule="auto"/>
      <w:ind w:left="720"/>
      <w:jc w:val="both"/>
    </w:pPr>
    <w:rPr>
      <w:rFonts w:ascii="Arial" w:eastAsia="Times New Roman" w:hAnsi="Arial" w:cs="Arial"/>
      <w:sz w:val="24"/>
      <w:szCs w:val="24"/>
      <w:lang w:eastAsia="hu-HU"/>
    </w:rPr>
  </w:style>
  <w:style w:type="character" w:customStyle="1" w:styleId="Szvegtrzsbehzssal2Char">
    <w:name w:val="Szövegtörzs behúzással 2 Char"/>
    <w:basedOn w:val="Bekezdsalapbettpusa"/>
    <w:link w:val="Szvegtrzsbehzssal2"/>
    <w:uiPriority w:val="99"/>
    <w:semiHidden/>
    <w:rsid w:val="00676AD2"/>
    <w:rPr>
      <w:rFonts w:ascii="Arial" w:eastAsia="Times New Roman" w:hAnsi="Arial" w:cs="Arial"/>
      <w:sz w:val="24"/>
      <w:szCs w:val="24"/>
      <w:lang w:eastAsia="hu-HU"/>
    </w:rPr>
  </w:style>
  <w:style w:type="paragraph" w:styleId="Szvegtrzsbehzssal3">
    <w:name w:val="Body Text Indent 3"/>
    <w:basedOn w:val="Norml"/>
    <w:link w:val="Szvegtrzsbehzssal3Char"/>
    <w:uiPriority w:val="99"/>
    <w:semiHidden/>
    <w:unhideWhenUsed/>
    <w:rsid w:val="00676AD2"/>
    <w:pPr>
      <w:autoSpaceDE w:val="0"/>
      <w:autoSpaceDN w:val="0"/>
      <w:spacing w:before="72" w:after="0" w:line="240" w:lineRule="auto"/>
      <w:ind w:left="1440"/>
      <w:jc w:val="both"/>
    </w:pPr>
    <w:rPr>
      <w:rFonts w:ascii="Arial" w:eastAsia="Times New Roman" w:hAnsi="Arial" w:cs="Arial"/>
      <w:sz w:val="24"/>
      <w:szCs w:val="24"/>
      <w:lang w:eastAsia="hu-HU"/>
    </w:rPr>
  </w:style>
  <w:style w:type="character" w:customStyle="1" w:styleId="Szvegtrzsbehzssal3Char">
    <w:name w:val="Szövegtörzs behúzással 3 Char"/>
    <w:basedOn w:val="Bekezdsalapbettpusa"/>
    <w:link w:val="Szvegtrzsbehzssal3"/>
    <w:uiPriority w:val="99"/>
    <w:semiHidden/>
    <w:rsid w:val="00676AD2"/>
    <w:rPr>
      <w:rFonts w:ascii="Arial" w:eastAsia="Times New Roman" w:hAnsi="Arial" w:cs="Arial"/>
      <w:sz w:val="24"/>
      <w:szCs w:val="24"/>
      <w:lang w:eastAsia="hu-HU"/>
    </w:rPr>
  </w:style>
  <w:style w:type="paragraph" w:styleId="Szvegblokk">
    <w:name w:val="Block Text"/>
    <w:basedOn w:val="Norml"/>
    <w:uiPriority w:val="99"/>
    <w:semiHidden/>
    <w:unhideWhenUsed/>
    <w:rsid w:val="00676AD2"/>
    <w:pPr>
      <w:autoSpaceDE w:val="0"/>
      <w:autoSpaceDN w:val="0"/>
      <w:spacing w:after="0" w:line="240" w:lineRule="auto"/>
      <w:ind w:left="284" w:right="566" w:hanging="284"/>
      <w:jc w:val="both"/>
    </w:pPr>
    <w:rPr>
      <w:rFonts w:ascii="Arial" w:eastAsia="Times New Roman" w:hAnsi="Arial" w:cs="Arial"/>
      <w:sz w:val="24"/>
      <w:szCs w:val="24"/>
      <w:lang w:eastAsia="hu-HU"/>
    </w:rPr>
  </w:style>
  <w:style w:type="paragraph" w:styleId="Dokumentumtrkp">
    <w:name w:val="Document Map"/>
    <w:basedOn w:val="Norml"/>
    <w:link w:val="DokumentumtrkpChar"/>
    <w:uiPriority w:val="99"/>
    <w:semiHidden/>
    <w:unhideWhenUsed/>
    <w:rsid w:val="00676AD2"/>
    <w:pPr>
      <w:spacing w:after="0" w:line="240" w:lineRule="auto"/>
    </w:pPr>
    <w:rPr>
      <w:rFonts w:ascii="Tahoma" w:eastAsia="Times New Roman" w:hAnsi="Tahoma" w:cs="Times New Roman"/>
      <w:sz w:val="16"/>
      <w:szCs w:val="16"/>
      <w:lang w:val="en-GB"/>
    </w:rPr>
  </w:style>
  <w:style w:type="character" w:customStyle="1" w:styleId="DokumentumtrkpChar">
    <w:name w:val="Dokumentumtérkép Char"/>
    <w:basedOn w:val="Bekezdsalapbettpusa"/>
    <w:link w:val="Dokumentumtrkp"/>
    <w:uiPriority w:val="99"/>
    <w:semiHidden/>
    <w:rsid w:val="00676AD2"/>
    <w:rPr>
      <w:rFonts w:ascii="Tahoma" w:eastAsia="Times New Roman" w:hAnsi="Tahoma" w:cs="Times New Roman"/>
      <w:sz w:val="16"/>
      <w:szCs w:val="16"/>
      <w:lang w:val="en-GB"/>
    </w:rPr>
  </w:style>
  <w:style w:type="paragraph" w:styleId="Csakszveg">
    <w:name w:val="Plain Text"/>
    <w:basedOn w:val="Norml"/>
    <w:link w:val="CsakszvegChar"/>
    <w:uiPriority w:val="99"/>
    <w:semiHidden/>
    <w:unhideWhenUsed/>
    <w:rsid w:val="00676AD2"/>
    <w:pPr>
      <w:spacing w:after="0" w:line="240" w:lineRule="auto"/>
    </w:pPr>
    <w:rPr>
      <w:rFonts w:ascii="Courier New" w:eastAsia="Times New Roman" w:hAnsi="Courier New" w:cs="Times New Roman"/>
      <w:sz w:val="20"/>
      <w:szCs w:val="20"/>
      <w:lang w:val="en-GB"/>
    </w:rPr>
  </w:style>
  <w:style w:type="character" w:customStyle="1" w:styleId="CsakszvegChar">
    <w:name w:val="Csak szöveg Char"/>
    <w:basedOn w:val="Bekezdsalapbettpusa"/>
    <w:link w:val="Csakszveg"/>
    <w:uiPriority w:val="99"/>
    <w:semiHidden/>
    <w:rsid w:val="00676AD2"/>
    <w:rPr>
      <w:rFonts w:ascii="Courier New" w:eastAsia="Times New Roman" w:hAnsi="Courier New" w:cs="Times New Roman"/>
      <w:sz w:val="20"/>
      <w:szCs w:val="20"/>
      <w:lang w:val="en-GB"/>
    </w:rPr>
  </w:style>
  <w:style w:type="paragraph" w:styleId="E-mailalrsa">
    <w:name w:val="E-mail Signature"/>
    <w:basedOn w:val="Norml"/>
    <w:link w:val="E-mailalrsaChar"/>
    <w:uiPriority w:val="99"/>
    <w:semiHidden/>
    <w:unhideWhenUsed/>
    <w:rsid w:val="00676AD2"/>
    <w:pPr>
      <w:spacing w:after="0" w:line="240" w:lineRule="auto"/>
    </w:pPr>
    <w:rPr>
      <w:rFonts w:ascii="Times New Roman" w:eastAsia="Times New Roman" w:hAnsi="Times New Roman" w:cs="Times New Roman"/>
      <w:szCs w:val="20"/>
      <w:lang w:val="en-GB"/>
    </w:rPr>
  </w:style>
  <w:style w:type="character" w:customStyle="1" w:styleId="E-mailalrsaChar">
    <w:name w:val="E-mail aláírása Char"/>
    <w:basedOn w:val="Bekezdsalapbettpusa"/>
    <w:link w:val="E-mailalrsa"/>
    <w:uiPriority w:val="99"/>
    <w:semiHidden/>
    <w:rsid w:val="00676AD2"/>
    <w:rPr>
      <w:rFonts w:ascii="Times New Roman" w:eastAsia="Times New Roman" w:hAnsi="Times New Roman" w:cs="Times New Roman"/>
      <w:szCs w:val="20"/>
      <w:lang w:val="en-GB"/>
    </w:rPr>
  </w:style>
  <w:style w:type="paragraph" w:styleId="Jegyzetszveg">
    <w:name w:val="annotation text"/>
    <w:basedOn w:val="Norml"/>
    <w:link w:val="JegyzetszvegChar2"/>
    <w:uiPriority w:val="99"/>
    <w:unhideWhenUsed/>
    <w:rsid w:val="00676AD2"/>
    <w:pPr>
      <w:spacing w:line="240" w:lineRule="auto"/>
    </w:pPr>
    <w:rPr>
      <w:sz w:val="20"/>
      <w:szCs w:val="20"/>
    </w:rPr>
  </w:style>
  <w:style w:type="character" w:customStyle="1" w:styleId="JegyzetszvegChar2">
    <w:name w:val="Jegyzetszöveg Char2"/>
    <w:basedOn w:val="Bekezdsalapbettpusa"/>
    <w:link w:val="Jegyzetszveg"/>
    <w:uiPriority w:val="99"/>
    <w:rsid w:val="00676AD2"/>
    <w:rPr>
      <w:sz w:val="20"/>
      <w:szCs w:val="20"/>
    </w:rPr>
  </w:style>
  <w:style w:type="paragraph" w:styleId="Megjegyzstrgya">
    <w:name w:val="annotation subject"/>
    <w:basedOn w:val="Jegyzetszveg"/>
    <w:next w:val="Jegyzetszveg"/>
    <w:link w:val="MegjegyzstrgyaChar"/>
    <w:uiPriority w:val="99"/>
    <w:semiHidden/>
    <w:unhideWhenUsed/>
    <w:rsid w:val="00676AD2"/>
    <w:pPr>
      <w:widowControl w:val="0"/>
      <w:autoSpaceDE w:val="0"/>
      <w:autoSpaceDN w:val="0"/>
      <w:spacing w:after="0"/>
    </w:pPr>
    <w:rPr>
      <w:rFonts w:ascii="Arial" w:hAnsi="Arial" w:cs="Arial"/>
      <w:b/>
      <w:bCs/>
      <w:sz w:val="22"/>
      <w:szCs w:val="22"/>
    </w:rPr>
  </w:style>
  <w:style w:type="character" w:customStyle="1" w:styleId="MegjegyzstrgyaChar">
    <w:name w:val="Megjegyzés tárgya Char"/>
    <w:basedOn w:val="JegyzetszvegChar2"/>
    <w:link w:val="Megjegyzstrgya"/>
    <w:uiPriority w:val="99"/>
    <w:semiHidden/>
    <w:rsid w:val="00676AD2"/>
    <w:rPr>
      <w:rFonts w:ascii="Arial" w:hAnsi="Arial" w:cs="Arial"/>
      <w:b/>
      <w:bCs/>
      <w:sz w:val="20"/>
      <w:szCs w:val="20"/>
    </w:rPr>
  </w:style>
  <w:style w:type="paragraph" w:styleId="Buborkszveg">
    <w:name w:val="Balloon Text"/>
    <w:basedOn w:val="Norml"/>
    <w:link w:val="BuborkszvegChar"/>
    <w:uiPriority w:val="99"/>
    <w:semiHidden/>
    <w:unhideWhenUsed/>
    <w:rsid w:val="00676AD2"/>
    <w:pPr>
      <w:widowControl w:val="0"/>
      <w:autoSpaceDE w:val="0"/>
      <w:autoSpaceDN w:val="0"/>
      <w:spacing w:after="0" w:line="240" w:lineRule="auto"/>
    </w:pPr>
    <w:rPr>
      <w:rFonts w:ascii="Tahoma" w:eastAsia="Times New Roman" w:hAnsi="Tahoma" w:cs="Tahoma"/>
      <w:sz w:val="16"/>
      <w:szCs w:val="16"/>
      <w:lang w:eastAsia="hu-HU"/>
    </w:rPr>
  </w:style>
  <w:style w:type="character" w:customStyle="1" w:styleId="BuborkszvegChar">
    <w:name w:val="Buborékszöveg Char"/>
    <w:basedOn w:val="Bekezdsalapbettpusa"/>
    <w:link w:val="Buborkszveg"/>
    <w:uiPriority w:val="99"/>
    <w:semiHidden/>
    <w:rsid w:val="00676AD2"/>
    <w:rPr>
      <w:rFonts w:ascii="Tahoma" w:eastAsia="Times New Roman" w:hAnsi="Tahoma" w:cs="Tahoma"/>
      <w:sz w:val="16"/>
      <w:szCs w:val="16"/>
      <w:lang w:eastAsia="hu-HU"/>
    </w:rPr>
  </w:style>
  <w:style w:type="character" w:customStyle="1" w:styleId="NincstrkzChar">
    <w:name w:val="Nincs térköz Char"/>
    <w:link w:val="Nincstrkz"/>
    <w:uiPriority w:val="99"/>
    <w:locked/>
    <w:rsid w:val="00676AD2"/>
    <w:rPr>
      <w:rFonts w:ascii="Calibri" w:eastAsia="Calibri" w:hAnsi="Calibri" w:cs="Calibri"/>
      <w:sz w:val="24"/>
    </w:rPr>
  </w:style>
  <w:style w:type="paragraph" w:styleId="Nincstrkz">
    <w:name w:val="No Spacing"/>
    <w:link w:val="NincstrkzChar"/>
    <w:uiPriority w:val="99"/>
    <w:qFormat/>
    <w:rsid w:val="00676AD2"/>
    <w:pPr>
      <w:spacing w:after="0" w:line="240" w:lineRule="auto"/>
    </w:pPr>
    <w:rPr>
      <w:rFonts w:ascii="Calibri" w:eastAsia="Calibri" w:hAnsi="Calibri" w:cs="Calibri"/>
      <w:sz w:val="24"/>
    </w:rPr>
  </w:style>
  <w:style w:type="paragraph" w:styleId="Vltozat">
    <w:name w:val="Revision"/>
    <w:uiPriority w:val="99"/>
    <w:semiHidden/>
    <w:rsid w:val="00676AD2"/>
    <w:pPr>
      <w:spacing w:after="0" w:line="240" w:lineRule="auto"/>
    </w:pPr>
    <w:rPr>
      <w:rFonts w:ascii="Arial" w:eastAsia="Times New Roman" w:hAnsi="Arial" w:cs="Arial"/>
      <w:sz w:val="20"/>
      <w:szCs w:val="20"/>
      <w:lang w:eastAsia="hu-HU"/>
    </w:rPr>
  </w:style>
  <w:style w:type="paragraph" w:styleId="Listaszerbekezds">
    <w:name w:val="List Paragraph"/>
    <w:basedOn w:val="Norml"/>
    <w:uiPriority w:val="99"/>
    <w:qFormat/>
    <w:rsid w:val="00676AD2"/>
    <w:pPr>
      <w:widowControl w:val="0"/>
      <w:autoSpaceDE w:val="0"/>
      <w:autoSpaceDN w:val="0"/>
      <w:spacing w:after="0" w:line="240" w:lineRule="auto"/>
      <w:ind w:left="708"/>
    </w:pPr>
    <w:rPr>
      <w:rFonts w:ascii="Arial" w:eastAsia="Times New Roman" w:hAnsi="Arial" w:cs="Arial"/>
      <w:sz w:val="20"/>
      <w:szCs w:val="20"/>
      <w:lang w:eastAsia="hu-HU"/>
    </w:rPr>
  </w:style>
  <w:style w:type="paragraph" w:styleId="Tartalomjegyzkcmsora">
    <w:name w:val="TOC Heading"/>
    <w:basedOn w:val="Cmsor1"/>
    <w:next w:val="Norml"/>
    <w:uiPriority w:val="39"/>
    <w:semiHidden/>
    <w:unhideWhenUsed/>
    <w:qFormat/>
    <w:rsid w:val="00676AD2"/>
    <w:pPr>
      <w:widowControl w:val="0"/>
      <w:numPr>
        <w:numId w:val="0"/>
      </w:numPr>
      <w:spacing w:before="240" w:after="60"/>
      <w:jc w:val="left"/>
      <w:outlineLvl w:val="9"/>
    </w:pPr>
    <w:rPr>
      <w:rFonts w:ascii="Cambria" w:hAnsi="Cambria" w:cs="Times New Roman"/>
      <w:kern w:val="32"/>
      <w:sz w:val="32"/>
      <w:szCs w:val="32"/>
    </w:rPr>
  </w:style>
  <w:style w:type="paragraph" w:customStyle="1" w:styleId="Rub4">
    <w:name w:val="Rub4"/>
    <w:basedOn w:val="Norml"/>
    <w:next w:val="Norml"/>
    <w:uiPriority w:val="99"/>
    <w:rsid w:val="00676AD2"/>
    <w:pPr>
      <w:tabs>
        <w:tab w:val="left" w:pos="709"/>
      </w:tabs>
      <w:spacing w:after="0" w:line="240" w:lineRule="auto"/>
    </w:pPr>
    <w:rPr>
      <w:rFonts w:ascii="Times New Roman" w:eastAsia="Times New Roman" w:hAnsi="Times New Roman" w:cs="Times New Roman"/>
      <w:b/>
      <w:i/>
      <w:sz w:val="20"/>
      <w:szCs w:val="20"/>
      <w:lang w:val="en-GB" w:eastAsia="hu-HU"/>
    </w:rPr>
  </w:style>
  <w:style w:type="paragraph" w:customStyle="1" w:styleId="OkeanVastag">
    <w:name w:val="Okean_Vastag"/>
    <w:basedOn w:val="Norml"/>
    <w:uiPriority w:val="99"/>
    <w:rsid w:val="00676AD2"/>
    <w:pPr>
      <w:spacing w:before="120" w:after="120" w:line="360" w:lineRule="exact"/>
      <w:ind w:left="567"/>
      <w:jc w:val="both"/>
    </w:pPr>
    <w:rPr>
      <w:rFonts w:ascii="Arial" w:eastAsia="Times New Roman" w:hAnsi="Arial" w:cs="Arial"/>
      <w:b/>
      <w:iCs/>
      <w:szCs w:val="24"/>
      <w:lang w:eastAsia="hu-HU"/>
    </w:rPr>
  </w:style>
  <w:style w:type="paragraph" w:customStyle="1" w:styleId="rub3">
    <w:name w:val="rub3"/>
    <w:basedOn w:val="Norml"/>
    <w:uiPriority w:val="99"/>
    <w:rsid w:val="00676AD2"/>
    <w:pPr>
      <w:spacing w:after="0" w:line="240" w:lineRule="auto"/>
      <w:jc w:val="both"/>
    </w:pPr>
    <w:rPr>
      <w:rFonts w:ascii="&amp;#39" w:eastAsia="Times New Roman" w:hAnsi="&amp;#39" w:cs="Times New Roman"/>
      <w:b/>
      <w:bCs/>
      <w:i/>
      <w:iCs/>
      <w:sz w:val="24"/>
      <w:szCs w:val="24"/>
      <w:lang w:eastAsia="hu-HU"/>
    </w:rPr>
  </w:style>
  <w:style w:type="paragraph" w:customStyle="1" w:styleId="rub2">
    <w:name w:val="rub2"/>
    <w:basedOn w:val="Norml"/>
    <w:uiPriority w:val="99"/>
    <w:rsid w:val="00676AD2"/>
    <w:pPr>
      <w:spacing w:after="0" w:line="240" w:lineRule="auto"/>
      <w:ind w:right="-458"/>
    </w:pPr>
    <w:rPr>
      <w:rFonts w:ascii="&amp;#39" w:eastAsia="Times New Roman" w:hAnsi="&amp;#39" w:cs="Times New Roman"/>
      <w:smallCaps/>
      <w:sz w:val="24"/>
      <w:szCs w:val="24"/>
      <w:lang w:eastAsia="hu-HU"/>
    </w:rPr>
  </w:style>
  <w:style w:type="paragraph" w:customStyle="1" w:styleId="zu">
    <w:name w:val="zu"/>
    <w:basedOn w:val="Norml"/>
    <w:uiPriority w:val="99"/>
    <w:rsid w:val="00676AD2"/>
    <w:pPr>
      <w:spacing w:after="0" w:line="240" w:lineRule="auto"/>
    </w:pPr>
    <w:rPr>
      <w:rFonts w:ascii="Arial" w:eastAsia="Times New Roman" w:hAnsi="Arial" w:cs="Arial"/>
      <w:b/>
      <w:bCs/>
      <w:sz w:val="24"/>
      <w:szCs w:val="24"/>
      <w:lang w:eastAsia="hu-HU"/>
    </w:rPr>
  </w:style>
  <w:style w:type="paragraph" w:customStyle="1" w:styleId="rub1">
    <w:name w:val="rub1"/>
    <w:basedOn w:val="Norml"/>
    <w:uiPriority w:val="99"/>
    <w:rsid w:val="00676AD2"/>
    <w:pPr>
      <w:spacing w:after="0" w:line="240" w:lineRule="auto"/>
      <w:jc w:val="both"/>
    </w:pPr>
    <w:rPr>
      <w:rFonts w:ascii="&amp;#39" w:eastAsia="Times New Roman" w:hAnsi="&amp;#39" w:cs="Times New Roman"/>
      <w:b/>
      <w:bCs/>
      <w:smallCaps/>
      <w:sz w:val="24"/>
      <w:szCs w:val="24"/>
      <w:lang w:eastAsia="hu-HU"/>
    </w:rPr>
  </w:style>
  <w:style w:type="paragraph" w:customStyle="1" w:styleId="textbody">
    <w:name w:val="textbody"/>
    <w:basedOn w:val="Norml"/>
    <w:uiPriority w:val="99"/>
    <w:rsid w:val="00676AD2"/>
    <w:pPr>
      <w:spacing w:before="92" w:after="0" w:line="240" w:lineRule="auto"/>
      <w:jc w:val="both"/>
    </w:pPr>
    <w:rPr>
      <w:rFonts w:ascii="&amp;#39" w:eastAsia="Times New Roman" w:hAnsi="&amp;#39" w:cs="Times New Roman"/>
      <w:sz w:val="24"/>
      <w:szCs w:val="24"/>
      <w:lang w:eastAsia="hu-HU"/>
    </w:rPr>
  </w:style>
  <w:style w:type="paragraph" w:customStyle="1" w:styleId="bodytextindent2">
    <w:name w:val="bodytextindent2"/>
    <w:basedOn w:val="Norml"/>
    <w:uiPriority w:val="99"/>
    <w:rsid w:val="00676AD2"/>
    <w:pPr>
      <w:spacing w:after="0" w:line="240" w:lineRule="auto"/>
      <w:ind w:firstLine="415"/>
      <w:jc w:val="both"/>
    </w:pPr>
    <w:rPr>
      <w:rFonts w:ascii="&amp;#39" w:eastAsia="Times New Roman" w:hAnsi="&amp;#39" w:cs="Times New Roman"/>
      <w:sz w:val="24"/>
      <w:szCs w:val="24"/>
      <w:lang w:eastAsia="hu-HU"/>
    </w:rPr>
  </w:style>
  <w:style w:type="character" w:customStyle="1" w:styleId="standardChar">
    <w:name w:val="standard Char"/>
    <w:link w:val="standard"/>
    <w:locked/>
    <w:rsid w:val="00676AD2"/>
    <w:rPr>
      <w:rFonts w:ascii="&amp;#39" w:hAnsi="&amp;#39"/>
      <w:sz w:val="24"/>
      <w:szCs w:val="24"/>
    </w:rPr>
  </w:style>
  <w:style w:type="paragraph" w:customStyle="1" w:styleId="standard">
    <w:name w:val="standard"/>
    <w:basedOn w:val="Norml"/>
    <w:link w:val="standardChar"/>
    <w:rsid w:val="00676AD2"/>
    <w:pPr>
      <w:spacing w:after="0" w:line="240" w:lineRule="auto"/>
    </w:pPr>
    <w:rPr>
      <w:rFonts w:ascii="&amp;#39" w:hAnsi="&amp;#39"/>
      <w:sz w:val="24"/>
      <w:szCs w:val="24"/>
    </w:rPr>
  </w:style>
  <w:style w:type="paragraph" w:customStyle="1" w:styleId="heading8">
    <w:name w:val="heading8"/>
    <w:basedOn w:val="Norml"/>
    <w:uiPriority w:val="99"/>
    <w:rsid w:val="00676AD2"/>
    <w:pPr>
      <w:spacing w:before="197" w:after="49" w:line="240" w:lineRule="auto"/>
    </w:pPr>
    <w:rPr>
      <w:rFonts w:ascii="&amp;#39" w:eastAsia="Times New Roman" w:hAnsi="&amp;#39" w:cs="Times New Roman"/>
      <w:i/>
      <w:iCs/>
      <w:sz w:val="24"/>
      <w:szCs w:val="24"/>
      <w:lang w:eastAsia="hu-HU"/>
    </w:rPr>
  </w:style>
  <w:style w:type="paragraph" w:customStyle="1" w:styleId="Szvegtrzs21">
    <w:name w:val="Szövegtörzs 21"/>
    <w:basedOn w:val="Norml"/>
    <w:uiPriority w:val="99"/>
    <w:rsid w:val="00676AD2"/>
    <w:pPr>
      <w:spacing w:after="0" w:line="240" w:lineRule="auto"/>
      <w:ind w:left="1560" w:hanging="142"/>
    </w:pPr>
    <w:rPr>
      <w:rFonts w:ascii="Times New Roman" w:eastAsia="Times New Roman" w:hAnsi="Times New Roman" w:cs="Times New Roman"/>
      <w:sz w:val="24"/>
      <w:szCs w:val="20"/>
      <w:lang w:eastAsia="hu-HU"/>
    </w:rPr>
  </w:style>
  <w:style w:type="paragraph" w:customStyle="1" w:styleId="Cm1">
    <w:name w:val="Cím1"/>
    <w:basedOn w:val="Norml"/>
    <w:uiPriority w:val="99"/>
    <w:rsid w:val="00676AD2"/>
    <w:pPr>
      <w:spacing w:after="0" w:line="240" w:lineRule="auto"/>
      <w:jc w:val="center"/>
    </w:pPr>
    <w:rPr>
      <w:rFonts w:ascii="Goudy Old Style ATT" w:eastAsia="Times New Roman" w:hAnsi="Goudy Old Style ATT" w:cs="Times New Roman"/>
      <w:b/>
      <w:sz w:val="28"/>
      <w:szCs w:val="20"/>
      <w:lang w:eastAsia="hu-HU"/>
    </w:rPr>
  </w:style>
  <w:style w:type="paragraph" w:customStyle="1" w:styleId="Szvegtrzs1">
    <w:name w:val="Szövegtörzs1"/>
    <w:basedOn w:val="Norml"/>
    <w:uiPriority w:val="99"/>
    <w:rsid w:val="00676AD2"/>
    <w:pPr>
      <w:spacing w:after="0" w:line="240" w:lineRule="auto"/>
      <w:jc w:val="both"/>
    </w:pPr>
    <w:rPr>
      <w:rFonts w:ascii="Goudy Old Style ATT" w:eastAsia="Times New Roman" w:hAnsi="Goudy Old Style ATT" w:cs="Times New Roman"/>
      <w:sz w:val="24"/>
      <w:szCs w:val="20"/>
      <w:lang w:eastAsia="hu-HU"/>
    </w:rPr>
  </w:style>
  <w:style w:type="paragraph" w:customStyle="1" w:styleId="text-3mezera">
    <w:name w:val="text - 3 mezera"/>
    <w:basedOn w:val="Norml"/>
    <w:uiPriority w:val="99"/>
    <w:rsid w:val="00676AD2"/>
    <w:pPr>
      <w:spacing w:before="60" w:after="0" w:line="240" w:lineRule="exact"/>
      <w:jc w:val="both"/>
    </w:pPr>
    <w:rPr>
      <w:rFonts w:ascii="Arial" w:eastAsia="Times New Roman" w:hAnsi="Arial" w:cs="Times New Roman"/>
      <w:sz w:val="24"/>
      <w:szCs w:val="20"/>
      <w:lang w:val="cs-CZ" w:eastAsia="hu-HU"/>
    </w:rPr>
  </w:style>
  <w:style w:type="paragraph" w:customStyle="1" w:styleId="Listaszerbekezds1">
    <w:name w:val="Listaszerű bekezdés1"/>
    <w:basedOn w:val="Norml"/>
    <w:uiPriority w:val="99"/>
    <w:rsid w:val="00676AD2"/>
    <w:pPr>
      <w:spacing w:after="0" w:line="240" w:lineRule="auto"/>
      <w:ind w:left="708"/>
    </w:pPr>
    <w:rPr>
      <w:rFonts w:ascii="Times New Roman" w:eastAsia="Times New Roman" w:hAnsi="Times New Roman" w:cs="Times New Roman"/>
      <w:sz w:val="24"/>
      <w:szCs w:val="20"/>
      <w:lang w:eastAsia="hu-HU"/>
    </w:rPr>
  </w:style>
  <w:style w:type="paragraph" w:customStyle="1" w:styleId="OkeanBehuzas">
    <w:name w:val="Okean_Behuzas"/>
    <w:basedOn w:val="Szvegtrzs3"/>
    <w:uiPriority w:val="99"/>
    <w:rsid w:val="00676AD2"/>
    <w:pPr>
      <w:autoSpaceDE/>
      <w:autoSpaceDN/>
      <w:spacing w:before="0" w:after="60" w:line="360" w:lineRule="exact"/>
      <w:ind w:left="567"/>
      <w:jc w:val="both"/>
    </w:pPr>
    <w:rPr>
      <w:b w:val="0"/>
      <w:bCs w:val="0"/>
      <w:sz w:val="22"/>
      <w:szCs w:val="24"/>
    </w:rPr>
  </w:style>
  <w:style w:type="paragraph" w:customStyle="1" w:styleId="OkeanFelsorolas">
    <w:name w:val="Okean_Felsorolas"/>
    <w:basedOn w:val="Szvegtrzs3"/>
    <w:uiPriority w:val="99"/>
    <w:rsid w:val="00676AD2"/>
    <w:pPr>
      <w:numPr>
        <w:numId w:val="7"/>
      </w:numPr>
      <w:autoSpaceDE/>
      <w:autoSpaceDN/>
      <w:spacing w:before="0" w:after="120" w:line="320" w:lineRule="exact"/>
      <w:jc w:val="both"/>
    </w:pPr>
    <w:rPr>
      <w:b w:val="0"/>
      <w:bCs w:val="0"/>
      <w:sz w:val="22"/>
      <w:szCs w:val="20"/>
    </w:rPr>
  </w:style>
  <w:style w:type="paragraph" w:customStyle="1" w:styleId="Section">
    <w:name w:val="Section"/>
    <w:basedOn w:val="Norml"/>
    <w:uiPriority w:val="99"/>
    <w:rsid w:val="00676AD2"/>
    <w:pPr>
      <w:widowControl w:val="0"/>
      <w:spacing w:after="0" w:line="-360" w:lineRule="auto"/>
      <w:jc w:val="center"/>
    </w:pPr>
    <w:rPr>
      <w:rFonts w:ascii="Times New Roman" w:eastAsia="Times New Roman" w:hAnsi="Times New Roman" w:cs="Times New Roman"/>
      <w:b/>
      <w:sz w:val="32"/>
      <w:szCs w:val="20"/>
      <w:lang w:val="cs-CZ" w:eastAsia="hu-HU"/>
    </w:rPr>
  </w:style>
  <w:style w:type="paragraph" w:customStyle="1" w:styleId="tabulka">
    <w:name w:val="tabulka"/>
    <w:basedOn w:val="Norml"/>
    <w:uiPriority w:val="99"/>
    <w:rsid w:val="00676AD2"/>
    <w:pPr>
      <w:widowControl w:val="0"/>
      <w:spacing w:before="120" w:after="0" w:line="-240" w:lineRule="auto"/>
      <w:jc w:val="center"/>
    </w:pPr>
    <w:rPr>
      <w:rFonts w:ascii="Times New Roman" w:eastAsia="Times New Roman" w:hAnsi="Times New Roman" w:cs="Times New Roman"/>
      <w:sz w:val="20"/>
      <w:szCs w:val="20"/>
      <w:lang w:val="cs-CZ" w:eastAsia="hu-HU"/>
    </w:rPr>
  </w:style>
  <w:style w:type="paragraph" w:customStyle="1" w:styleId="tblcm">
    <w:name w:val="táblcím"/>
    <w:basedOn w:val="Norml"/>
    <w:uiPriority w:val="99"/>
    <w:rsid w:val="00676AD2"/>
    <w:pPr>
      <w:spacing w:after="0" w:line="240" w:lineRule="auto"/>
      <w:jc w:val="center"/>
    </w:pPr>
    <w:rPr>
      <w:rFonts w:ascii="Times New Roman" w:eastAsia="Times New Roman" w:hAnsi="Times New Roman" w:cs="Times New Roman"/>
      <w:b/>
      <w:sz w:val="24"/>
      <w:szCs w:val="20"/>
      <w:lang w:eastAsia="hu-HU"/>
    </w:rPr>
  </w:style>
  <w:style w:type="paragraph" w:customStyle="1" w:styleId="kati">
    <w:name w:val="kati"/>
    <w:uiPriority w:val="99"/>
    <w:rsid w:val="00676AD2"/>
    <w:pPr>
      <w:spacing w:after="0" w:line="240" w:lineRule="auto"/>
      <w:jc w:val="both"/>
    </w:pPr>
    <w:rPr>
      <w:rFonts w:ascii="Lucida Grande" w:eastAsia="Times New Roman" w:hAnsi="Lucida Grande" w:cs="Times New Roman"/>
      <w:color w:val="000000"/>
      <w:sz w:val="24"/>
      <w:szCs w:val="20"/>
      <w:lang w:val="en-GB" w:eastAsia="hu-HU"/>
    </w:rPr>
  </w:style>
  <w:style w:type="paragraph" w:customStyle="1" w:styleId="Szvegtrzs211">
    <w:name w:val="Szövegtörzs 211"/>
    <w:basedOn w:val="Norml"/>
    <w:uiPriority w:val="99"/>
    <w:rsid w:val="00676AD2"/>
    <w:pPr>
      <w:spacing w:after="0" w:line="240" w:lineRule="auto"/>
      <w:ind w:left="1560" w:hanging="142"/>
    </w:pPr>
    <w:rPr>
      <w:rFonts w:ascii="Times New Roman" w:eastAsia="Times New Roman" w:hAnsi="Times New Roman" w:cs="Times New Roman"/>
      <w:sz w:val="24"/>
      <w:szCs w:val="20"/>
      <w:lang w:eastAsia="hu-HU"/>
    </w:rPr>
  </w:style>
  <w:style w:type="paragraph" w:customStyle="1" w:styleId="oddl-nadpis">
    <w:name w:val="oddíl-nadpis"/>
    <w:basedOn w:val="Norml"/>
    <w:uiPriority w:val="99"/>
    <w:rsid w:val="00676AD2"/>
    <w:pPr>
      <w:keepNext/>
      <w:widowControl w:val="0"/>
      <w:tabs>
        <w:tab w:val="left" w:pos="567"/>
      </w:tabs>
      <w:spacing w:before="240" w:after="0" w:line="-240" w:lineRule="auto"/>
    </w:pPr>
    <w:rPr>
      <w:rFonts w:ascii="Arial" w:eastAsia="Times New Roman" w:hAnsi="Arial" w:cs="Times New Roman"/>
      <w:b/>
      <w:sz w:val="24"/>
      <w:szCs w:val="20"/>
      <w:lang w:val="cs-CZ"/>
    </w:rPr>
  </w:style>
  <w:style w:type="paragraph" w:customStyle="1" w:styleId="B">
    <w:name w:val="B"/>
    <w:uiPriority w:val="99"/>
    <w:rsid w:val="00676AD2"/>
    <w:pPr>
      <w:spacing w:before="240" w:after="0" w:line="240" w:lineRule="exact"/>
      <w:ind w:left="720"/>
      <w:jc w:val="both"/>
    </w:pPr>
    <w:rPr>
      <w:rFonts w:ascii="Tms Rmn" w:eastAsia="Times New Roman" w:hAnsi="Tms Rmn" w:cs="Times New Roman"/>
      <w:sz w:val="24"/>
      <w:szCs w:val="20"/>
      <w:lang w:val="en-GB" w:eastAsia="hu-HU"/>
    </w:rPr>
  </w:style>
  <w:style w:type="paragraph" w:customStyle="1" w:styleId="Vltozat1">
    <w:name w:val="Változat1"/>
    <w:uiPriority w:val="99"/>
    <w:semiHidden/>
    <w:rsid w:val="00676AD2"/>
    <w:pPr>
      <w:spacing w:after="0" w:line="240" w:lineRule="auto"/>
    </w:pPr>
    <w:rPr>
      <w:rFonts w:ascii="Arial" w:eastAsia="Times New Roman" w:hAnsi="Arial" w:cs="Arial"/>
      <w:sz w:val="20"/>
      <w:szCs w:val="20"/>
      <w:lang w:eastAsia="hu-HU"/>
    </w:rPr>
  </w:style>
  <w:style w:type="paragraph" w:customStyle="1" w:styleId="StlusTimesNewRomanSorkizrt">
    <w:name w:val="Stílus Times New Roman Sorkizárt"/>
    <w:basedOn w:val="Norml"/>
    <w:uiPriority w:val="99"/>
    <w:rsid w:val="00676AD2"/>
    <w:pPr>
      <w:spacing w:after="0" w:line="240" w:lineRule="auto"/>
      <w:jc w:val="both"/>
    </w:pPr>
    <w:rPr>
      <w:rFonts w:ascii="Times New Roman" w:eastAsia="Times New Roman" w:hAnsi="Times New Roman" w:cs="Times New Roman"/>
      <w:sz w:val="24"/>
      <w:szCs w:val="20"/>
      <w:lang w:eastAsia="hu-HU"/>
    </w:rPr>
  </w:style>
  <w:style w:type="paragraph" w:customStyle="1" w:styleId="Szvegtrzs22">
    <w:name w:val="Szövegtörzs 22"/>
    <w:basedOn w:val="Norml"/>
    <w:uiPriority w:val="99"/>
    <w:rsid w:val="00676AD2"/>
    <w:pPr>
      <w:widowControl w:val="0"/>
      <w:overflowPunct w:val="0"/>
      <w:autoSpaceDE w:val="0"/>
      <w:autoSpaceDN w:val="0"/>
      <w:adjustRightInd w:val="0"/>
      <w:spacing w:after="0" w:line="240" w:lineRule="auto"/>
      <w:ind w:left="284" w:hanging="284"/>
      <w:jc w:val="both"/>
    </w:pPr>
    <w:rPr>
      <w:rFonts w:ascii="Times New Roman" w:eastAsia="Times New Roman" w:hAnsi="Times New Roman" w:cs="Times New Roman"/>
      <w:szCs w:val="20"/>
      <w:lang w:eastAsia="hu-HU"/>
    </w:rPr>
  </w:style>
  <w:style w:type="paragraph" w:customStyle="1" w:styleId="Standard0">
    <w:name w:val="Standard"/>
    <w:uiPriority w:val="99"/>
    <w:rsid w:val="00676AD2"/>
    <w:pPr>
      <w:widowControl w:val="0"/>
      <w:overflowPunct w:val="0"/>
      <w:autoSpaceDE w:val="0"/>
      <w:autoSpaceDN w:val="0"/>
      <w:adjustRightInd w:val="0"/>
      <w:spacing w:after="0" w:line="240" w:lineRule="auto"/>
    </w:pPr>
    <w:rPr>
      <w:rFonts w:ascii="Times New Roman" w:eastAsia="Times New Roman" w:hAnsi="Times New Roman" w:cs="Times New Roman"/>
      <w:sz w:val="24"/>
      <w:szCs w:val="20"/>
      <w:lang w:eastAsia="hu-HU"/>
    </w:rPr>
  </w:style>
  <w:style w:type="paragraph" w:customStyle="1" w:styleId="Style17">
    <w:name w:val="Style17"/>
    <w:uiPriority w:val="99"/>
    <w:rsid w:val="00676AD2"/>
    <w:pPr>
      <w:snapToGrid w:val="0"/>
      <w:spacing w:after="0" w:line="240" w:lineRule="auto"/>
    </w:pPr>
    <w:rPr>
      <w:rFonts w:ascii="MS Sans Serif" w:eastAsia="Times New Roman" w:hAnsi="MS Sans Serif" w:cs="Times New Roman"/>
      <w:sz w:val="24"/>
      <w:szCs w:val="20"/>
      <w:lang w:eastAsia="hu-HU"/>
    </w:rPr>
  </w:style>
  <w:style w:type="paragraph" w:customStyle="1" w:styleId="Client">
    <w:name w:val="Client"/>
    <w:basedOn w:val="Norml"/>
    <w:uiPriority w:val="99"/>
    <w:rsid w:val="00676AD2"/>
    <w:pPr>
      <w:spacing w:after="0" w:line="216" w:lineRule="auto"/>
    </w:pPr>
    <w:rPr>
      <w:rFonts w:ascii="Arial" w:eastAsia="Times New Roman" w:hAnsi="Arial" w:cs="Times New Roman"/>
      <w:sz w:val="30"/>
      <w:szCs w:val="20"/>
      <w:lang w:val="en-GB" w:eastAsia="hu-HU"/>
    </w:rPr>
  </w:style>
  <w:style w:type="character" w:customStyle="1" w:styleId="Stlus2Char">
    <w:name w:val="Stílus2 Char"/>
    <w:link w:val="Stlus2"/>
    <w:locked/>
    <w:rsid w:val="00676AD2"/>
    <w:rPr>
      <w:b/>
      <w:sz w:val="36"/>
      <w:szCs w:val="36"/>
    </w:rPr>
  </w:style>
  <w:style w:type="paragraph" w:customStyle="1" w:styleId="Stlus2">
    <w:name w:val="Stílus2"/>
    <w:basedOn w:val="Alcm"/>
    <w:next w:val="Alcm"/>
    <w:link w:val="Stlus2Char"/>
    <w:rsid w:val="00676AD2"/>
    <w:pPr>
      <w:spacing w:after="240"/>
    </w:pPr>
    <w:rPr>
      <w:rFonts w:asciiTheme="minorHAnsi" w:eastAsiaTheme="minorHAnsi" w:hAnsiTheme="minorHAnsi" w:cstheme="minorBidi"/>
      <w:b/>
      <w:sz w:val="36"/>
      <w:szCs w:val="36"/>
      <w:lang w:eastAsia="en-US"/>
    </w:rPr>
  </w:style>
  <w:style w:type="paragraph" w:customStyle="1" w:styleId="Default">
    <w:name w:val="Default"/>
    <w:uiPriority w:val="99"/>
    <w:rsid w:val="00676AD2"/>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character" w:customStyle="1" w:styleId="OkeanmagyarazatbekezdesCharChar1Char1">
    <w:name w:val="Okean_magyarazat_bekezdes Char Char1 Char1"/>
    <w:link w:val="OkeanmagyarazatbekezdesCharChar1"/>
    <w:locked/>
    <w:rsid w:val="00676AD2"/>
    <w:rPr>
      <w:rFonts w:ascii="Verdana" w:hAnsi="Verdana"/>
      <w:shd w:val="clear" w:color="auto" w:fill="FFFFFF"/>
    </w:rPr>
  </w:style>
  <w:style w:type="paragraph" w:customStyle="1" w:styleId="OkeanmagyarazatbekezdesCharChar1">
    <w:name w:val="Okean_magyarazat_bekezdes Char Char1"/>
    <w:basedOn w:val="Norml"/>
    <w:link w:val="OkeanmagyarazatbekezdesCharChar1Char1"/>
    <w:qFormat/>
    <w:rsid w:val="00676AD2"/>
    <w:pPr>
      <w:keepNext/>
      <w:pBdr>
        <w:left w:val="single" w:sz="4" w:space="4" w:color="auto"/>
      </w:pBdr>
      <w:shd w:val="clear" w:color="auto" w:fill="FFFFFF"/>
      <w:tabs>
        <w:tab w:val="num" w:pos="1271"/>
      </w:tabs>
      <w:spacing w:before="120" w:after="120" w:line="280" w:lineRule="exact"/>
      <w:ind w:left="1271" w:hanging="397"/>
      <w:jc w:val="both"/>
    </w:pPr>
    <w:rPr>
      <w:rFonts w:ascii="Verdana" w:hAnsi="Verdana"/>
    </w:rPr>
  </w:style>
  <w:style w:type="paragraph" w:customStyle="1" w:styleId="StlusSorkizrt">
    <w:name w:val="Stílus Sorkizárt"/>
    <w:basedOn w:val="Norml"/>
    <w:uiPriority w:val="99"/>
    <w:rsid w:val="00676AD2"/>
    <w:pPr>
      <w:widowControl w:val="0"/>
      <w:spacing w:before="120" w:after="0" w:line="360" w:lineRule="auto"/>
      <w:jc w:val="both"/>
    </w:pPr>
    <w:rPr>
      <w:rFonts w:ascii="Times New Roman" w:eastAsia="Times New Roman" w:hAnsi="Times New Roman" w:cs="Times New Roman"/>
      <w:sz w:val="24"/>
      <w:szCs w:val="20"/>
      <w:lang w:eastAsia="hu-HU"/>
    </w:rPr>
  </w:style>
  <w:style w:type="paragraph" w:customStyle="1" w:styleId="Szvegtrzs23">
    <w:name w:val="Szövegtörzs 23"/>
    <w:basedOn w:val="Norml"/>
    <w:uiPriority w:val="99"/>
    <w:rsid w:val="00676AD2"/>
    <w:pPr>
      <w:spacing w:after="0" w:line="240" w:lineRule="auto"/>
      <w:ind w:left="1560" w:hanging="142"/>
    </w:pPr>
    <w:rPr>
      <w:rFonts w:ascii="Times New Roman" w:eastAsia="Times New Roman" w:hAnsi="Times New Roman" w:cs="Times New Roman"/>
      <w:sz w:val="24"/>
      <w:szCs w:val="20"/>
      <w:lang w:eastAsia="hu-HU"/>
    </w:rPr>
  </w:style>
  <w:style w:type="paragraph" w:customStyle="1" w:styleId="Cm2">
    <w:name w:val="Cím2"/>
    <w:basedOn w:val="Norml"/>
    <w:uiPriority w:val="99"/>
    <w:rsid w:val="00676AD2"/>
    <w:pPr>
      <w:spacing w:after="0" w:line="240" w:lineRule="auto"/>
      <w:jc w:val="center"/>
    </w:pPr>
    <w:rPr>
      <w:rFonts w:ascii="Goudy Old Style ATT" w:eastAsia="Times New Roman" w:hAnsi="Goudy Old Style ATT" w:cs="Times New Roman"/>
      <w:b/>
      <w:sz w:val="28"/>
      <w:szCs w:val="20"/>
      <w:lang w:eastAsia="hu-HU"/>
    </w:rPr>
  </w:style>
  <w:style w:type="paragraph" w:customStyle="1" w:styleId="Szvegtrzs20">
    <w:name w:val="Szövegtörzs2"/>
    <w:basedOn w:val="Norml"/>
    <w:uiPriority w:val="99"/>
    <w:rsid w:val="00676AD2"/>
    <w:pPr>
      <w:spacing w:after="0" w:line="240" w:lineRule="auto"/>
      <w:jc w:val="both"/>
    </w:pPr>
    <w:rPr>
      <w:rFonts w:ascii="Goudy Old Style ATT" w:eastAsia="Times New Roman" w:hAnsi="Goudy Old Style ATT" w:cs="Times New Roman"/>
      <w:sz w:val="24"/>
      <w:szCs w:val="20"/>
      <w:lang w:eastAsia="hu-HU"/>
    </w:rPr>
  </w:style>
  <w:style w:type="paragraph" w:customStyle="1" w:styleId="Char">
    <w:name w:val="Char"/>
    <w:basedOn w:val="Norml"/>
    <w:uiPriority w:val="99"/>
    <w:rsid w:val="00676AD2"/>
    <w:pPr>
      <w:spacing w:line="240" w:lineRule="exact"/>
    </w:pPr>
    <w:rPr>
      <w:rFonts w:ascii="Verdana" w:eastAsia="Times New Roman" w:hAnsi="Verdana" w:cs="Times New Roman"/>
      <w:sz w:val="20"/>
      <w:szCs w:val="20"/>
      <w:lang w:val="en-US"/>
    </w:rPr>
  </w:style>
  <w:style w:type="paragraph" w:customStyle="1" w:styleId="Norml1">
    <w:name w:val="Normál1"/>
    <w:uiPriority w:val="99"/>
    <w:rsid w:val="00676AD2"/>
    <w:pPr>
      <w:suppressAutoHyphens/>
      <w:spacing w:after="0" w:line="240" w:lineRule="auto"/>
    </w:pPr>
    <w:rPr>
      <w:rFonts w:ascii="Times New Roman" w:eastAsia="ヒラギノ角ゴ Pro W3" w:hAnsi="Times New Roman" w:cs="Times New Roman"/>
      <w:color w:val="000000"/>
      <w:sz w:val="20"/>
      <w:szCs w:val="20"/>
      <w:lang w:val="de-DE" w:eastAsia="ar-SA"/>
    </w:rPr>
  </w:style>
  <w:style w:type="paragraph" w:customStyle="1" w:styleId="OkeanDolt">
    <w:name w:val="Okean_Dolt"/>
    <w:basedOn w:val="Norml"/>
    <w:uiPriority w:val="99"/>
    <w:rsid w:val="00676AD2"/>
    <w:pPr>
      <w:spacing w:before="120" w:after="240" w:line="360" w:lineRule="exact"/>
      <w:ind w:left="113"/>
      <w:jc w:val="both"/>
    </w:pPr>
    <w:rPr>
      <w:rFonts w:ascii="Arial" w:eastAsia="Times New Roman" w:hAnsi="Arial" w:cs="Arial"/>
      <w:i/>
      <w:iCs/>
      <w:noProof/>
      <w:szCs w:val="24"/>
      <w:lang w:eastAsia="hu-HU"/>
    </w:rPr>
  </w:style>
  <w:style w:type="paragraph" w:customStyle="1" w:styleId="OkeanSzamozas">
    <w:name w:val="Okean_Szamozas"/>
    <w:basedOn w:val="Szvegtrzs3"/>
    <w:uiPriority w:val="99"/>
    <w:rsid w:val="00676AD2"/>
    <w:pPr>
      <w:numPr>
        <w:numId w:val="8"/>
      </w:numPr>
      <w:autoSpaceDE/>
      <w:autoSpaceDN/>
      <w:spacing w:before="120" w:after="120"/>
      <w:jc w:val="both"/>
    </w:pPr>
    <w:rPr>
      <w:b w:val="0"/>
      <w:bCs w:val="0"/>
      <w:sz w:val="22"/>
      <w:szCs w:val="20"/>
    </w:rPr>
  </w:style>
  <w:style w:type="paragraph" w:customStyle="1" w:styleId="Blockquote">
    <w:name w:val="Blockquote"/>
    <w:basedOn w:val="Norml"/>
    <w:uiPriority w:val="99"/>
    <w:rsid w:val="00676AD2"/>
    <w:pPr>
      <w:widowControl w:val="0"/>
      <w:spacing w:before="100" w:after="100" w:line="240" w:lineRule="auto"/>
      <w:ind w:left="360" w:right="360"/>
    </w:pPr>
    <w:rPr>
      <w:rFonts w:ascii="Arial" w:eastAsia="Times New Roman" w:hAnsi="Arial" w:cs="Arial"/>
      <w:sz w:val="20"/>
      <w:szCs w:val="20"/>
      <w:lang w:val="en-US"/>
    </w:rPr>
  </w:style>
  <w:style w:type="paragraph" w:customStyle="1" w:styleId="felsorol">
    <w:name w:val="felsorol"/>
    <w:basedOn w:val="Norml"/>
    <w:uiPriority w:val="99"/>
    <w:rsid w:val="00676AD2"/>
    <w:pPr>
      <w:numPr>
        <w:numId w:val="9"/>
      </w:numPr>
      <w:spacing w:before="120" w:after="120" w:line="240" w:lineRule="auto"/>
      <w:jc w:val="both"/>
    </w:pPr>
    <w:rPr>
      <w:rFonts w:ascii="Times New Roman" w:eastAsia="Times New Roman" w:hAnsi="Times New Roman" w:cs="Times New Roman"/>
      <w:sz w:val="26"/>
      <w:szCs w:val="26"/>
      <w:lang w:eastAsia="hu-HU"/>
    </w:rPr>
  </w:style>
  <w:style w:type="paragraph" w:customStyle="1" w:styleId="Text2">
    <w:name w:val="Text 2"/>
    <w:basedOn w:val="Norml"/>
    <w:uiPriority w:val="99"/>
    <w:rsid w:val="00676AD2"/>
    <w:pPr>
      <w:tabs>
        <w:tab w:val="left" w:pos="2161"/>
      </w:tabs>
      <w:spacing w:after="240" w:line="240" w:lineRule="auto"/>
      <w:ind w:left="1202"/>
      <w:jc w:val="both"/>
    </w:pPr>
    <w:rPr>
      <w:rFonts w:ascii="Arial" w:eastAsia="Times New Roman" w:hAnsi="Arial" w:cs="Arial"/>
      <w:sz w:val="20"/>
      <w:szCs w:val="20"/>
      <w:lang w:val="en-GB" w:eastAsia="hu-HU"/>
    </w:rPr>
  </w:style>
  <w:style w:type="paragraph" w:customStyle="1" w:styleId="Nadia">
    <w:name w:val="Nadia"/>
    <w:basedOn w:val="Norml"/>
    <w:uiPriority w:val="99"/>
    <w:rsid w:val="00676AD2"/>
    <w:pPr>
      <w:spacing w:after="240" w:line="240" w:lineRule="auto"/>
      <w:jc w:val="both"/>
    </w:pPr>
    <w:rPr>
      <w:rFonts w:ascii="Arial" w:eastAsia="Times New Roman" w:hAnsi="Arial" w:cs="Arial"/>
      <w:lang w:val="en-GB"/>
    </w:rPr>
  </w:style>
  <w:style w:type="paragraph" w:customStyle="1" w:styleId="1">
    <w:name w:val="1"/>
    <w:basedOn w:val="Norml"/>
    <w:uiPriority w:val="99"/>
    <w:rsid w:val="00676AD2"/>
    <w:pPr>
      <w:spacing w:line="240" w:lineRule="exact"/>
    </w:pPr>
    <w:rPr>
      <w:rFonts w:ascii="Verdana" w:eastAsia="Times New Roman" w:hAnsi="Verdana" w:cs="Times New Roman"/>
      <w:sz w:val="20"/>
      <w:szCs w:val="20"/>
      <w:lang w:val="en-US"/>
    </w:rPr>
  </w:style>
  <w:style w:type="paragraph" w:customStyle="1" w:styleId="bodytextChar">
    <w:name w:val="body text Char"/>
    <w:basedOn w:val="Norml"/>
    <w:uiPriority w:val="99"/>
    <w:rsid w:val="00676AD2"/>
    <w:pPr>
      <w:widowControl w:val="0"/>
      <w:overflowPunct w:val="0"/>
      <w:autoSpaceDE w:val="0"/>
      <w:autoSpaceDN w:val="0"/>
      <w:adjustRightInd w:val="0"/>
      <w:spacing w:before="120" w:after="120" w:line="360" w:lineRule="atLeast"/>
      <w:ind w:left="425"/>
      <w:jc w:val="both"/>
    </w:pPr>
    <w:rPr>
      <w:rFonts w:ascii="Arial" w:eastAsia="Times New Roman" w:hAnsi="Arial" w:cs="Arial"/>
      <w:sz w:val="20"/>
      <w:szCs w:val="20"/>
      <w:lang w:eastAsia="hu-HU"/>
    </w:rPr>
  </w:style>
  <w:style w:type="paragraph" w:customStyle="1" w:styleId="NormlZala">
    <w:name w:val="NormálZala"/>
    <w:basedOn w:val="Norml"/>
    <w:uiPriority w:val="99"/>
    <w:rsid w:val="00676AD2"/>
    <w:pPr>
      <w:snapToGrid w:val="0"/>
      <w:spacing w:before="120" w:after="120" w:line="240" w:lineRule="auto"/>
      <w:ind w:left="357"/>
      <w:jc w:val="both"/>
    </w:pPr>
    <w:rPr>
      <w:rFonts w:ascii="Garamond" w:eastAsia="Times New Roman" w:hAnsi="Garamond" w:cs="Times New Roman"/>
      <w:noProof/>
      <w:sz w:val="24"/>
      <w:lang w:eastAsia="hu-HU"/>
    </w:rPr>
  </w:style>
  <w:style w:type="paragraph" w:customStyle="1" w:styleId="Okeanlevel5">
    <w:name w:val="Okean_level_5"/>
    <w:basedOn w:val="Norml"/>
    <w:autoRedefine/>
    <w:uiPriority w:val="99"/>
    <w:rsid w:val="00676AD2"/>
    <w:pPr>
      <w:spacing w:line="240" w:lineRule="exact"/>
    </w:pPr>
    <w:rPr>
      <w:rFonts w:ascii="Verdana" w:eastAsia="Times New Roman" w:hAnsi="Verdana" w:cs="Times New Roman"/>
      <w:noProof/>
      <w:sz w:val="20"/>
      <w:szCs w:val="20"/>
      <w:lang w:val="en-US"/>
    </w:rPr>
  </w:style>
  <w:style w:type="paragraph" w:customStyle="1" w:styleId="Rub30">
    <w:name w:val="Rub3"/>
    <w:basedOn w:val="Norml"/>
    <w:next w:val="Norml"/>
    <w:uiPriority w:val="99"/>
    <w:rsid w:val="00676AD2"/>
    <w:pPr>
      <w:tabs>
        <w:tab w:val="left" w:pos="709"/>
      </w:tabs>
      <w:spacing w:after="0" w:line="240" w:lineRule="auto"/>
      <w:jc w:val="both"/>
    </w:pPr>
    <w:rPr>
      <w:rFonts w:ascii="Times New Roman" w:eastAsia="Times New Roman" w:hAnsi="Times New Roman" w:cs="Times New Roman"/>
      <w:b/>
      <w:i/>
      <w:sz w:val="20"/>
      <w:szCs w:val="20"/>
      <w:lang w:val="en-GB" w:eastAsia="en-GB"/>
    </w:rPr>
  </w:style>
  <w:style w:type="paragraph" w:customStyle="1" w:styleId="Rub20">
    <w:name w:val="Rub2"/>
    <w:basedOn w:val="Norml"/>
    <w:next w:val="Norml"/>
    <w:uiPriority w:val="99"/>
    <w:rsid w:val="00676AD2"/>
    <w:pPr>
      <w:tabs>
        <w:tab w:val="left" w:pos="709"/>
        <w:tab w:val="left" w:pos="5670"/>
        <w:tab w:val="left" w:pos="6663"/>
        <w:tab w:val="left" w:pos="7088"/>
      </w:tabs>
      <w:spacing w:after="0" w:line="240" w:lineRule="auto"/>
      <w:ind w:right="-596"/>
    </w:pPr>
    <w:rPr>
      <w:rFonts w:ascii="Times New Roman" w:eastAsia="Times New Roman" w:hAnsi="Times New Roman" w:cs="Times New Roman"/>
      <w:smallCaps/>
      <w:sz w:val="20"/>
      <w:szCs w:val="20"/>
      <w:lang w:val="fr-FR" w:eastAsia="en-GB"/>
    </w:rPr>
  </w:style>
  <w:style w:type="paragraph" w:customStyle="1" w:styleId="CharCharCharChar">
    <w:name w:val="Char Char Char Char"/>
    <w:basedOn w:val="Norml"/>
    <w:uiPriority w:val="99"/>
    <w:semiHidden/>
    <w:rsid w:val="00676AD2"/>
    <w:pPr>
      <w:suppressAutoHyphens/>
      <w:spacing w:after="0" w:line="240" w:lineRule="auto"/>
    </w:pPr>
    <w:rPr>
      <w:rFonts w:ascii="Arial" w:eastAsia="Times New Roman" w:hAnsi="Arial" w:cs="Times New Roman"/>
      <w:kern w:val="2"/>
      <w:sz w:val="24"/>
      <w:szCs w:val="20"/>
      <w:lang w:val="en-US"/>
    </w:rPr>
  </w:style>
  <w:style w:type="paragraph" w:customStyle="1" w:styleId="Tblzattartalom">
    <w:name w:val="Táblázattartalom"/>
    <w:basedOn w:val="Norml"/>
    <w:uiPriority w:val="99"/>
    <w:rsid w:val="00676AD2"/>
    <w:pPr>
      <w:suppressLineNumbers/>
      <w:suppressAutoHyphens/>
      <w:spacing w:after="0" w:line="240" w:lineRule="auto"/>
    </w:pPr>
    <w:rPr>
      <w:rFonts w:ascii="Times New Roman" w:eastAsia="Times New Roman" w:hAnsi="Times New Roman" w:cs="Times New Roman"/>
      <w:kern w:val="2"/>
      <w:sz w:val="24"/>
      <w:szCs w:val="24"/>
      <w:lang w:eastAsia="hu-HU"/>
    </w:rPr>
  </w:style>
  <w:style w:type="paragraph" w:customStyle="1" w:styleId="kossztrzs">
    <w:name w:val="Ákos sztörzs"/>
    <w:basedOn w:val="Szvegtrzs"/>
    <w:uiPriority w:val="99"/>
    <w:rsid w:val="00676AD2"/>
    <w:pPr>
      <w:autoSpaceDE/>
      <w:autoSpaceDN/>
      <w:spacing w:before="240" w:after="120"/>
    </w:pPr>
    <w:rPr>
      <w:rFonts w:ascii="Times New Roman" w:eastAsia="Calibri" w:hAnsi="Times New Roman" w:cs="Times New Roman"/>
    </w:rPr>
  </w:style>
  <w:style w:type="paragraph" w:customStyle="1" w:styleId="cm0">
    <w:name w:val="cím"/>
    <w:basedOn w:val="Norml"/>
    <w:uiPriority w:val="99"/>
    <w:rsid w:val="00676AD2"/>
    <w:pPr>
      <w:widowControl w:val="0"/>
      <w:tabs>
        <w:tab w:val="left" w:pos="1800"/>
        <w:tab w:val="left" w:leader="underscore" w:pos="5760"/>
      </w:tabs>
      <w:suppressAutoHyphens/>
      <w:overflowPunct w:val="0"/>
      <w:autoSpaceDE w:val="0"/>
      <w:autoSpaceDN w:val="0"/>
      <w:adjustRightInd w:val="0"/>
      <w:spacing w:after="0" w:line="360" w:lineRule="auto"/>
      <w:jc w:val="both"/>
    </w:pPr>
    <w:rPr>
      <w:rFonts w:ascii="CG Times" w:eastAsia="Times New Roman" w:hAnsi="CG Times" w:cs="Times New Roman"/>
      <w:sz w:val="24"/>
      <w:szCs w:val="20"/>
      <w:lang w:val="en-GB" w:eastAsia="hu-HU"/>
    </w:rPr>
  </w:style>
  <w:style w:type="paragraph" w:customStyle="1" w:styleId="Szvegtrzs31">
    <w:name w:val="Szövegtörzs 31"/>
    <w:basedOn w:val="Norml"/>
    <w:uiPriority w:val="99"/>
    <w:rsid w:val="00676AD2"/>
    <w:pPr>
      <w:widowControl w:val="0"/>
      <w:suppressAutoHyphens/>
      <w:overflowPunct w:val="0"/>
      <w:autoSpaceDE w:val="0"/>
      <w:autoSpaceDN w:val="0"/>
      <w:adjustRightInd w:val="0"/>
      <w:spacing w:after="0" w:line="240" w:lineRule="auto"/>
      <w:ind w:right="283"/>
      <w:jc w:val="both"/>
    </w:pPr>
    <w:rPr>
      <w:rFonts w:ascii="Times New Roman" w:eastAsia="Times New Roman" w:hAnsi="Times New Roman" w:cs="Times New Roman"/>
      <w:color w:val="000000"/>
      <w:sz w:val="24"/>
      <w:szCs w:val="20"/>
      <w:lang w:eastAsia="hu-HU"/>
    </w:rPr>
  </w:style>
  <w:style w:type="paragraph" w:customStyle="1" w:styleId="WW-Szvegblokk">
    <w:name w:val="WW-Szövegblokk"/>
    <w:basedOn w:val="Norml"/>
    <w:uiPriority w:val="99"/>
    <w:rsid w:val="00676AD2"/>
    <w:pPr>
      <w:numPr>
        <w:numId w:val="10"/>
      </w:numPr>
      <w:suppressAutoHyphens/>
      <w:spacing w:after="0" w:line="240" w:lineRule="auto"/>
      <w:ind w:left="-2836" w:right="424" w:firstLine="0"/>
      <w:jc w:val="both"/>
    </w:pPr>
    <w:rPr>
      <w:rFonts w:ascii="Times New Roman" w:eastAsia="Times New Roman" w:hAnsi="Times New Roman" w:cs="Times New Roman"/>
      <w:sz w:val="24"/>
      <w:szCs w:val="20"/>
      <w:lang w:eastAsia="ar-SA"/>
    </w:rPr>
  </w:style>
  <w:style w:type="paragraph" w:customStyle="1" w:styleId="WW-NormlWeb">
    <w:name w:val="WW-Normál (Web)"/>
    <w:basedOn w:val="Norml"/>
    <w:uiPriority w:val="99"/>
    <w:rsid w:val="00676AD2"/>
    <w:pPr>
      <w:widowControl w:val="0"/>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HouseStyleBaseChar">
    <w:name w:val="House Style Base Char"/>
    <w:link w:val="HouseStyleBase"/>
    <w:locked/>
    <w:rsid w:val="00676AD2"/>
    <w:rPr>
      <w:rFonts w:ascii="STZhongsong" w:eastAsia="STZhongsong" w:hAnsi="STZhongsong"/>
      <w:lang w:val="en-GB" w:eastAsia="zh-CN"/>
    </w:rPr>
  </w:style>
  <w:style w:type="paragraph" w:customStyle="1" w:styleId="HouseStyleBase">
    <w:name w:val="House Style Base"/>
    <w:link w:val="HouseStyleBaseChar"/>
    <w:rsid w:val="00676AD2"/>
    <w:pPr>
      <w:adjustRightInd w:val="0"/>
      <w:spacing w:after="240" w:line="240" w:lineRule="auto"/>
      <w:jc w:val="both"/>
    </w:pPr>
    <w:rPr>
      <w:rFonts w:ascii="STZhongsong" w:eastAsia="STZhongsong" w:hAnsi="STZhongsong"/>
      <w:lang w:val="en-GB" w:eastAsia="zh-CN"/>
    </w:rPr>
  </w:style>
  <w:style w:type="paragraph" w:customStyle="1" w:styleId="HouseStyleBaseCentred">
    <w:name w:val="House Style Base Centred"/>
    <w:uiPriority w:val="99"/>
    <w:rsid w:val="00676AD2"/>
    <w:pPr>
      <w:adjustRightInd w:val="0"/>
      <w:spacing w:after="240" w:line="240" w:lineRule="auto"/>
    </w:pPr>
    <w:rPr>
      <w:rFonts w:ascii="Times New Roman" w:eastAsia="STZhongsong" w:hAnsi="Times New Roman" w:cs="Times New Roman"/>
      <w:szCs w:val="20"/>
      <w:lang w:val="en-GB" w:eastAsia="zh-CN"/>
    </w:rPr>
  </w:style>
  <w:style w:type="paragraph" w:customStyle="1" w:styleId="MarginText">
    <w:name w:val="Margin Text"/>
    <w:basedOn w:val="Norml"/>
    <w:link w:val="MarginTextChar"/>
    <w:rsid w:val="00676AD2"/>
    <w:pPr>
      <w:widowControl w:val="0"/>
      <w:autoSpaceDE w:val="0"/>
      <w:autoSpaceDN w:val="0"/>
      <w:spacing w:after="0" w:line="240" w:lineRule="auto"/>
    </w:pPr>
    <w:rPr>
      <w:rFonts w:ascii="Arial" w:eastAsia="Times New Roman" w:hAnsi="Arial" w:cs="Arial"/>
      <w:sz w:val="20"/>
      <w:szCs w:val="20"/>
      <w:lang w:eastAsia="hu-HU"/>
    </w:rPr>
  </w:style>
  <w:style w:type="paragraph" w:customStyle="1" w:styleId="Heading">
    <w:name w:val="Heading"/>
    <w:basedOn w:val="HouseStyleBaseCentred"/>
    <w:next w:val="MarginText"/>
    <w:uiPriority w:val="99"/>
    <w:rsid w:val="00676AD2"/>
    <w:pPr>
      <w:keepNext/>
      <w:jc w:val="center"/>
    </w:pPr>
    <w:rPr>
      <w:b/>
      <w:caps/>
    </w:rPr>
  </w:style>
  <w:style w:type="paragraph" w:customStyle="1" w:styleId="AppHead">
    <w:name w:val="AppHead"/>
    <w:basedOn w:val="HouseStyleBaseCentred"/>
    <w:uiPriority w:val="99"/>
    <w:rsid w:val="00676AD2"/>
    <w:pPr>
      <w:numPr>
        <w:numId w:val="11"/>
      </w:numPr>
      <w:jc w:val="center"/>
      <w:outlineLvl w:val="0"/>
    </w:pPr>
    <w:rPr>
      <w:b/>
      <w:caps/>
    </w:rPr>
  </w:style>
  <w:style w:type="paragraph" w:customStyle="1" w:styleId="RecitalNumbering">
    <w:name w:val="Recital Numbering"/>
    <w:basedOn w:val="HouseStyleBase"/>
    <w:uiPriority w:val="99"/>
    <w:rsid w:val="00676AD2"/>
    <w:pPr>
      <w:numPr>
        <w:numId w:val="12"/>
      </w:numPr>
      <w:tabs>
        <w:tab w:val="num" w:pos="567"/>
      </w:tabs>
      <w:ind w:left="567" w:hanging="397"/>
      <w:outlineLvl w:val="0"/>
    </w:pPr>
  </w:style>
  <w:style w:type="paragraph" w:customStyle="1" w:styleId="DefinitionNumbering1">
    <w:name w:val="Definition Numbering 1"/>
    <w:basedOn w:val="HouseStyleBase"/>
    <w:uiPriority w:val="99"/>
    <w:rsid w:val="00676AD2"/>
    <w:pPr>
      <w:tabs>
        <w:tab w:val="num" w:pos="786"/>
      </w:tabs>
      <w:ind w:left="786" w:hanging="360"/>
      <w:outlineLvl w:val="0"/>
    </w:pPr>
  </w:style>
  <w:style w:type="paragraph" w:customStyle="1" w:styleId="DefinitionNumbering2">
    <w:name w:val="Definition Numbering 2"/>
    <w:basedOn w:val="HouseStyleBase"/>
    <w:uiPriority w:val="99"/>
    <w:rsid w:val="00676AD2"/>
    <w:pPr>
      <w:tabs>
        <w:tab w:val="num" w:pos="786"/>
      </w:tabs>
      <w:ind w:left="786" w:hanging="360"/>
      <w:outlineLvl w:val="1"/>
    </w:pPr>
  </w:style>
  <w:style w:type="paragraph" w:customStyle="1" w:styleId="DefinitionNumbering3">
    <w:name w:val="Definition Numbering 3"/>
    <w:basedOn w:val="HouseStyleBase"/>
    <w:uiPriority w:val="99"/>
    <w:rsid w:val="00676AD2"/>
    <w:pPr>
      <w:tabs>
        <w:tab w:val="num" w:pos="786"/>
      </w:tabs>
      <w:ind w:left="786" w:hanging="360"/>
      <w:outlineLvl w:val="2"/>
    </w:pPr>
  </w:style>
  <w:style w:type="paragraph" w:customStyle="1" w:styleId="DefinitionNumbering4">
    <w:name w:val="Definition Numbering 4"/>
    <w:basedOn w:val="HouseStyleBase"/>
    <w:uiPriority w:val="99"/>
    <w:rsid w:val="00676AD2"/>
    <w:pPr>
      <w:tabs>
        <w:tab w:val="num" w:pos="786"/>
      </w:tabs>
      <w:ind w:left="786" w:hanging="360"/>
      <w:outlineLvl w:val="3"/>
    </w:pPr>
  </w:style>
  <w:style w:type="paragraph" w:customStyle="1" w:styleId="DefinitionNumbering5">
    <w:name w:val="Definition Numbering 5"/>
    <w:basedOn w:val="HouseStyleBase"/>
    <w:uiPriority w:val="99"/>
    <w:rsid w:val="00676AD2"/>
    <w:pPr>
      <w:tabs>
        <w:tab w:val="num" w:pos="786"/>
      </w:tabs>
      <w:ind w:left="786" w:hanging="360"/>
      <w:outlineLvl w:val="4"/>
    </w:pPr>
  </w:style>
  <w:style w:type="paragraph" w:customStyle="1" w:styleId="DefinitionNumbering6">
    <w:name w:val="Definition Numbering 6"/>
    <w:basedOn w:val="HouseStyleBase"/>
    <w:uiPriority w:val="99"/>
    <w:rsid w:val="00676AD2"/>
    <w:pPr>
      <w:tabs>
        <w:tab w:val="num" w:pos="786"/>
      </w:tabs>
      <w:ind w:left="786" w:hanging="360"/>
      <w:outlineLvl w:val="5"/>
    </w:pPr>
  </w:style>
  <w:style w:type="paragraph" w:customStyle="1" w:styleId="DefinitionNumbering7">
    <w:name w:val="Definition Numbering 7"/>
    <w:basedOn w:val="HouseStyleBase"/>
    <w:uiPriority w:val="99"/>
    <w:rsid w:val="00676AD2"/>
    <w:pPr>
      <w:tabs>
        <w:tab w:val="num" w:pos="786"/>
      </w:tabs>
      <w:ind w:left="786" w:hanging="360"/>
      <w:outlineLvl w:val="6"/>
    </w:pPr>
  </w:style>
  <w:style w:type="paragraph" w:customStyle="1" w:styleId="DefinitionNumbering8">
    <w:name w:val="Definition Numbering 8"/>
    <w:basedOn w:val="HouseStyleBase"/>
    <w:uiPriority w:val="99"/>
    <w:rsid w:val="00676AD2"/>
    <w:pPr>
      <w:outlineLvl w:val="7"/>
    </w:pPr>
  </w:style>
  <w:style w:type="paragraph" w:customStyle="1" w:styleId="DefinitionNumbering9">
    <w:name w:val="Definition Numbering 9"/>
    <w:basedOn w:val="HouseStyleBase"/>
    <w:uiPriority w:val="99"/>
    <w:rsid w:val="00676AD2"/>
    <w:pPr>
      <w:outlineLvl w:val="8"/>
    </w:pPr>
  </w:style>
  <w:style w:type="paragraph" w:customStyle="1" w:styleId="ListBullet1">
    <w:name w:val="List Bullet 1"/>
    <w:basedOn w:val="HouseStyleBase"/>
    <w:uiPriority w:val="99"/>
    <w:rsid w:val="00676AD2"/>
    <w:pPr>
      <w:tabs>
        <w:tab w:val="num" w:pos="928"/>
      </w:tabs>
      <w:ind w:left="928" w:hanging="360"/>
    </w:pPr>
  </w:style>
  <w:style w:type="paragraph" w:customStyle="1" w:styleId="ListBullet6">
    <w:name w:val="List Bullet 6"/>
    <w:basedOn w:val="HouseStyleBase"/>
    <w:uiPriority w:val="99"/>
    <w:rsid w:val="00676AD2"/>
    <w:pPr>
      <w:ind w:left="2130" w:hanging="1440"/>
    </w:pPr>
  </w:style>
  <w:style w:type="paragraph" w:customStyle="1" w:styleId="ListBullet7">
    <w:name w:val="List Bullet 7"/>
    <w:basedOn w:val="HouseStyleBase"/>
    <w:uiPriority w:val="99"/>
    <w:rsid w:val="00676AD2"/>
    <w:pPr>
      <w:ind w:left="2196" w:hanging="1440"/>
    </w:pPr>
  </w:style>
  <w:style w:type="paragraph" w:customStyle="1" w:styleId="ListBullet8">
    <w:name w:val="List Bullet 8"/>
    <w:basedOn w:val="HouseStyleBase"/>
    <w:uiPriority w:val="99"/>
    <w:rsid w:val="00676AD2"/>
    <w:pPr>
      <w:ind w:left="2622" w:hanging="1800"/>
    </w:pPr>
  </w:style>
  <w:style w:type="paragraph" w:customStyle="1" w:styleId="ListBullet9">
    <w:name w:val="List Bullet 9"/>
    <w:basedOn w:val="HouseStyleBase"/>
    <w:uiPriority w:val="99"/>
    <w:rsid w:val="00676AD2"/>
    <w:pPr>
      <w:ind w:left="3048" w:hanging="2160"/>
    </w:pPr>
  </w:style>
  <w:style w:type="paragraph" w:customStyle="1" w:styleId="SchPart">
    <w:name w:val="SchPart"/>
    <w:basedOn w:val="HouseStyleBaseCentred"/>
    <w:next w:val="MarginText"/>
    <w:uiPriority w:val="99"/>
    <w:rsid w:val="00676AD2"/>
    <w:pPr>
      <w:keepNext/>
      <w:numPr>
        <w:ilvl w:val="1"/>
        <w:numId w:val="13"/>
      </w:numPr>
      <w:jc w:val="center"/>
      <w:outlineLvl w:val="1"/>
    </w:pPr>
    <w:rPr>
      <w:b/>
    </w:rPr>
  </w:style>
  <w:style w:type="paragraph" w:customStyle="1" w:styleId="ScheduleL2">
    <w:name w:val="Schedule L2"/>
    <w:basedOn w:val="HouseStyleBase"/>
    <w:uiPriority w:val="99"/>
    <w:rsid w:val="00676AD2"/>
    <w:pPr>
      <w:numPr>
        <w:ilvl w:val="1"/>
        <w:numId w:val="14"/>
      </w:numPr>
      <w:tabs>
        <w:tab w:val="clear" w:pos="720"/>
        <w:tab w:val="num" w:pos="1440"/>
      </w:tabs>
      <w:ind w:left="1440" w:hanging="360"/>
      <w:outlineLvl w:val="1"/>
    </w:pPr>
  </w:style>
  <w:style w:type="paragraph" w:customStyle="1" w:styleId="ScheduleL3">
    <w:name w:val="Schedule L3"/>
    <w:basedOn w:val="HouseStyleBase"/>
    <w:uiPriority w:val="99"/>
    <w:rsid w:val="00676AD2"/>
    <w:pPr>
      <w:numPr>
        <w:ilvl w:val="2"/>
        <w:numId w:val="14"/>
      </w:numPr>
      <w:tabs>
        <w:tab w:val="clear" w:pos="1800"/>
        <w:tab w:val="num" w:pos="2160"/>
      </w:tabs>
      <w:ind w:left="2160" w:hanging="180"/>
      <w:outlineLvl w:val="2"/>
    </w:pPr>
  </w:style>
  <w:style w:type="paragraph" w:customStyle="1" w:styleId="ScheduleL4">
    <w:name w:val="Schedule L4"/>
    <w:basedOn w:val="HouseStyleBase"/>
    <w:uiPriority w:val="99"/>
    <w:rsid w:val="00676AD2"/>
    <w:pPr>
      <w:numPr>
        <w:ilvl w:val="3"/>
        <w:numId w:val="14"/>
      </w:numPr>
      <w:ind w:hanging="360"/>
      <w:outlineLvl w:val="3"/>
    </w:pPr>
  </w:style>
  <w:style w:type="paragraph" w:customStyle="1" w:styleId="ScheduleL5">
    <w:name w:val="Schedule L5"/>
    <w:basedOn w:val="HouseStyleBase"/>
    <w:uiPriority w:val="99"/>
    <w:rsid w:val="00676AD2"/>
    <w:pPr>
      <w:numPr>
        <w:ilvl w:val="4"/>
        <w:numId w:val="14"/>
      </w:numPr>
      <w:ind w:hanging="360"/>
      <w:outlineLvl w:val="4"/>
    </w:pPr>
  </w:style>
  <w:style w:type="paragraph" w:customStyle="1" w:styleId="ScheduleL6">
    <w:name w:val="Schedule L6"/>
    <w:basedOn w:val="HouseStyleBase"/>
    <w:uiPriority w:val="99"/>
    <w:rsid w:val="00676AD2"/>
    <w:pPr>
      <w:numPr>
        <w:ilvl w:val="5"/>
        <w:numId w:val="14"/>
      </w:numPr>
      <w:ind w:hanging="180"/>
      <w:outlineLvl w:val="5"/>
    </w:pPr>
  </w:style>
  <w:style w:type="paragraph" w:customStyle="1" w:styleId="ScheduleL7">
    <w:name w:val="Schedule L7"/>
    <w:basedOn w:val="HouseStyleBase"/>
    <w:uiPriority w:val="99"/>
    <w:rsid w:val="00676AD2"/>
    <w:pPr>
      <w:numPr>
        <w:ilvl w:val="6"/>
        <w:numId w:val="14"/>
      </w:numPr>
      <w:ind w:hanging="360"/>
      <w:outlineLvl w:val="6"/>
    </w:pPr>
  </w:style>
  <w:style w:type="paragraph" w:customStyle="1" w:styleId="ScheduleL8">
    <w:name w:val="Schedule L8"/>
    <w:basedOn w:val="HouseStyleBase"/>
    <w:uiPriority w:val="99"/>
    <w:rsid w:val="00676AD2"/>
    <w:pPr>
      <w:numPr>
        <w:ilvl w:val="7"/>
        <w:numId w:val="14"/>
      </w:numPr>
      <w:tabs>
        <w:tab w:val="clear" w:pos="5040"/>
        <w:tab w:val="num" w:pos="5760"/>
      </w:tabs>
      <w:ind w:left="5760" w:hanging="360"/>
      <w:outlineLvl w:val="7"/>
    </w:pPr>
  </w:style>
  <w:style w:type="paragraph" w:customStyle="1" w:styleId="ScheduleL9">
    <w:name w:val="Schedule L9"/>
    <w:basedOn w:val="HouseStyleBase"/>
    <w:uiPriority w:val="99"/>
    <w:rsid w:val="00676AD2"/>
    <w:pPr>
      <w:numPr>
        <w:ilvl w:val="8"/>
        <w:numId w:val="14"/>
      </w:numPr>
      <w:tabs>
        <w:tab w:val="clear" w:pos="5040"/>
        <w:tab w:val="num" w:pos="6480"/>
      </w:tabs>
      <w:ind w:left="6480" w:hanging="180"/>
      <w:outlineLvl w:val="8"/>
    </w:pPr>
  </w:style>
  <w:style w:type="paragraph" w:customStyle="1" w:styleId="SchSection">
    <w:name w:val="SchSection"/>
    <w:basedOn w:val="HouseStyleBaseCentred"/>
    <w:next w:val="MarginText"/>
    <w:uiPriority w:val="99"/>
    <w:rsid w:val="00676AD2"/>
    <w:pPr>
      <w:keepNext/>
      <w:numPr>
        <w:ilvl w:val="2"/>
        <w:numId w:val="13"/>
      </w:numPr>
      <w:jc w:val="center"/>
      <w:outlineLvl w:val="2"/>
    </w:pPr>
    <w:rPr>
      <w:b/>
    </w:rPr>
  </w:style>
  <w:style w:type="paragraph" w:customStyle="1" w:styleId="Table-followingparagraph">
    <w:name w:val="Table - following paragraph"/>
    <w:basedOn w:val="HouseStyleBase"/>
    <w:next w:val="MarginText"/>
    <w:uiPriority w:val="99"/>
    <w:rsid w:val="00676AD2"/>
    <w:pPr>
      <w:spacing w:after="0"/>
    </w:pPr>
  </w:style>
  <w:style w:type="paragraph" w:customStyle="1" w:styleId="Table-Text">
    <w:name w:val="Table - Text"/>
    <w:basedOn w:val="HouseStyleBase"/>
    <w:uiPriority w:val="99"/>
    <w:rsid w:val="00676AD2"/>
    <w:pPr>
      <w:spacing w:before="120" w:after="120"/>
      <w:jc w:val="left"/>
    </w:pPr>
  </w:style>
  <w:style w:type="paragraph" w:customStyle="1" w:styleId="AppPart">
    <w:name w:val="AppPart"/>
    <w:basedOn w:val="HouseStyleBaseCentred"/>
    <w:uiPriority w:val="99"/>
    <w:rsid w:val="00676AD2"/>
    <w:pPr>
      <w:numPr>
        <w:ilvl w:val="1"/>
        <w:numId w:val="11"/>
      </w:numPr>
      <w:jc w:val="center"/>
      <w:outlineLvl w:val="1"/>
    </w:pPr>
    <w:rPr>
      <w:b/>
    </w:rPr>
  </w:style>
  <w:style w:type="paragraph" w:customStyle="1" w:styleId="RecitalNumbering2">
    <w:name w:val="Recital Numbering 2"/>
    <w:basedOn w:val="HouseStyleBase"/>
    <w:uiPriority w:val="99"/>
    <w:rsid w:val="00676AD2"/>
    <w:pPr>
      <w:numPr>
        <w:ilvl w:val="1"/>
        <w:numId w:val="12"/>
      </w:numPr>
      <w:tabs>
        <w:tab w:val="num" w:pos="1440"/>
      </w:tabs>
      <w:overflowPunct w:val="0"/>
      <w:autoSpaceDE w:val="0"/>
      <w:autoSpaceDN w:val="0"/>
      <w:ind w:left="1440" w:hanging="360"/>
    </w:pPr>
  </w:style>
  <w:style w:type="paragraph" w:customStyle="1" w:styleId="RecitalNumbering3">
    <w:name w:val="Recital Numbering 3"/>
    <w:basedOn w:val="HouseStyleBase"/>
    <w:uiPriority w:val="99"/>
    <w:rsid w:val="00676AD2"/>
    <w:pPr>
      <w:numPr>
        <w:ilvl w:val="2"/>
        <w:numId w:val="12"/>
      </w:numPr>
      <w:tabs>
        <w:tab w:val="num" w:pos="2160"/>
      </w:tabs>
      <w:overflowPunct w:val="0"/>
      <w:autoSpaceDE w:val="0"/>
      <w:autoSpaceDN w:val="0"/>
      <w:ind w:left="2160" w:hanging="360"/>
    </w:pPr>
  </w:style>
  <w:style w:type="paragraph" w:customStyle="1" w:styleId="Tblzatrcsos21">
    <w:name w:val="Táblázat (rácsos) 21"/>
    <w:basedOn w:val="Norml"/>
    <w:next w:val="Norml"/>
    <w:uiPriority w:val="37"/>
    <w:semiHidden/>
    <w:rsid w:val="00676AD2"/>
    <w:pPr>
      <w:spacing w:after="0" w:line="240" w:lineRule="auto"/>
    </w:pPr>
    <w:rPr>
      <w:rFonts w:ascii="Bookman Old Style" w:eastAsia="Times New Roman" w:hAnsi="Bookman Old Style" w:cs="Times New Roman"/>
      <w:szCs w:val="24"/>
      <w:lang w:eastAsia="hu-HU"/>
    </w:rPr>
  </w:style>
  <w:style w:type="character" w:customStyle="1" w:styleId="Vilgosrnykols2jellsznChar">
    <w:name w:val="Világos árnyékolás – 2. jelölőszín Char"/>
    <w:link w:val="Vilgosrnykols2jellszn1"/>
    <w:uiPriority w:val="30"/>
    <w:locked/>
    <w:rsid w:val="00676AD2"/>
    <w:rPr>
      <w:b/>
      <w:bCs/>
      <w:i/>
      <w:iCs/>
      <w:color w:val="4F81BD"/>
      <w:lang w:val="en-GB"/>
    </w:rPr>
  </w:style>
  <w:style w:type="paragraph" w:customStyle="1" w:styleId="Vilgosrnykols2jellszn1">
    <w:name w:val="Világos árnyékolás – 2. jelölőszín1"/>
    <w:basedOn w:val="Norml"/>
    <w:next w:val="Norml"/>
    <w:link w:val="Vilgosrnykols2jellsznChar"/>
    <w:uiPriority w:val="30"/>
    <w:qFormat/>
    <w:rsid w:val="00676AD2"/>
    <w:pPr>
      <w:pBdr>
        <w:bottom w:val="single" w:sz="4" w:space="4" w:color="4F81BD"/>
      </w:pBdr>
      <w:spacing w:before="200" w:after="280" w:line="240" w:lineRule="auto"/>
      <w:ind w:left="936" w:right="936"/>
    </w:pPr>
    <w:rPr>
      <w:b/>
      <w:bCs/>
      <w:i/>
      <w:iCs/>
      <w:color w:val="4F81BD"/>
      <w:lang w:val="en-GB"/>
    </w:rPr>
  </w:style>
  <w:style w:type="paragraph" w:customStyle="1" w:styleId="Szneslista1jellszn1">
    <w:name w:val="Színes lista – 1. jelölőszín1"/>
    <w:basedOn w:val="Norml"/>
    <w:uiPriority w:val="99"/>
    <w:qFormat/>
    <w:rsid w:val="00676AD2"/>
    <w:pPr>
      <w:spacing w:after="0" w:line="240" w:lineRule="auto"/>
      <w:ind w:left="720"/>
    </w:pPr>
    <w:rPr>
      <w:rFonts w:ascii="Bookman Old Style" w:eastAsia="Times New Roman" w:hAnsi="Bookman Old Style" w:cs="Times New Roman"/>
      <w:szCs w:val="24"/>
      <w:lang w:eastAsia="hu-HU"/>
    </w:rPr>
  </w:style>
  <w:style w:type="paragraph" w:customStyle="1" w:styleId="Kzepesrcs21">
    <w:name w:val="Közepes rács 21"/>
    <w:uiPriority w:val="1"/>
    <w:qFormat/>
    <w:rsid w:val="00676AD2"/>
    <w:pPr>
      <w:overflowPunct w:val="0"/>
      <w:autoSpaceDE w:val="0"/>
      <w:autoSpaceDN w:val="0"/>
      <w:adjustRightInd w:val="0"/>
      <w:spacing w:after="0" w:line="240" w:lineRule="auto"/>
      <w:jc w:val="both"/>
    </w:pPr>
    <w:rPr>
      <w:rFonts w:ascii="Times New Roman" w:eastAsia="Times New Roman" w:hAnsi="Times New Roman" w:cs="Times New Roman"/>
      <w:szCs w:val="20"/>
      <w:lang w:val="en-GB"/>
    </w:rPr>
  </w:style>
  <w:style w:type="character" w:customStyle="1" w:styleId="Sznesrcs1jellsznChar">
    <w:name w:val="Színes rács – 1. jelölőszín Char"/>
    <w:link w:val="Sznesrcs1jellszn1"/>
    <w:uiPriority w:val="29"/>
    <w:locked/>
    <w:rsid w:val="00676AD2"/>
    <w:rPr>
      <w:i/>
      <w:iCs/>
      <w:color w:val="000000"/>
      <w:lang w:val="en-GB"/>
    </w:rPr>
  </w:style>
  <w:style w:type="paragraph" w:customStyle="1" w:styleId="Sznesrcs1jellszn1">
    <w:name w:val="Színes rács – 1. jelölőszín1"/>
    <w:basedOn w:val="Norml"/>
    <w:next w:val="Norml"/>
    <w:link w:val="Sznesrcs1jellsznChar"/>
    <w:uiPriority w:val="29"/>
    <w:qFormat/>
    <w:rsid w:val="00676AD2"/>
    <w:pPr>
      <w:spacing w:after="0" w:line="240" w:lineRule="auto"/>
    </w:pPr>
    <w:rPr>
      <w:i/>
      <w:iCs/>
      <w:color w:val="000000"/>
      <w:lang w:val="en-GB"/>
    </w:rPr>
  </w:style>
  <w:style w:type="paragraph" w:customStyle="1" w:styleId="Tblzatrcsos31">
    <w:name w:val="Táblázat (rácsos) 31"/>
    <w:basedOn w:val="Cmsor1"/>
    <w:next w:val="Norml"/>
    <w:uiPriority w:val="39"/>
    <w:semiHidden/>
    <w:qFormat/>
    <w:rsid w:val="00676AD2"/>
    <w:pPr>
      <w:numPr>
        <w:numId w:val="0"/>
      </w:numPr>
      <w:overflowPunct w:val="0"/>
      <w:adjustRightInd w:val="0"/>
      <w:spacing w:before="240" w:after="60" w:line="360" w:lineRule="auto"/>
      <w:jc w:val="both"/>
      <w:outlineLvl w:val="9"/>
    </w:pPr>
    <w:rPr>
      <w:rFonts w:ascii="Cambria" w:hAnsi="Cambria" w:cs="Times New Roman"/>
      <w:kern w:val="32"/>
      <w:sz w:val="32"/>
      <w:szCs w:val="32"/>
      <w:lang w:val="en-GB" w:eastAsia="en-US"/>
    </w:rPr>
  </w:style>
  <w:style w:type="character" w:customStyle="1" w:styleId="NormlkiemeltChar">
    <w:name w:val="Normál kiemelt Char"/>
    <w:link w:val="Normlkiemelt"/>
    <w:locked/>
    <w:rsid w:val="00676AD2"/>
    <w:rPr>
      <w:rFonts w:ascii="Verdana" w:hAnsi="Verdana"/>
      <w:b/>
      <w:lang w:eastAsia="ar-SA"/>
    </w:rPr>
  </w:style>
  <w:style w:type="paragraph" w:customStyle="1" w:styleId="Normlkiemelt">
    <w:name w:val="Normál kiemelt"/>
    <w:basedOn w:val="Norml"/>
    <w:link w:val="NormlkiemeltChar"/>
    <w:qFormat/>
    <w:rsid w:val="00676AD2"/>
    <w:pPr>
      <w:widowControl w:val="0"/>
      <w:suppressAutoHyphens/>
      <w:overflowPunct w:val="0"/>
      <w:autoSpaceDE w:val="0"/>
      <w:spacing w:before="120" w:after="120" w:line="360" w:lineRule="auto"/>
      <w:jc w:val="both"/>
    </w:pPr>
    <w:rPr>
      <w:rFonts w:ascii="Verdana" w:hAnsi="Verdana"/>
      <w:b/>
      <w:lang w:eastAsia="ar-SA"/>
    </w:rPr>
  </w:style>
  <w:style w:type="paragraph" w:customStyle="1" w:styleId="Sznesrnykols1jellszn1">
    <w:name w:val="Színes árnyékolás – 1. jelölőszín1"/>
    <w:uiPriority w:val="99"/>
    <w:semiHidden/>
    <w:rsid w:val="00676AD2"/>
    <w:pPr>
      <w:spacing w:after="0" w:line="240" w:lineRule="auto"/>
    </w:pPr>
    <w:rPr>
      <w:rFonts w:ascii="Bookman Old Style" w:eastAsia="Times New Roman" w:hAnsi="Bookman Old Style" w:cs="Times New Roman"/>
      <w:szCs w:val="24"/>
      <w:lang w:eastAsia="hu-HU"/>
    </w:rPr>
  </w:style>
  <w:style w:type="character" w:customStyle="1" w:styleId="bodyChar">
    <w:name w:val="body Char"/>
    <w:link w:val="body"/>
    <w:locked/>
    <w:rsid w:val="00676AD2"/>
    <w:rPr>
      <w:rFonts w:ascii="SimSun" w:eastAsia="SimSun" w:hAnsi="SimSun"/>
      <w:szCs w:val="24"/>
    </w:rPr>
  </w:style>
  <w:style w:type="paragraph" w:customStyle="1" w:styleId="body">
    <w:name w:val="body"/>
    <w:basedOn w:val="Norml"/>
    <w:link w:val="bodyChar"/>
    <w:rsid w:val="00676AD2"/>
    <w:pPr>
      <w:spacing w:after="0" w:line="240" w:lineRule="auto"/>
    </w:pPr>
    <w:rPr>
      <w:rFonts w:ascii="SimSun" w:eastAsia="SimSun" w:hAnsi="SimSun"/>
      <w:szCs w:val="24"/>
    </w:rPr>
  </w:style>
  <w:style w:type="character" w:customStyle="1" w:styleId="bodystrongChar">
    <w:name w:val="body strong Char"/>
    <w:link w:val="bodystrong"/>
    <w:locked/>
    <w:rsid w:val="00676AD2"/>
    <w:rPr>
      <w:rFonts w:ascii="SimSun" w:eastAsia="SimSun" w:hAnsi="SimSun"/>
      <w:b/>
      <w:szCs w:val="24"/>
    </w:rPr>
  </w:style>
  <w:style w:type="paragraph" w:customStyle="1" w:styleId="bodystrong">
    <w:name w:val="body strong"/>
    <w:basedOn w:val="body"/>
    <w:link w:val="bodystrongChar"/>
    <w:rsid w:val="00676AD2"/>
    <w:rPr>
      <w:b/>
    </w:rPr>
  </w:style>
  <w:style w:type="paragraph" w:customStyle="1" w:styleId="bodystrongcentred">
    <w:name w:val="body strong centred"/>
    <w:basedOn w:val="bodystrong"/>
    <w:uiPriority w:val="99"/>
    <w:rsid w:val="00676AD2"/>
    <w:pPr>
      <w:jc w:val="center"/>
    </w:pPr>
    <w:rPr>
      <w:szCs w:val="22"/>
    </w:rPr>
  </w:style>
  <w:style w:type="paragraph" w:customStyle="1" w:styleId="BODYDOCTITLE">
    <w:name w:val="BODY DOC TITLE"/>
    <w:basedOn w:val="Norml"/>
    <w:uiPriority w:val="99"/>
    <w:rsid w:val="00676AD2"/>
    <w:pPr>
      <w:spacing w:after="0" w:line="240" w:lineRule="auto"/>
      <w:jc w:val="center"/>
    </w:pPr>
    <w:rPr>
      <w:rFonts w:ascii="Times New Roman" w:eastAsia="SimSun" w:hAnsi="Times New Roman" w:cs="Times New Roman"/>
      <w:b/>
      <w:caps/>
      <w:spacing w:val="-3"/>
      <w:sz w:val="28"/>
      <w:lang w:val="en-GB" w:eastAsia="en-GB"/>
    </w:rPr>
  </w:style>
  <w:style w:type="character" w:customStyle="1" w:styleId="PBNormalChar">
    <w:name w:val="PBNormal Char"/>
    <w:link w:val="PBNormal"/>
    <w:locked/>
    <w:rsid w:val="00676AD2"/>
  </w:style>
  <w:style w:type="paragraph" w:customStyle="1" w:styleId="PBNormal">
    <w:name w:val="PBNormal"/>
    <w:link w:val="PBNormalChar"/>
    <w:rsid w:val="00676AD2"/>
    <w:pPr>
      <w:spacing w:after="0" w:line="260" w:lineRule="atLeast"/>
    </w:pPr>
  </w:style>
  <w:style w:type="paragraph" w:customStyle="1" w:styleId="PB1">
    <w:name w:val="PB(1)"/>
    <w:basedOn w:val="Norml"/>
    <w:next w:val="Norml"/>
    <w:uiPriority w:val="99"/>
    <w:rsid w:val="00676AD2"/>
    <w:pPr>
      <w:numPr>
        <w:numId w:val="15"/>
      </w:numPr>
      <w:spacing w:before="240" w:after="0" w:line="260" w:lineRule="atLeast"/>
      <w:jc w:val="both"/>
    </w:pPr>
    <w:rPr>
      <w:rFonts w:ascii="Times New Roman" w:eastAsia="Times New Roman" w:hAnsi="Times New Roman" w:cs="Times New Roman"/>
    </w:rPr>
  </w:style>
  <w:style w:type="paragraph" w:customStyle="1" w:styleId="PBA">
    <w:name w:val="PB(A)"/>
    <w:basedOn w:val="Norml"/>
    <w:next w:val="Norml"/>
    <w:uiPriority w:val="99"/>
    <w:rsid w:val="00676AD2"/>
    <w:pPr>
      <w:numPr>
        <w:numId w:val="16"/>
      </w:numPr>
      <w:spacing w:before="240" w:after="0" w:line="260" w:lineRule="atLeast"/>
      <w:jc w:val="both"/>
    </w:pPr>
    <w:rPr>
      <w:rFonts w:ascii="Times New Roman" w:eastAsia="Times New Roman" w:hAnsi="Times New Roman" w:cs="Times New Roman"/>
    </w:rPr>
  </w:style>
  <w:style w:type="paragraph" w:customStyle="1" w:styleId="PBAnxHead">
    <w:name w:val="PBAnxHead"/>
    <w:basedOn w:val="Norml"/>
    <w:next w:val="Norml"/>
    <w:uiPriority w:val="99"/>
    <w:rsid w:val="00676AD2"/>
    <w:pPr>
      <w:pageBreakBefore/>
      <w:numPr>
        <w:numId w:val="17"/>
      </w:numPr>
      <w:spacing w:before="240" w:after="0" w:line="260" w:lineRule="atLeast"/>
      <w:jc w:val="center"/>
      <w:outlineLvl w:val="0"/>
    </w:pPr>
    <w:rPr>
      <w:rFonts w:ascii="Times New Roman" w:eastAsia="Times New Roman" w:hAnsi="Times New Roman" w:cs="Times New Roman"/>
      <w:caps/>
    </w:rPr>
  </w:style>
  <w:style w:type="paragraph" w:customStyle="1" w:styleId="PBAnxPartHead">
    <w:name w:val="PBAnxPartHead"/>
    <w:basedOn w:val="PBAnxHead"/>
    <w:next w:val="Norml"/>
    <w:uiPriority w:val="99"/>
    <w:rsid w:val="00676AD2"/>
    <w:pPr>
      <w:pageBreakBefore w:val="0"/>
      <w:numPr>
        <w:ilvl w:val="1"/>
      </w:numPr>
    </w:pPr>
  </w:style>
  <w:style w:type="paragraph" w:customStyle="1" w:styleId="PBAppHead">
    <w:name w:val="PBAppHead"/>
    <w:basedOn w:val="Norml"/>
    <w:next w:val="Norml"/>
    <w:uiPriority w:val="99"/>
    <w:rsid w:val="00676AD2"/>
    <w:pPr>
      <w:pageBreakBefore/>
      <w:numPr>
        <w:numId w:val="18"/>
      </w:numPr>
      <w:spacing w:before="240" w:after="0" w:line="260" w:lineRule="atLeast"/>
      <w:jc w:val="center"/>
      <w:outlineLvl w:val="0"/>
    </w:pPr>
    <w:rPr>
      <w:rFonts w:ascii="Times New Roman" w:eastAsia="Times New Roman" w:hAnsi="Times New Roman" w:cs="Times New Roman"/>
      <w:caps/>
    </w:rPr>
  </w:style>
  <w:style w:type="paragraph" w:customStyle="1" w:styleId="PBAppPartHead">
    <w:name w:val="PBAppPartHead"/>
    <w:basedOn w:val="PBAppHead"/>
    <w:next w:val="Norml"/>
    <w:uiPriority w:val="99"/>
    <w:rsid w:val="00676AD2"/>
    <w:pPr>
      <w:pageBreakBefore w:val="0"/>
      <w:numPr>
        <w:ilvl w:val="1"/>
      </w:numPr>
    </w:pPr>
  </w:style>
  <w:style w:type="character" w:customStyle="1" w:styleId="PBDocTxtL1Char">
    <w:name w:val="PBDocTxtL1 Char"/>
    <w:link w:val="PBDocTxtL1"/>
    <w:uiPriority w:val="99"/>
    <w:locked/>
    <w:rsid w:val="00676AD2"/>
  </w:style>
  <w:style w:type="paragraph" w:customStyle="1" w:styleId="PBDocTxtL1">
    <w:name w:val="PBDocTxtL1"/>
    <w:basedOn w:val="Norml"/>
    <w:link w:val="PBDocTxtL1Char"/>
    <w:uiPriority w:val="99"/>
    <w:rsid w:val="00676AD2"/>
    <w:pPr>
      <w:numPr>
        <w:ilvl w:val="5"/>
        <w:numId w:val="19"/>
      </w:numPr>
      <w:spacing w:before="240" w:after="0" w:line="260" w:lineRule="atLeast"/>
      <w:jc w:val="both"/>
    </w:pPr>
  </w:style>
  <w:style w:type="paragraph" w:customStyle="1" w:styleId="PBDocTxtL2">
    <w:name w:val="PBDocTxtL2"/>
    <w:basedOn w:val="Norml"/>
    <w:uiPriority w:val="99"/>
    <w:rsid w:val="00676AD2"/>
    <w:pPr>
      <w:numPr>
        <w:ilvl w:val="7"/>
        <w:numId w:val="19"/>
      </w:numPr>
      <w:spacing w:before="240" w:after="0" w:line="260" w:lineRule="atLeast"/>
      <w:ind w:left="1440"/>
      <w:jc w:val="both"/>
    </w:pPr>
    <w:rPr>
      <w:rFonts w:ascii="Times New Roman" w:eastAsia="Times New Roman" w:hAnsi="Times New Roman" w:cs="Times New Roman"/>
    </w:rPr>
  </w:style>
  <w:style w:type="paragraph" w:customStyle="1" w:styleId="PBDocTxtL3">
    <w:name w:val="PBDocTxtL3"/>
    <w:basedOn w:val="Norml"/>
    <w:uiPriority w:val="99"/>
    <w:rsid w:val="00676AD2"/>
    <w:pPr>
      <w:numPr>
        <w:ilvl w:val="8"/>
        <w:numId w:val="19"/>
      </w:numPr>
      <w:spacing w:before="240" w:after="0" w:line="260" w:lineRule="atLeast"/>
      <w:ind w:left="2160"/>
      <w:jc w:val="both"/>
    </w:pPr>
    <w:rPr>
      <w:rFonts w:ascii="Times New Roman" w:eastAsia="Times New Roman" w:hAnsi="Times New Roman" w:cs="Times New Roman"/>
    </w:rPr>
  </w:style>
  <w:style w:type="paragraph" w:customStyle="1" w:styleId="PBDocTxtL4">
    <w:name w:val="PBDocTxtL4"/>
    <w:basedOn w:val="Norml"/>
    <w:uiPriority w:val="99"/>
    <w:rsid w:val="00676AD2"/>
    <w:pPr>
      <w:numPr>
        <w:ilvl w:val="4"/>
        <w:numId w:val="19"/>
      </w:numPr>
      <w:spacing w:before="240" w:after="0" w:line="260" w:lineRule="atLeast"/>
      <w:ind w:left="2880"/>
      <w:jc w:val="both"/>
    </w:pPr>
    <w:rPr>
      <w:rFonts w:ascii="Times New Roman" w:eastAsia="Times New Roman" w:hAnsi="Times New Roman" w:cs="Times New Roman"/>
    </w:rPr>
  </w:style>
  <w:style w:type="paragraph" w:customStyle="1" w:styleId="PBDocTxtL6">
    <w:name w:val="PBDocTxtL6"/>
    <w:basedOn w:val="Norml"/>
    <w:uiPriority w:val="99"/>
    <w:rsid w:val="00676AD2"/>
    <w:pPr>
      <w:numPr>
        <w:ilvl w:val="6"/>
        <w:numId w:val="19"/>
      </w:numPr>
      <w:spacing w:before="240" w:after="0" w:line="260" w:lineRule="atLeast"/>
      <w:ind w:left="4320"/>
      <w:jc w:val="both"/>
    </w:pPr>
    <w:rPr>
      <w:rFonts w:ascii="Times New Roman" w:eastAsia="Times New Roman" w:hAnsi="Times New Roman" w:cs="Times New Roman"/>
    </w:rPr>
  </w:style>
  <w:style w:type="paragraph" w:customStyle="1" w:styleId="PBHeading3">
    <w:name w:val="PBHeading3"/>
    <w:basedOn w:val="Norml"/>
    <w:next w:val="PBDocTxtL1"/>
    <w:uiPriority w:val="99"/>
    <w:rsid w:val="00676AD2"/>
    <w:pPr>
      <w:keepNext/>
      <w:numPr>
        <w:ilvl w:val="5"/>
        <w:numId w:val="20"/>
      </w:numPr>
      <w:spacing w:before="240" w:after="0" w:line="260" w:lineRule="atLeast"/>
      <w:jc w:val="both"/>
      <w:outlineLvl w:val="2"/>
    </w:pPr>
    <w:rPr>
      <w:rFonts w:ascii="Times New Roman" w:eastAsia="Times New Roman" w:hAnsi="Times New Roman" w:cs="Times New Roman"/>
      <w:b/>
      <w:bCs/>
    </w:rPr>
  </w:style>
  <w:style w:type="paragraph" w:customStyle="1" w:styleId="PBHeading1">
    <w:name w:val="PBHeading1"/>
    <w:basedOn w:val="Norml"/>
    <w:next w:val="Norml"/>
    <w:uiPriority w:val="99"/>
    <w:rsid w:val="00676AD2"/>
    <w:pPr>
      <w:keepNext/>
      <w:numPr>
        <w:ilvl w:val="4"/>
        <w:numId w:val="20"/>
      </w:numPr>
      <w:spacing w:before="240" w:after="0" w:line="260" w:lineRule="atLeast"/>
      <w:jc w:val="both"/>
      <w:outlineLvl w:val="0"/>
    </w:pPr>
    <w:rPr>
      <w:rFonts w:ascii="Times New Roman" w:eastAsia="Times New Roman" w:hAnsi="Times New Roman" w:cs="Times New Roman"/>
      <w:b/>
      <w:bCs/>
      <w:caps/>
      <w:kern w:val="28"/>
    </w:rPr>
  </w:style>
  <w:style w:type="character" w:customStyle="1" w:styleId="PBHead3Char">
    <w:name w:val="PBHead3 Char"/>
    <w:link w:val="PBHead3"/>
    <w:uiPriority w:val="99"/>
    <w:locked/>
    <w:rsid w:val="00676AD2"/>
  </w:style>
  <w:style w:type="paragraph" w:customStyle="1" w:styleId="PBHead3">
    <w:name w:val="PBHead3"/>
    <w:basedOn w:val="Norml"/>
    <w:link w:val="PBHead3Char"/>
    <w:uiPriority w:val="99"/>
    <w:rsid w:val="00676AD2"/>
    <w:pPr>
      <w:numPr>
        <w:ilvl w:val="2"/>
        <w:numId w:val="20"/>
      </w:numPr>
      <w:spacing w:before="240" w:after="0" w:line="260" w:lineRule="atLeast"/>
      <w:jc w:val="both"/>
      <w:outlineLvl w:val="2"/>
    </w:pPr>
  </w:style>
  <w:style w:type="paragraph" w:customStyle="1" w:styleId="PBAltHead3">
    <w:name w:val="PBAltHead3"/>
    <w:basedOn w:val="PBHead3"/>
    <w:next w:val="PBDocTxtL1"/>
    <w:uiPriority w:val="99"/>
    <w:rsid w:val="00676AD2"/>
    <w:pPr>
      <w:numPr>
        <w:ilvl w:val="0"/>
      </w:numPr>
      <w:ind w:left="1080"/>
    </w:pPr>
  </w:style>
  <w:style w:type="paragraph" w:customStyle="1" w:styleId="PBHead2">
    <w:name w:val="PBHead2"/>
    <w:basedOn w:val="Norml"/>
    <w:next w:val="PBDocTxtL1"/>
    <w:uiPriority w:val="99"/>
    <w:rsid w:val="00676AD2"/>
    <w:pPr>
      <w:keepNext/>
      <w:numPr>
        <w:ilvl w:val="1"/>
        <w:numId w:val="20"/>
      </w:numPr>
      <w:spacing w:before="240" w:after="0" w:line="260" w:lineRule="atLeast"/>
      <w:jc w:val="both"/>
      <w:outlineLvl w:val="1"/>
    </w:pPr>
    <w:rPr>
      <w:rFonts w:ascii="Times New Roman" w:eastAsia="Times New Roman" w:hAnsi="Times New Roman" w:cs="Times New Roman"/>
      <w:b/>
      <w:bCs/>
    </w:rPr>
  </w:style>
  <w:style w:type="paragraph" w:customStyle="1" w:styleId="PBAltHead2">
    <w:name w:val="PBAltHead2"/>
    <w:basedOn w:val="PBHead2"/>
    <w:next w:val="PBDocTxtL1"/>
    <w:uiPriority w:val="99"/>
    <w:rsid w:val="00676AD2"/>
    <w:pPr>
      <w:keepNext w:val="0"/>
    </w:pPr>
    <w:rPr>
      <w:b w:val="0"/>
      <w:bCs w:val="0"/>
    </w:rPr>
  </w:style>
  <w:style w:type="paragraph" w:customStyle="1" w:styleId="PBHead1">
    <w:name w:val="PBHead1"/>
    <w:basedOn w:val="Norml"/>
    <w:next w:val="PBDocTxtL1"/>
    <w:uiPriority w:val="99"/>
    <w:rsid w:val="00676AD2"/>
    <w:pPr>
      <w:keepNext/>
      <w:tabs>
        <w:tab w:val="num" w:pos="720"/>
      </w:tabs>
      <w:spacing w:before="240" w:after="0" w:line="260" w:lineRule="atLeast"/>
      <w:ind w:left="720" w:hanging="720"/>
      <w:jc w:val="both"/>
      <w:outlineLvl w:val="0"/>
    </w:pPr>
    <w:rPr>
      <w:rFonts w:ascii="Times New Roman" w:eastAsia="Times New Roman" w:hAnsi="Times New Roman" w:cs="Times New Roman"/>
      <w:b/>
      <w:bCs/>
      <w:caps/>
      <w:kern w:val="28"/>
    </w:rPr>
  </w:style>
  <w:style w:type="paragraph" w:customStyle="1" w:styleId="CharChar1CharCharCharCharCharCharCharCharCharCharCharCharCharChar">
    <w:name w:val="Char Char1 Char Char Char Char Char Char Char Char Char Char Char Char Char Char"/>
    <w:basedOn w:val="Norml"/>
    <w:uiPriority w:val="99"/>
    <w:rsid w:val="00676AD2"/>
    <w:pPr>
      <w:spacing w:line="240" w:lineRule="exact"/>
    </w:pPr>
    <w:rPr>
      <w:rFonts w:ascii="Verdana" w:eastAsia="Times New Roman" w:hAnsi="Verdana" w:cs="Times New Roman"/>
      <w:sz w:val="20"/>
      <w:szCs w:val="20"/>
      <w:lang w:val="en-US"/>
    </w:rPr>
  </w:style>
  <w:style w:type="paragraph" w:customStyle="1" w:styleId="szmozott">
    <w:name w:val="számozott"/>
    <w:basedOn w:val="Norml"/>
    <w:uiPriority w:val="99"/>
    <w:rsid w:val="00676AD2"/>
    <w:pPr>
      <w:overflowPunct w:val="0"/>
      <w:autoSpaceDE w:val="0"/>
      <w:autoSpaceDN w:val="0"/>
      <w:adjustRightInd w:val="0"/>
      <w:spacing w:before="120" w:after="0" w:line="240" w:lineRule="auto"/>
      <w:ind w:left="851" w:hanging="851"/>
      <w:jc w:val="both"/>
    </w:pPr>
    <w:rPr>
      <w:rFonts w:ascii="HToronto" w:eastAsia="Times New Roman" w:hAnsi="HToronto" w:cs="HToronto"/>
      <w:sz w:val="24"/>
      <w:szCs w:val="24"/>
    </w:rPr>
  </w:style>
  <w:style w:type="character" w:styleId="Lbjegyzet-hivatkozs">
    <w:name w:val="footnote reference"/>
    <w:aliases w:val="BVI fnr,Footnote symbol,Times 10 Point,Exposant 3 Point,Footnote Reference Number"/>
    <w:unhideWhenUsed/>
    <w:rsid w:val="00676AD2"/>
    <w:rPr>
      <w:vertAlign w:val="superscript"/>
    </w:rPr>
  </w:style>
  <w:style w:type="character" w:styleId="Jegyzethivatkozs">
    <w:name w:val="annotation reference"/>
    <w:semiHidden/>
    <w:unhideWhenUsed/>
    <w:rsid w:val="00676AD2"/>
    <w:rPr>
      <w:sz w:val="16"/>
    </w:rPr>
  </w:style>
  <w:style w:type="character" w:styleId="Oldalszm">
    <w:name w:val="page number"/>
    <w:semiHidden/>
    <w:unhideWhenUsed/>
    <w:rsid w:val="00676AD2"/>
    <w:rPr>
      <w:rFonts w:ascii="Times New Roman" w:hAnsi="Times New Roman" w:cs="Times New Roman" w:hint="default"/>
    </w:rPr>
  </w:style>
  <w:style w:type="character" w:styleId="Vgjegyzet-hivatkozs">
    <w:name w:val="endnote reference"/>
    <w:semiHidden/>
    <w:unhideWhenUsed/>
    <w:rsid w:val="00676AD2"/>
    <w:rPr>
      <w:rFonts w:ascii="Times New Roman" w:hAnsi="Times New Roman" w:cs="Times New Roman" w:hint="default"/>
      <w:b w:val="0"/>
      <w:bCs w:val="0"/>
      <w:i w:val="0"/>
      <w:iCs w:val="0"/>
      <w:caps w:val="0"/>
      <w:smallCaps w:val="0"/>
      <w:strike w:val="0"/>
      <w:dstrike w:val="0"/>
      <w:snapToGrid w:val="0"/>
      <w:vanish w:val="0"/>
      <w:webHidden w:val="0"/>
      <w:color w:val="auto"/>
      <w:kern w:val="0"/>
      <w:sz w:val="22"/>
      <w:u w:val="none"/>
      <w:effect w:val="none"/>
      <w:vertAlign w:val="superscript"/>
      <w:em w:val="none"/>
      <w:specVanish w:val="0"/>
    </w:rPr>
  </w:style>
  <w:style w:type="character" w:styleId="Helyrzszveg">
    <w:name w:val="Placeholder Text"/>
    <w:semiHidden/>
    <w:rsid w:val="00676AD2"/>
    <w:rPr>
      <w:color w:val="808080"/>
    </w:rPr>
  </w:style>
  <w:style w:type="paragraph" w:styleId="z-Akrdvteteje">
    <w:name w:val="HTML Top of Form"/>
    <w:basedOn w:val="Norml"/>
    <w:next w:val="Norml"/>
    <w:link w:val="z-AkrdvtetejeChar"/>
    <w:hidden/>
    <w:semiHidden/>
    <w:unhideWhenUsed/>
    <w:rsid w:val="00676AD2"/>
    <w:pPr>
      <w:widowControl w:val="0"/>
      <w:pBdr>
        <w:bottom w:val="single" w:sz="6" w:space="1" w:color="auto"/>
      </w:pBdr>
      <w:autoSpaceDE w:val="0"/>
      <w:autoSpaceDN w:val="0"/>
      <w:spacing w:after="0" w:line="240" w:lineRule="auto"/>
      <w:jc w:val="center"/>
    </w:pPr>
    <w:rPr>
      <w:rFonts w:ascii="Arial" w:eastAsia="Times New Roman" w:hAnsi="Arial" w:cs="Arial"/>
      <w:vanish/>
      <w:sz w:val="16"/>
      <w:szCs w:val="16"/>
      <w:lang w:eastAsia="hu-HU"/>
    </w:rPr>
  </w:style>
  <w:style w:type="character" w:customStyle="1" w:styleId="z-AkrdvtetejeChar">
    <w:name w:val="z-A kérdőív teteje Char"/>
    <w:basedOn w:val="Bekezdsalapbettpusa"/>
    <w:link w:val="z-Akrdvteteje"/>
    <w:semiHidden/>
    <w:rsid w:val="00676AD2"/>
    <w:rPr>
      <w:rFonts w:ascii="Arial" w:eastAsia="Times New Roman" w:hAnsi="Arial" w:cs="Arial"/>
      <w:vanish/>
      <w:sz w:val="16"/>
      <w:szCs w:val="16"/>
      <w:lang w:eastAsia="hu-HU"/>
    </w:rPr>
  </w:style>
  <w:style w:type="paragraph" w:styleId="z-Akrdvalja">
    <w:name w:val="HTML Bottom of Form"/>
    <w:basedOn w:val="Norml"/>
    <w:next w:val="Norml"/>
    <w:link w:val="z-AkrdvaljaChar"/>
    <w:hidden/>
    <w:semiHidden/>
    <w:unhideWhenUsed/>
    <w:rsid w:val="00676AD2"/>
    <w:pPr>
      <w:widowControl w:val="0"/>
      <w:pBdr>
        <w:top w:val="single" w:sz="6" w:space="1" w:color="auto"/>
      </w:pBdr>
      <w:autoSpaceDE w:val="0"/>
      <w:autoSpaceDN w:val="0"/>
      <w:spacing w:after="0" w:line="240" w:lineRule="auto"/>
      <w:jc w:val="center"/>
    </w:pPr>
    <w:rPr>
      <w:rFonts w:ascii="Arial" w:eastAsia="Times New Roman" w:hAnsi="Arial" w:cs="Arial"/>
      <w:vanish/>
      <w:sz w:val="16"/>
      <w:szCs w:val="16"/>
      <w:lang w:eastAsia="hu-HU"/>
    </w:rPr>
  </w:style>
  <w:style w:type="character" w:customStyle="1" w:styleId="z-AkrdvaljaChar">
    <w:name w:val="z-A kérdőív alja Char"/>
    <w:basedOn w:val="Bekezdsalapbettpusa"/>
    <w:link w:val="z-Akrdvalja"/>
    <w:semiHidden/>
    <w:rsid w:val="00676AD2"/>
    <w:rPr>
      <w:rFonts w:ascii="Arial" w:eastAsia="Times New Roman" w:hAnsi="Arial" w:cs="Arial"/>
      <w:vanish/>
      <w:sz w:val="16"/>
      <w:szCs w:val="16"/>
      <w:lang w:eastAsia="hu-HU"/>
    </w:rPr>
  </w:style>
  <w:style w:type="character" w:customStyle="1" w:styleId="hafrazsolt">
    <w:name w:val="hafra.zsolt"/>
    <w:semiHidden/>
    <w:rsid w:val="00676AD2"/>
    <w:rPr>
      <w:rFonts w:ascii="Arial" w:hAnsi="Arial" w:cs="Arial" w:hint="default"/>
      <w:color w:val="auto"/>
      <w:sz w:val="20"/>
    </w:rPr>
  </w:style>
  <w:style w:type="paragraph" w:styleId="Vgjegyzetszvege">
    <w:name w:val="endnote text"/>
    <w:basedOn w:val="Norml"/>
    <w:link w:val="VgjegyzetszvegeChar"/>
    <w:semiHidden/>
    <w:unhideWhenUsed/>
    <w:rsid w:val="00676AD2"/>
    <w:pPr>
      <w:widowControl w:val="0"/>
      <w:autoSpaceDE w:val="0"/>
      <w:autoSpaceDN w:val="0"/>
      <w:spacing w:after="0" w:line="240" w:lineRule="auto"/>
    </w:pPr>
    <w:rPr>
      <w:rFonts w:ascii="Arial" w:eastAsia="Times New Roman" w:hAnsi="Arial" w:cs="Arial"/>
      <w:sz w:val="20"/>
      <w:szCs w:val="20"/>
      <w:lang w:eastAsia="hu-HU"/>
    </w:rPr>
  </w:style>
  <w:style w:type="character" w:customStyle="1" w:styleId="VgjegyzetszvegeChar">
    <w:name w:val="Végjegyzet szövege Char"/>
    <w:basedOn w:val="Bekezdsalapbettpusa"/>
    <w:link w:val="Vgjegyzetszvege"/>
    <w:semiHidden/>
    <w:rsid w:val="00676AD2"/>
    <w:rPr>
      <w:rFonts w:ascii="Arial" w:eastAsia="Times New Roman" w:hAnsi="Arial" w:cs="Arial"/>
      <w:sz w:val="20"/>
      <w:szCs w:val="20"/>
      <w:lang w:eastAsia="hu-HU"/>
    </w:rPr>
  </w:style>
  <w:style w:type="character" w:customStyle="1" w:styleId="Tblzatrcsos1vilgos1">
    <w:name w:val="Táblázat (rácsos) 1 – világos1"/>
    <w:uiPriority w:val="33"/>
    <w:qFormat/>
    <w:rsid w:val="00676AD2"/>
    <w:rPr>
      <w:b/>
      <w:bCs/>
      <w:smallCaps/>
      <w:spacing w:val="5"/>
    </w:rPr>
  </w:style>
  <w:style w:type="character" w:customStyle="1" w:styleId="Tblzategyszer41">
    <w:name w:val="Táblázat (egyszerű) 41"/>
    <w:uiPriority w:val="21"/>
    <w:qFormat/>
    <w:rsid w:val="00676AD2"/>
    <w:rPr>
      <w:b/>
      <w:bCs/>
      <w:i/>
      <w:iCs/>
      <w:color w:val="4F81BD"/>
    </w:rPr>
  </w:style>
  <w:style w:type="character" w:customStyle="1" w:styleId="Tblzatrcsosvilgos1">
    <w:name w:val="Táblázat (rácsos) – világos1"/>
    <w:uiPriority w:val="32"/>
    <w:qFormat/>
    <w:rsid w:val="00676AD2"/>
    <w:rPr>
      <w:b/>
      <w:bCs/>
      <w:smallCaps/>
      <w:color w:val="C0504D"/>
      <w:spacing w:val="5"/>
      <w:u w:val="single"/>
    </w:rPr>
  </w:style>
  <w:style w:type="character" w:customStyle="1" w:styleId="Kzepesrcs11">
    <w:name w:val="Közepes rács 11"/>
    <w:uiPriority w:val="99"/>
    <w:semiHidden/>
    <w:rsid w:val="00676AD2"/>
    <w:rPr>
      <w:color w:val="808080"/>
    </w:rPr>
  </w:style>
  <w:style w:type="character" w:customStyle="1" w:styleId="Tblzategyszer31">
    <w:name w:val="Táblázat (egyszerű) 31"/>
    <w:uiPriority w:val="19"/>
    <w:qFormat/>
    <w:rsid w:val="00676AD2"/>
    <w:rPr>
      <w:i/>
      <w:iCs/>
      <w:color w:val="808080"/>
    </w:rPr>
  </w:style>
  <w:style w:type="character" w:customStyle="1" w:styleId="Tblzategyszer51">
    <w:name w:val="Táblázat (egyszerű) 51"/>
    <w:uiPriority w:val="31"/>
    <w:qFormat/>
    <w:rsid w:val="00676AD2"/>
    <w:rPr>
      <w:smallCaps/>
      <w:color w:val="C0504D"/>
      <w:u w:val="single"/>
    </w:rPr>
  </w:style>
  <w:style w:type="character" w:customStyle="1" w:styleId="MarginTextChar">
    <w:name w:val="Margin Text Char"/>
    <w:link w:val="MarginText"/>
    <w:locked/>
    <w:rsid w:val="00676AD2"/>
    <w:rPr>
      <w:rFonts w:ascii="Arial" w:eastAsia="Times New Roman" w:hAnsi="Arial" w:cs="Arial"/>
      <w:sz w:val="20"/>
      <w:szCs w:val="20"/>
      <w:lang w:eastAsia="hu-HU"/>
    </w:rPr>
  </w:style>
  <w:style w:type="character" w:customStyle="1" w:styleId="bodystrongchar0">
    <w:name w:val="body strong char"/>
    <w:qFormat/>
    <w:rsid w:val="00676AD2"/>
    <w:rPr>
      <w:rFonts w:ascii="SimSun" w:eastAsia="SimSun" w:hAnsi="SimSun" w:hint="eastAsia"/>
      <w:b/>
      <w:bCs w:val="0"/>
      <w:sz w:val="22"/>
      <w:szCs w:val="24"/>
      <w:lang w:val="hu-HU" w:eastAsia="en-GB" w:bidi="ar-SA"/>
    </w:rPr>
  </w:style>
  <w:style w:type="character" w:customStyle="1" w:styleId="apple-converted-space">
    <w:name w:val="apple-converted-space"/>
    <w:basedOn w:val="Bekezdsalapbettpusa"/>
    <w:rsid w:val="00676AD2"/>
  </w:style>
  <w:style w:type="table" w:styleId="Egyszertblzat1">
    <w:name w:val="Table Simple 1"/>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gyszertblzat2">
    <w:name w:val="Table Simple 2"/>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gyszertblzat3">
    <w:name w:val="Table Simple 3"/>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Klasszikustblzat1">
    <w:name w:val="Table Classic 1"/>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zikustblzat2">
    <w:name w:val="Table Classic 2"/>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zikustblzat3">
    <w:name w:val="Table Classic 3"/>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color w:val="000080"/>
      <w:sz w:val="20"/>
      <w:szCs w:val="20"/>
      <w:lang w:eastAsia="hu-H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zikustblzat4">
    <w:name w:val="Table Classic 4"/>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rkatblzat1">
    <w:name w:val="Table Colorful 1"/>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color w:val="FFFFFF"/>
      <w:sz w:val="20"/>
      <w:szCs w:val="20"/>
      <w:lang w:eastAsia="hu-H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rkatblzat2">
    <w:name w:val="Table Colorful 2"/>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rkatblzat3">
    <w:name w:val="Table Colorful 3"/>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Oszlopostblzat1">
    <w:name w:val="Table Columns 1"/>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b/>
      <w:bCs/>
      <w:sz w:val="20"/>
      <w:szCs w:val="20"/>
      <w:lang w:eastAsia="hu-H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2">
    <w:name w:val="Table Columns 2"/>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b/>
      <w:bCs/>
      <w:sz w:val="20"/>
      <w:szCs w:val="20"/>
      <w:lang w:eastAsia="hu-H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3">
    <w:name w:val="Table Columns 3"/>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b/>
      <w:bCs/>
      <w:sz w:val="20"/>
      <w:szCs w:val="20"/>
      <w:lang w:eastAsia="hu-H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Oszlopostblzat4">
    <w:name w:val="Table Columns 4"/>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Oszlopostblzat5">
    <w:name w:val="Table Columns 5"/>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Rcsostblzat1">
    <w:name w:val="Table Grid 1"/>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Rcsostblzat2">
    <w:name w:val="Table Grid 2"/>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3">
    <w:name w:val="Table Grid 3"/>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4">
    <w:name w:val="Table Grid 4"/>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Rcsostblzat5">
    <w:name w:val="Table Grid 5"/>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6">
    <w:name w:val="Table Grid 6"/>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7">
    <w:name w:val="Table Grid 7"/>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b/>
      <w:bCs/>
      <w:sz w:val="20"/>
      <w:szCs w:val="20"/>
      <w:lang w:eastAsia="hu-H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8">
    <w:name w:val="Table Grid 8"/>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istaszertblzat1">
    <w:name w:val="Table List 1"/>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2">
    <w:name w:val="Table List 2"/>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3">
    <w:name w:val="Table List 3"/>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aszertblzat4">
    <w:name w:val="Table List 4"/>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istaszertblzat5">
    <w:name w:val="Table List 5"/>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istaszertblzat6">
    <w:name w:val="Table List 6"/>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istaszertblzat7">
    <w:name w:val="Table List 7"/>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istaszertblzat8">
    <w:name w:val="Table List 8"/>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rhatstblzat1">
    <w:name w:val="Table 3D effects 1"/>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rhatstblzat2">
    <w:name w:val="Table 3D effects 2"/>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rhatstblzat3">
    <w:name w:val="Table 3D effects 3"/>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derntblzat">
    <w:name w:val="Table Contemporary"/>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nstblzat">
    <w:name w:val="Table Elegant"/>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Profitblzat">
    <w:name w:val="Table Professional"/>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Finomtblzat1">
    <w:name w:val="Table Subtle 1"/>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Finomtblzat2">
    <w:name w:val="Table Subtle 2"/>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estblzat1">
    <w:name w:val="Table Web 1"/>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Webestblzat2">
    <w:name w:val="Table Web 2"/>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Webestblzat3">
    <w:name w:val="Table Web 3"/>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Rcsostblzat">
    <w:name w:val="Table Grid"/>
    <w:basedOn w:val="Normltblzat"/>
    <w:uiPriority w:val="59"/>
    <w:rsid w:val="00676AD2"/>
    <w:pPr>
      <w:spacing w:after="0" w:line="240" w:lineRule="auto"/>
      <w:ind w:left="284"/>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mrapltblzat">
    <w:name w:val="Table Theme"/>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Vilgoslista2jellszn">
    <w:name w:val="Light List Accent 2"/>
    <w:basedOn w:val="Normltblzat"/>
    <w:uiPriority w:val="66"/>
    <w:semiHidden/>
    <w:unhideWhenUsed/>
    <w:rsid w:val="00676AD2"/>
    <w:pPr>
      <w:spacing w:after="0" w:line="240" w:lineRule="auto"/>
    </w:pPr>
    <w:rPr>
      <w:rFonts w:ascii="Cambria" w:eastAsia="Times New Roman" w:hAnsi="Cambria" w:cs="Times New Roman"/>
      <w:color w:val="000000"/>
      <w:sz w:val="20"/>
      <w:szCs w:val="20"/>
      <w:lang w:eastAsia="hu-H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Vilgosrcs2jellszn">
    <w:name w:val="Light Grid Accent 2"/>
    <w:basedOn w:val="Normltblzat"/>
    <w:uiPriority w:val="67"/>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Kzepesrnykols12jellszn">
    <w:name w:val="Medium Shading 1 Accent 2"/>
    <w:basedOn w:val="Normltblzat"/>
    <w:uiPriority w:val="68"/>
    <w:semiHidden/>
    <w:unhideWhenUsed/>
    <w:rsid w:val="00676AD2"/>
    <w:pPr>
      <w:spacing w:after="0" w:line="240" w:lineRule="auto"/>
    </w:pPr>
    <w:rPr>
      <w:rFonts w:ascii="Cambria" w:eastAsia="Times New Roman" w:hAnsi="Cambria" w:cs="Times New Roman"/>
      <w:color w:val="000000"/>
      <w:sz w:val="20"/>
      <w:szCs w:val="20"/>
      <w:lang w:eastAsia="hu-HU"/>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Kzepesrnykols22jellszn">
    <w:name w:val="Medium Shading 2 Accent 2"/>
    <w:basedOn w:val="Normltblzat"/>
    <w:uiPriority w:val="69"/>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Kzepeslista12jellszn">
    <w:name w:val="Medium List 1 Accent 2"/>
    <w:basedOn w:val="Normltblzat"/>
    <w:uiPriority w:val="70"/>
    <w:semiHidden/>
    <w:unhideWhenUsed/>
    <w:rsid w:val="00676AD2"/>
    <w:pPr>
      <w:spacing w:after="0" w:line="240" w:lineRule="auto"/>
    </w:pPr>
    <w:rPr>
      <w:rFonts w:ascii="Times New Roman" w:eastAsia="Times New Roman" w:hAnsi="Times New Roman" w:cs="Times New Roman"/>
      <w:color w:val="FFFFFF"/>
      <w:sz w:val="20"/>
      <w:szCs w:val="20"/>
      <w:lang w:eastAsia="hu-HU"/>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Kzepeslista22jellszn">
    <w:name w:val="Medium List 2 Accent 2"/>
    <w:basedOn w:val="Normltblzat"/>
    <w:uiPriority w:val="71"/>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Kzepesrcs12jellszn">
    <w:name w:val="Medium Grid 1 Accent 2"/>
    <w:basedOn w:val="Normltblzat"/>
    <w:uiPriority w:val="72"/>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Kzepesrcs22jellszn">
    <w:name w:val="Medium Grid 2 Accent 2"/>
    <w:basedOn w:val="Normltblzat"/>
    <w:uiPriority w:val="73"/>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Kzepesrcs32jellszn">
    <w:name w:val="Medium Grid 3 Accent 2"/>
    <w:basedOn w:val="Normltblzat"/>
    <w:uiPriority w:val="60"/>
    <w:semiHidden/>
    <w:unhideWhenUsed/>
    <w:rsid w:val="00676AD2"/>
    <w:pPr>
      <w:spacing w:after="0" w:line="240" w:lineRule="auto"/>
    </w:pPr>
    <w:rPr>
      <w:rFonts w:ascii="Times New Roman" w:eastAsia="Times New Roman" w:hAnsi="Times New Roman" w:cs="Times New Roman"/>
      <w:color w:val="943634"/>
      <w:sz w:val="20"/>
      <w:szCs w:val="20"/>
      <w:lang w:eastAsia="hu-HU"/>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ttlista2jellszn">
    <w:name w:val="Dark List Accent 2"/>
    <w:basedOn w:val="Normltblzat"/>
    <w:uiPriority w:val="61"/>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Lines="0" w:beforeAutospacing="0" w:afterLines="0" w:afterAutospacing="0" w:line="240" w:lineRule="auto"/>
      </w:pPr>
      <w:rPr>
        <w:b/>
        <w:bCs/>
        <w:color w:val="FFFFFF"/>
      </w:rPr>
      <w:tblPr/>
      <w:tcPr>
        <w:shd w:val="clear" w:color="auto" w:fill="C0504D"/>
      </w:tcPr>
    </w:tblStylePr>
    <w:tblStylePr w:type="lastRow">
      <w:pPr>
        <w:spacing w:beforeLines="0" w:beforeAutospacing="0" w:afterLines="0" w:afterAutospacing="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Sznesrnykols2jellszn">
    <w:name w:val="Colorful Shading Accent 2"/>
    <w:basedOn w:val="Normltblzat"/>
    <w:uiPriority w:val="62"/>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Szneslista2jellszn">
    <w:name w:val="Colorful List Accent 2"/>
    <w:basedOn w:val="Normltblzat"/>
    <w:uiPriority w:val="63"/>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Lines="0" w:beforeAutospacing="0" w:afterLines="0" w:afterAutospacing="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Lines="0" w:beforeAutospacing="0" w:afterLines="0" w:afterAutospacing="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Sznesrcs2jellszn">
    <w:name w:val="Colorful Grid Accent 2"/>
    <w:basedOn w:val="Normltblzat"/>
    <w:uiPriority w:val="64"/>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lgosrnykols3jellszn">
    <w:name w:val="Light Shading Accent 3"/>
    <w:basedOn w:val="Normltblzat"/>
    <w:uiPriority w:val="65"/>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8" w:space="0" w:color="C0504D"/>
        <w:bottom w:val="single" w:sz="8" w:space="0" w:color="C0504D"/>
      </w:tblBorders>
    </w:tblPr>
    <w:tblStylePr w:type="firstRow">
      <w:rPr>
        <w:rFonts w:ascii="Wingdings" w:eastAsia="Times New Roman" w:hAnsi="Wing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Vilgoslista3jellszn">
    <w:name w:val="Light List Accent 3"/>
    <w:basedOn w:val="Normltblzat"/>
    <w:uiPriority w:val="66"/>
    <w:semiHidden/>
    <w:unhideWhenUsed/>
    <w:rsid w:val="00676AD2"/>
    <w:pPr>
      <w:spacing w:after="0" w:line="240" w:lineRule="auto"/>
    </w:pPr>
    <w:rPr>
      <w:rFonts w:ascii="Cambria" w:eastAsia="Times New Roman" w:hAnsi="Cambria" w:cs="Times New Roman"/>
      <w:color w:val="000000"/>
      <w:sz w:val="20"/>
      <w:szCs w:val="20"/>
      <w:lang w:eastAsia="hu-HU"/>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Vilgosrcs3jellszn">
    <w:name w:val="Light Grid Accent 3"/>
    <w:basedOn w:val="Normltblzat"/>
    <w:uiPriority w:val="67"/>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Kzepesrnykols13jellszn">
    <w:name w:val="Medium Shading 1 Accent 3"/>
    <w:basedOn w:val="Normltblzat"/>
    <w:uiPriority w:val="68"/>
    <w:semiHidden/>
    <w:unhideWhenUsed/>
    <w:rsid w:val="00676AD2"/>
    <w:pPr>
      <w:spacing w:after="0" w:line="240" w:lineRule="auto"/>
    </w:pPr>
    <w:rPr>
      <w:rFonts w:ascii="Cambria" w:eastAsia="Times New Roman" w:hAnsi="Cambria" w:cs="Times New Roman"/>
      <w:color w:val="000000"/>
      <w:sz w:val="20"/>
      <w:szCs w:val="20"/>
      <w:lang w:eastAsia="hu-HU"/>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Kzepesrnykols23jellszn">
    <w:name w:val="Medium Shading 2 Accent 3"/>
    <w:basedOn w:val="Normltblzat"/>
    <w:uiPriority w:val="69"/>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Kzepeslista13jellszn">
    <w:name w:val="Medium List 1 Accent 3"/>
    <w:basedOn w:val="Normltblzat"/>
    <w:uiPriority w:val="70"/>
    <w:semiHidden/>
    <w:unhideWhenUsed/>
    <w:rsid w:val="00676AD2"/>
    <w:pPr>
      <w:spacing w:after="0" w:line="240" w:lineRule="auto"/>
    </w:pPr>
    <w:rPr>
      <w:rFonts w:ascii="Times New Roman" w:eastAsia="Times New Roman" w:hAnsi="Times New Roman" w:cs="Times New Roman"/>
      <w:color w:val="FFFFFF"/>
      <w:sz w:val="20"/>
      <w:szCs w:val="20"/>
      <w:lang w:eastAsia="hu-HU"/>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Kzepeslista23jellszn">
    <w:name w:val="Medium List 2 Accent 3"/>
    <w:basedOn w:val="Normltblzat"/>
    <w:uiPriority w:val="71"/>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Kzepesrcs13jellszn">
    <w:name w:val="Medium Grid 1 Accent 3"/>
    <w:basedOn w:val="Normltblzat"/>
    <w:uiPriority w:val="72"/>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Kzepesrcs23jellszn">
    <w:name w:val="Medium Grid 2 Accent 3"/>
    <w:basedOn w:val="Normltblzat"/>
    <w:uiPriority w:val="73"/>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Kzepesrcs33jellszn">
    <w:name w:val="Medium Grid 3 Accent 3"/>
    <w:basedOn w:val="Normltblzat"/>
    <w:uiPriority w:val="60"/>
    <w:semiHidden/>
    <w:unhideWhenUsed/>
    <w:rsid w:val="00676AD2"/>
    <w:pPr>
      <w:spacing w:after="0" w:line="240" w:lineRule="auto"/>
    </w:pPr>
    <w:rPr>
      <w:rFonts w:ascii="Times New Roman" w:eastAsia="Times New Roman" w:hAnsi="Times New Roman" w:cs="Times New Roman"/>
      <w:color w:val="76923C"/>
      <w:sz w:val="20"/>
      <w:szCs w:val="20"/>
      <w:lang w:eastAsia="hu-HU"/>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ttlista3jellszn">
    <w:name w:val="Dark List Accent 3"/>
    <w:basedOn w:val="Normltblzat"/>
    <w:uiPriority w:val="61"/>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znesrnykols3jellszn">
    <w:name w:val="Colorful Shading Accent 3"/>
    <w:basedOn w:val="Normltblzat"/>
    <w:uiPriority w:val="62"/>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Szneslista3jellszn">
    <w:name w:val="Colorful List Accent 3"/>
    <w:basedOn w:val="Normltblzat"/>
    <w:uiPriority w:val="63"/>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0" w:afterLines="0" w:afterAutospacing="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0" w:afterLines="0" w:afterAutospacing="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znesrcs3jellszn">
    <w:name w:val="Colorful Grid Accent 3"/>
    <w:basedOn w:val="Normltblzat"/>
    <w:uiPriority w:val="64"/>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lgosrnykols4jellszn">
    <w:name w:val="Light Shading Accent 4"/>
    <w:basedOn w:val="Normltblzat"/>
    <w:uiPriority w:val="65"/>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8" w:space="0" w:color="9BBB59"/>
        <w:bottom w:val="single" w:sz="8" w:space="0" w:color="9BBB59"/>
      </w:tblBorders>
    </w:tblPr>
    <w:tblStylePr w:type="firstRow">
      <w:rPr>
        <w:rFonts w:ascii="Wingdings" w:eastAsia="Times New Roman" w:hAnsi="Wingdings" w:cs="Times New Roman" w:hint="default"/>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Vilgoslista4jellszn">
    <w:name w:val="Light List Accent 4"/>
    <w:basedOn w:val="Normltblzat"/>
    <w:uiPriority w:val="66"/>
    <w:semiHidden/>
    <w:unhideWhenUsed/>
    <w:rsid w:val="00676AD2"/>
    <w:pPr>
      <w:spacing w:after="0" w:line="240" w:lineRule="auto"/>
    </w:pPr>
    <w:rPr>
      <w:rFonts w:ascii="Cambria" w:eastAsia="Times New Roman" w:hAnsi="Cambria" w:cs="Times New Roman"/>
      <w:color w:val="000000"/>
      <w:sz w:val="20"/>
      <w:szCs w:val="20"/>
      <w:lang w:eastAsia="hu-H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Vilgosrcs4jellszn">
    <w:name w:val="Light Grid Accent 4"/>
    <w:basedOn w:val="Normltblzat"/>
    <w:uiPriority w:val="67"/>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Kzepesrnykols14jellszn">
    <w:name w:val="Medium Shading 1 Accent 4"/>
    <w:basedOn w:val="Normltblzat"/>
    <w:uiPriority w:val="68"/>
    <w:semiHidden/>
    <w:unhideWhenUsed/>
    <w:rsid w:val="00676AD2"/>
    <w:pPr>
      <w:spacing w:after="0" w:line="240" w:lineRule="auto"/>
    </w:pPr>
    <w:rPr>
      <w:rFonts w:ascii="Cambria" w:eastAsia="Times New Roman" w:hAnsi="Cambria" w:cs="Times New Roman"/>
      <w:color w:val="000000"/>
      <w:sz w:val="20"/>
      <w:szCs w:val="20"/>
      <w:lang w:eastAsia="hu-HU"/>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Kzepesrnykols24jellszn">
    <w:name w:val="Medium Shading 2 Accent 4"/>
    <w:basedOn w:val="Normltblzat"/>
    <w:uiPriority w:val="69"/>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Kzepeslista14jellszn">
    <w:name w:val="Medium List 1 Accent 4"/>
    <w:basedOn w:val="Normltblzat"/>
    <w:uiPriority w:val="70"/>
    <w:semiHidden/>
    <w:unhideWhenUsed/>
    <w:rsid w:val="00676AD2"/>
    <w:pPr>
      <w:spacing w:after="0" w:line="240" w:lineRule="auto"/>
    </w:pPr>
    <w:rPr>
      <w:rFonts w:ascii="Times New Roman" w:eastAsia="Times New Roman" w:hAnsi="Times New Roman" w:cs="Times New Roman"/>
      <w:color w:val="FFFFFF"/>
      <w:sz w:val="20"/>
      <w:szCs w:val="20"/>
      <w:lang w:eastAsia="hu-HU"/>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Kzepeslista24jellszn">
    <w:name w:val="Medium List 2 Accent 4"/>
    <w:basedOn w:val="Normltblzat"/>
    <w:uiPriority w:val="71"/>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Kzepesrcs14jellszn">
    <w:name w:val="Medium Grid 1 Accent 4"/>
    <w:basedOn w:val="Normltblzat"/>
    <w:uiPriority w:val="72"/>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Kzepesrcs24jellszn">
    <w:name w:val="Medium Grid 2 Accent 4"/>
    <w:basedOn w:val="Normltblzat"/>
    <w:uiPriority w:val="73"/>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Kzepesrcs34jellszn">
    <w:name w:val="Medium Grid 3 Accent 4"/>
    <w:basedOn w:val="Normltblzat"/>
    <w:uiPriority w:val="60"/>
    <w:semiHidden/>
    <w:unhideWhenUsed/>
    <w:rsid w:val="00676AD2"/>
    <w:pPr>
      <w:spacing w:after="0" w:line="240" w:lineRule="auto"/>
    </w:pPr>
    <w:rPr>
      <w:rFonts w:ascii="Times New Roman" w:eastAsia="Times New Roman" w:hAnsi="Times New Roman" w:cs="Times New Roman"/>
      <w:color w:val="5F497A"/>
      <w:sz w:val="20"/>
      <w:szCs w:val="20"/>
      <w:lang w:eastAsia="hu-HU"/>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ttlista4jellszn">
    <w:name w:val="Dark List Accent 4"/>
    <w:basedOn w:val="Normltblzat"/>
    <w:uiPriority w:val="61"/>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Lines="0" w:beforeAutospacing="0" w:afterLines="0" w:afterAutospacing="0" w:line="240" w:lineRule="auto"/>
      </w:pPr>
      <w:rPr>
        <w:b/>
        <w:bCs/>
        <w:color w:val="FFFFFF"/>
      </w:rPr>
      <w:tblPr/>
      <w:tcPr>
        <w:shd w:val="clear" w:color="auto" w:fill="8064A2"/>
      </w:tcPr>
    </w:tblStylePr>
    <w:tblStylePr w:type="lastRow">
      <w:pPr>
        <w:spacing w:beforeLines="0" w:beforeAutospacing="0" w:afterLines="0" w:afterAutospacing="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Sznesrnykols4jellszn">
    <w:name w:val="Colorful Shading Accent 4"/>
    <w:basedOn w:val="Normltblzat"/>
    <w:uiPriority w:val="62"/>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Szneslista4jellszn">
    <w:name w:val="Colorful List Accent 4"/>
    <w:basedOn w:val="Normltblzat"/>
    <w:uiPriority w:val="63"/>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Lines="0" w:beforeAutospacing="0" w:afterLines="0" w:afterAutospacing="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Lines="0" w:beforeAutospacing="0" w:afterLines="0" w:afterAutospacing="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znesrcs4jellszn">
    <w:name w:val="Colorful Grid Accent 4"/>
    <w:basedOn w:val="Normltblzat"/>
    <w:uiPriority w:val="64"/>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lgosrnykols5jellszn">
    <w:name w:val="Light Shading Accent 5"/>
    <w:basedOn w:val="Normltblzat"/>
    <w:uiPriority w:val="65"/>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8" w:space="0" w:color="8064A2"/>
        <w:bottom w:val="single" w:sz="8" w:space="0" w:color="8064A2"/>
      </w:tblBorders>
    </w:tblPr>
    <w:tblStylePr w:type="firstRow">
      <w:rPr>
        <w:rFonts w:ascii="Wingdings" w:eastAsia="Times New Roman" w:hAnsi="Wingdings" w:cs="Times New Roman" w:hint="default"/>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Vilgoslista5jellszn">
    <w:name w:val="Light List Accent 5"/>
    <w:basedOn w:val="Normltblzat"/>
    <w:uiPriority w:val="66"/>
    <w:semiHidden/>
    <w:unhideWhenUsed/>
    <w:rsid w:val="00676AD2"/>
    <w:pPr>
      <w:spacing w:after="0" w:line="240" w:lineRule="auto"/>
    </w:pPr>
    <w:rPr>
      <w:rFonts w:ascii="Cambria" w:eastAsia="Times New Roman" w:hAnsi="Cambria" w:cs="Times New Roman"/>
      <w:color w:val="000000"/>
      <w:sz w:val="20"/>
      <w:szCs w:val="20"/>
      <w:lang w:eastAsia="hu-HU"/>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Vilgosrcs5jellszn">
    <w:name w:val="Light Grid Accent 5"/>
    <w:basedOn w:val="Normltblzat"/>
    <w:uiPriority w:val="67"/>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Kzepesrnykols15jellszn">
    <w:name w:val="Medium Shading 1 Accent 5"/>
    <w:basedOn w:val="Normltblzat"/>
    <w:uiPriority w:val="68"/>
    <w:semiHidden/>
    <w:unhideWhenUsed/>
    <w:rsid w:val="00676AD2"/>
    <w:pPr>
      <w:spacing w:after="0" w:line="240" w:lineRule="auto"/>
    </w:pPr>
    <w:rPr>
      <w:rFonts w:ascii="Cambria" w:eastAsia="Times New Roman" w:hAnsi="Cambria" w:cs="Times New Roman"/>
      <w:color w:val="000000"/>
      <w:sz w:val="20"/>
      <w:szCs w:val="20"/>
      <w:lang w:eastAsia="hu-H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Kzepesrnykols25jellszn">
    <w:name w:val="Medium Shading 2 Accent 5"/>
    <w:basedOn w:val="Normltblzat"/>
    <w:uiPriority w:val="69"/>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Kzepeslista15jellszn">
    <w:name w:val="Medium List 1 Accent 5"/>
    <w:basedOn w:val="Normltblzat"/>
    <w:uiPriority w:val="70"/>
    <w:semiHidden/>
    <w:unhideWhenUsed/>
    <w:rsid w:val="00676AD2"/>
    <w:pPr>
      <w:spacing w:after="0" w:line="240" w:lineRule="auto"/>
    </w:pPr>
    <w:rPr>
      <w:rFonts w:ascii="Times New Roman" w:eastAsia="Times New Roman" w:hAnsi="Times New Roman" w:cs="Times New Roman"/>
      <w:color w:val="FFFFFF"/>
      <w:sz w:val="20"/>
      <w:szCs w:val="20"/>
      <w:lang w:eastAsia="hu-HU"/>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Kzepeslista25jellszn">
    <w:name w:val="Medium List 2 Accent 5"/>
    <w:basedOn w:val="Normltblzat"/>
    <w:uiPriority w:val="71"/>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Kzepesrcs15jellszn">
    <w:name w:val="Medium Grid 1 Accent 5"/>
    <w:basedOn w:val="Normltblzat"/>
    <w:uiPriority w:val="72"/>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Kzepesrcs25jellszn">
    <w:name w:val="Medium Grid 2 Accent 5"/>
    <w:basedOn w:val="Normltblzat"/>
    <w:uiPriority w:val="73"/>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Kzepesrcs35jellszn">
    <w:name w:val="Medium Grid 3 Accent 5"/>
    <w:basedOn w:val="Normltblzat"/>
    <w:uiPriority w:val="60"/>
    <w:semiHidden/>
    <w:unhideWhenUsed/>
    <w:rsid w:val="00676AD2"/>
    <w:pPr>
      <w:spacing w:after="0" w:line="240" w:lineRule="auto"/>
    </w:pPr>
    <w:rPr>
      <w:rFonts w:ascii="Times New Roman" w:eastAsia="Times New Roman" w:hAnsi="Times New Roman" w:cs="Times New Roman"/>
      <w:color w:val="31849B"/>
      <w:sz w:val="20"/>
      <w:szCs w:val="20"/>
      <w:lang w:eastAsia="hu-HU"/>
    </w:rPr>
    <w:tblPr>
      <w:tblStyleRowBandSize w:val="1"/>
      <w:tblStyleColBandSize w:val="1"/>
      <w:tblBorders>
        <w:top w:val="single" w:sz="8" w:space="0" w:color="4BACC6"/>
        <w:bottom w:val="single" w:sz="8" w:space="0" w:color="4BACC6"/>
      </w:tblBorders>
    </w:tblPr>
    <w:tblStylePr w:type="firstRow">
      <w:pPr>
        <w:spacing w:beforeLines="0" w:beforeAutospacing="0" w:afterLines="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ttlista5jellszn">
    <w:name w:val="Dark List Accent 5"/>
    <w:basedOn w:val="Normltblzat"/>
    <w:uiPriority w:val="61"/>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Sznesrnykols5jellszn">
    <w:name w:val="Colorful Shading Accent 5"/>
    <w:basedOn w:val="Normltblzat"/>
    <w:uiPriority w:val="62"/>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Szneslista5jellszn">
    <w:name w:val="Colorful List Accent 5"/>
    <w:basedOn w:val="Normltblzat"/>
    <w:uiPriority w:val="63"/>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Lines="0" w:beforeAutospacing="0" w:afterLines="0" w:afterAutospacing="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Lines="0" w:beforeAutospacing="0" w:afterLines="0" w:afterAutospacing="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znesrcs5jellszn">
    <w:name w:val="Colorful Grid Accent 5"/>
    <w:basedOn w:val="Normltblzat"/>
    <w:uiPriority w:val="64"/>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lgosrnykols6jellszn">
    <w:name w:val="Light Shading Accent 6"/>
    <w:basedOn w:val="Normltblzat"/>
    <w:uiPriority w:val="65"/>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8" w:space="0" w:color="4BACC6"/>
        <w:bottom w:val="single" w:sz="8" w:space="0" w:color="4BACC6"/>
      </w:tblBorders>
    </w:tblPr>
    <w:tblStylePr w:type="firstRow">
      <w:rPr>
        <w:rFonts w:ascii="Wingdings" w:eastAsia="Times New Roman" w:hAnsi="Wingdings" w:cs="Times New Roman" w:hint="default"/>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Vilgoslista6jellszn">
    <w:name w:val="Light List Accent 6"/>
    <w:basedOn w:val="Normltblzat"/>
    <w:uiPriority w:val="66"/>
    <w:semiHidden/>
    <w:unhideWhenUsed/>
    <w:rsid w:val="00676AD2"/>
    <w:pPr>
      <w:spacing w:after="0" w:line="240" w:lineRule="auto"/>
    </w:pPr>
    <w:rPr>
      <w:rFonts w:ascii="Cambria" w:eastAsia="Times New Roman" w:hAnsi="Cambria" w:cs="Times New Roman"/>
      <w:color w:val="000000"/>
      <w:sz w:val="20"/>
      <w:szCs w:val="20"/>
      <w:lang w:eastAsia="hu-HU"/>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Vilgosrcs6jellszn">
    <w:name w:val="Light Grid Accent 6"/>
    <w:basedOn w:val="Normltblzat"/>
    <w:uiPriority w:val="67"/>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Kzepesrnykols16jellszn">
    <w:name w:val="Medium Shading 1 Accent 6"/>
    <w:basedOn w:val="Normltblzat"/>
    <w:uiPriority w:val="68"/>
    <w:semiHidden/>
    <w:unhideWhenUsed/>
    <w:rsid w:val="00676AD2"/>
    <w:pPr>
      <w:spacing w:after="0" w:line="240" w:lineRule="auto"/>
    </w:pPr>
    <w:rPr>
      <w:rFonts w:ascii="Cambria" w:eastAsia="Times New Roman" w:hAnsi="Cambria" w:cs="Times New Roman"/>
      <w:color w:val="000000"/>
      <w:sz w:val="20"/>
      <w:szCs w:val="20"/>
      <w:lang w:eastAsia="hu-HU"/>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Kzepesrnykols26jellszn">
    <w:name w:val="Medium Shading 2 Accent 6"/>
    <w:basedOn w:val="Normltblzat"/>
    <w:uiPriority w:val="69"/>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Kzepeslista16jellszn">
    <w:name w:val="Medium List 1 Accent 6"/>
    <w:basedOn w:val="Normltblzat"/>
    <w:uiPriority w:val="70"/>
    <w:semiHidden/>
    <w:unhideWhenUsed/>
    <w:rsid w:val="00676AD2"/>
    <w:pPr>
      <w:spacing w:after="0" w:line="240" w:lineRule="auto"/>
    </w:pPr>
    <w:rPr>
      <w:rFonts w:ascii="Times New Roman" w:eastAsia="Times New Roman" w:hAnsi="Times New Roman" w:cs="Times New Roman"/>
      <w:color w:val="FFFFFF"/>
      <w:sz w:val="20"/>
      <w:szCs w:val="20"/>
      <w:lang w:eastAsia="hu-HU"/>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Kzepeslista26jellszn">
    <w:name w:val="Medium List 2 Accent 6"/>
    <w:basedOn w:val="Normltblzat"/>
    <w:uiPriority w:val="71"/>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Kzepesrcs16jellszn">
    <w:name w:val="Medium Grid 1 Accent 6"/>
    <w:basedOn w:val="Normltblzat"/>
    <w:uiPriority w:val="72"/>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Kzepesrcs26jellszn">
    <w:name w:val="Medium Grid 2 Accent 6"/>
    <w:basedOn w:val="Normltblzat"/>
    <w:uiPriority w:val="73"/>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Kzepesrcs36jellszn">
    <w:name w:val="Medium Grid 3 Accent 6"/>
    <w:basedOn w:val="Normltblzat"/>
    <w:uiPriority w:val="60"/>
    <w:semiHidden/>
    <w:unhideWhenUsed/>
    <w:rsid w:val="00676AD2"/>
    <w:pPr>
      <w:spacing w:after="0" w:line="240" w:lineRule="auto"/>
    </w:pPr>
    <w:rPr>
      <w:rFonts w:ascii="Times New Roman" w:eastAsia="Times New Roman" w:hAnsi="Times New Roman" w:cs="Times New Roman"/>
      <w:color w:val="E36C0A"/>
      <w:sz w:val="20"/>
      <w:szCs w:val="20"/>
      <w:lang w:eastAsia="hu-HU"/>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Sttlista6jellszn">
    <w:name w:val="Dark List Accent 6"/>
    <w:basedOn w:val="Normltblzat"/>
    <w:uiPriority w:val="61"/>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Autospacing="0" w:afterLines="0" w:afterAutospacing="0" w:line="240" w:lineRule="auto"/>
      </w:pPr>
      <w:rPr>
        <w:b/>
        <w:bCs/>
        <w:color w:val="FFFFFF"/>
      </w:rPr>
      <w:tblPr/>
      <w:tcPr>
        <w:shd w:val="clear" w:color="auto" w:fill="F79646"/>
      </w:tcPr>
    </w:tblStylePr>
    <w:tblStylePr w:type="lastRow">
      <w:pPr>
        <w:spacing w:beforeLines="0" w:beforeAutospacing="0" w:afterLines="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znesrnykols6jellszn">
    <w:name w:val="Colorful Shading Accent 6"/>
    <w:basedOn w:val="Normltblzat"/>
    <w:uiPriority w:val="62"/>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Szneslista6jellszn">
    <w:name w:val="Colorful List Accent 6"/>
    <w:basedOn w:val="Normltblzat"/>
    <w:uiPriority w:val="63"/>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Lines="0" w:beforeAutospacing="0" w:afterLines="0" w:afterAutospacing="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Lines="0" w:beforeAutospacing="0" w:afterLines="0" w:afterAutospacing="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Sznesrcs6jellszn">
    <w:name w:val="Colorful Grid Accent 6"/>
    <w:basedOn w:val="Normltblzat"/>
    <w:uiPriority w:val="64"/>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Rcsostblzat10">
    <w:name w:val="Rácsos táblázat1"/>
    <w:rsid w:val="00676AD2"/>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0">
    <w:name w:val="Rácsos táblázat2"/>
    <w:basedOn w:val="Normltblzat"/>
    <w:uiPriority w:val="99"/>
    <w:rsid w:val="00676AD2"/>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30">
    <w:name w:val="Rácsos táblázat3"/>
    <w:basedOn w:val="Normltblzat"/>
    <w:rsid w:val="00676AD2"/>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1">
    <w:name w:val="Colorful Grid1"/>
    <w:basedOn w:val="Normltblzat"/>
    <w:uiPriority w:val="73"/>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Tblzategyszer21">
    <w:name w:val="Táblázat (egyszerű) 21"/>
    <w:basedOn w:val="Normltblzat"/>
    <w:uiPriority w:val="73"/>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Normltblzat"/>
    <w:uiPriority w:val="72"/>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Tblzategyszer11">
    <w:name w:val="Táblázat (egyszerű) 11"/>
    <w:basedOn w:val="Normltblzat"/>
    <w:uiPriority w:val="72"/>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Normltblzat"/>
    <w:uiPriority w:val="71"/>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Tartalomjegyzkcmsora1">
    <w:name w:val="Tartalomjegyzék címsora1"/>
    <w:basedOn w:val="Normltblzat"/>
    <w:uiPriority w:val="71"/>
    <w:qFormat/>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1">
    <w:name w:val="Dark List1"/>
    <w:basedOn w:val="Normltblzat"/>
    <w:uiPriority w:val="70"/>
    <w:rsid w:val="00676AD2"/>
    <w:pPr>
      <w:spacing w:after="0" w:line="240" w:lineRule="auto"/>
    </w:pPr>
    <w:rPr>
      <w:rFonts w:ascii="Times New Roman" w:eastAsia="Times New Roman" w:hAnsi="Times New Roman" w:cs="Times New Roman"/>
      <w:color w:val="FFFFFF"/>
      <w:sz w:val="20"/>
      <w:szCs w:val="20"/>
      <w:lang w:eastAsia="hu-HU"/>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Irodalomjegyzk1">
    <w:name w:val="Irodalomjegyzék1"/>
    <w:basedOn w:val="Normltblzat"/>
    <w:uiPriority w:val="70"/>
    <w:rsid w:val="00676AD2"/>
    <w:pPr>
      <w:spacing w:after="0" w:line="240" w:lineRule="auto"/>
    </w:pPr>
    <w:rPr>
      <w:rFonts w:ascii="Times New Roman" w:eastAsia="Times New Roman" w:hAnsi="Times New Roman" w:cs="Times New Roman"/>
      <w:color w:val="FFFFFF"/>
      <w:sz w:val="20"/>
      <w:szCs w:val="20"/>
      <w:lang w:eastAsia="hu-HU"/>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LightGrid1">
    <w:name w:val="Light Grid1"/>
    <w:basedOn w:val="Normltblzat"/>
    <w:uiPriority w:val="62"/>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Normltblzat"/>
    <w:uiPriority w:val="62"/>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List1">
    <w:name w:val="Light List1"/>
    <w:basedOn w:val="Normltblzat"/>
    <w:uiPriority w:val="61"/>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Autospacing="0" w:afterLines="0" w:afterAutospacing="0" w:line="240" w:lineRule="auto"/>
      </w:pPr>
      <w:rPr>
        <w:b/>
        <w:bCs/>
        <w:color w:val="FFFFFF"/>
      </w:rPr>
      <w:tblPr/>
      <w:tcPr>
        <w:shd w:val="clear" w:color="auto" w:fill="000000"/>
      </w:tcPr>
    </w:tblStylePr>
    <w:tblStylePr w:type="lastRow">
      <w:pPr>
        <w:spacing w:beforeLines="0" w:beforeAutospacing="0" w:afterLines="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Normltblzat"/>
    <w:uiPriority w:val="61"/>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Shading1">
    <w:name w:val="Light Shading1"/>
    <w:basedOn w:val="Normltblzat"/>
    <w:uiPriority w:val="60"/>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Normltblzat"/>
    <w:uiPriority w:val="60"/>
    <w:rsid w:val="00676AD2"/>
    <w:pPr>
      <w:spacing w:after="0" w:line="240" w:lineRule="auto"/>
    </w:pPr>
    <w:rPr>
      <w:rFonts w:ascii="Times New Roman" w:eastAsia="Times New Roman" w:hAnsi="Times New Roman" w:cs="Times New Roman"/>
      <w:color w:val="365F91"/>
      <w:sz w:val="20"/>
      <w:szCs w:val="20"/>
      <w:lang w:eastAsia="hu-HU"/>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Grid11">
    <w:name w:val="Medium Grid 11"/>
    <w:basedOn w:val="Normltblzat"/>
    <w:uiPriority w:val="67"/>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Finomhivatkozs1">
    <w:name w:val="Finom hivatkozás1"/>
    <w:basedOn w:val="Normltblzat"/>
    <w:uiPriority w:val="67"/>
    <w:qFormat/>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Normltblzat"/>
    <w:uiPriority w:val="68"/>
    <w:rsid w:val="00676AD2"/>
    <w:pPr>
      <w:spacing w:after="0" w:line="240" w:lineRule="auto"/>
    </w:pPr>
    <w:rPr>
      <w:rFonts w:ascii="Cambria" w:eastAsia="Times New Roman" w:hAnsi="Cambria" w:cs="Times New Roman"/>
      <w:color w:val="000000"/>
      <w:sz w:val="20"/>
      <w:szCs w:val="20"/>
      <w:lang w:eastAsia="hu-HU"/>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Ershivatkozs1">
    <w:name w:val="Erős hivatkozás1"/>
    <w:basedOn w:val="Normltblzat"/>
    <w:uiPriority w:val="68"/>
    <w:qFormat/>
    <w:rsid w:val="00676AD2"/>
    <w:pPr>
      <w:spacing w:after="0" w:line="240" w:lineRule="auto"/>
    </w:pPr>
    <w:rPr>
      <w:rFonts w:ascii="Cambria" w:eastAsia="Times New Roman" w:hAnsi="Cambria" w:cs="Times New Roman"/>
      <w:color w:val="000000"/>
      <w:sz w:val="20"/>
      <w:szCs w:val="20"/>
      <w:lang w:eastAsia="hu-HU"/>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Normltblzat"/>
    <w:uiPriority w:val="69"/>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Knyvcme1">
    <w:name w:val="Könyv címe1"/>
    <w:basedOn w:val="Normltblzat"/>
    <w:uiPriority w:val="69"/>
    <w:qFormat/>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Normltblzat"/>
    <w:uiPriority w:val="65"/>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8" w:space="0" w:color="000000"/>
        <w:bottom w:val="single" w:sz="8" w:space="0" w:color="000000"/>
      </w:tblBorders>
    </w:tblPr>
    <w:tblStylePr w:type="firstRow">
      <w:rPr>
        <w:rFonts w:ascii="Wingdings" w:eastAsia="Times New Roman" w:hAnsi="Wingdings"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Normltblzat"/>
    <w:uiPriority w:val="65"/>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8" w:space="0" w:color="4F81BD"/>
        <w:bottom w:val="single" w:sz="8" w:space="0" w:color="4F81BD"/>
      </w:tblBorders>
    </w:tblPr>
    <w:tblStylePr w:type="firstRow">
      <w:rPr>
        <w:rFonts w:ascii="Wingdings" w:eastAsia="Times New Roman" w:hAnsi="Wingdings"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Finomkiemels1">
    <w:name w:val="Finom kiemelés1"/>
    <w:basedOn w:val="Normltblzat"/>
    <w:uiPriority w:val="65"/>
    <w:qFormat/>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8" w:space="0" w:color="F79646"/>
        <w:bottom w:val="single" w:sz="8" w:space="0" w:color="F79646"/>
      </w:tblBorders>
    </w:tblPr>
    <w:tblStylePr w:type="firstRow">
      <w:rPr>
        <w:rFonts w:ascii="Wingdings" w:eastAsia="Times New Roman" w:hAnsi="Wingdings" w:cs="Times New Roman" w:hint="default"/>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Normltblzat"/>
    <w:uiPriority w:val="66"/>
    <w:rsid w:val="00676AD2"/>
    <w:pPr>
      <w:spacing w:after="0" w:line="240" w:lineRule="auto"/>
    </w:pPr>
    <w:rPr>
      <w:rFonts w:ascii="Cambria" w:eastAsia="Times New Roman" w:hAnsi="Cambria" w:cs="Times New Roman"/>
      <w:color w:val="000000"/>
      <w:sz w:val="20"/>
      <w:szCs w:val="20"/>
      <w:lang w:eastAsia="hu-H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Erskiemels1">
    <w:name w:val="Erős kiemelés1"/>
    <w:basedOn w:val="Normltblzat"/>
    <w:uiPriority w:val="66"/>
    <w:qFormat/>
    <w:rsid w:val="00676AD2"/>
    <w:pPr>
      <w:spacing w:after="0" w:line="240" w:lineRule="auto"/>
    </w:pPr>
    <w:rPr>
      <w:rFonts w:ascii="Cambria" w:eastAsia="Times New Roman" w:hAnsi="Cambria" w:cs="Times New Roman"/>
      <w:color w:val="000000"/>
      <w:sz w:val="20"/>
      <w:szCs w:val="20"/>
      <w:lang w:eastAsia="hu-HU"/>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Normltblzat"/>
    <w:uiPriority w:val="63"/>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Lines="0" w:beforeAutospacing="0" w:afterLines="0" w:afterAutospacing="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Autospacing="0" w:afterLines="0" w:afterAutospacing="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Normltblzat"/>
    <w:uiPriority w:val="63"/>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0" w:afterLines="0" w:afterAutospacing="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0" w:afterLines="0" w:afterAutospacing="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21">
    <w:name w:val="Medium Shading 21"/>
    <w:basedOn w:val="Normltblzat"/>
    <w:uiPriority w:val="64"/>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Normltblzat"/>
    <w:uiPriority w:val="64"/>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SchHead">
    <w:name w:val="SchHead"/>
    <w:basedOn w:val="HouseStyleBaseCentred"/>
    <w:next w:val="SchPart"/>
    <w:uiPriority w:val="99"/>
    <w:rsid w:val="00676AD2"/>
    <w:pPr>
      <w:keepNext/>
      <w:numPr>
        <w:numId w:val="13"/>
      </w:numPr>
      <w:jc w:val="center"/>
      <w:outlineLvl w:val="0"/>
    </w:pPr>
    <w:rPr>
      <w:b/>
      <w:caps/>
    </w:rPr>
  </w:style>
  <w:style w:type="paragraph" w:customStyle="1" w:styleId="ScheduleL1">
    <w:name w:val="Schedule L1"/>
    <w:basedOn w:val="HouseStyleBase"/>
    <w:uiPriority w:val="99"/>
    <w:rsid w:val="00676AD2"/>
    <w:pPr>
      <w:numPr>
        <w:numId w:val="14"/>
      </w:numPr>
      <w:tabs>
        <w:tab w:val="clear" w:pos="720"/>
        <w:tab w:val="num" w:pos="862"/>
      </w:tabs>
      <w:ind w:left="862"/>
      <w:outlineLvl w:val="0"/>
    </w:pPr>
  </w:style>
  <w:style w:type="paragraph" w:customStyle="1" w:styleId="BodyTextIndent7">
    <w:name w:val="Body Text Indent 7"/>
    <w:basedOn w:val="HouseStyleBase"/>
    <w:uiPriority w:val="99"/>
    <w:rsid w:val="00676AD2"/>
    <w:pPr>
      <w:ind w:left="5040"/>
    </w:pPr>
  </w:style>
  <w:style w:type="paragraph" w:customStyle="1" w:styleId="BodyTextIndent6">
    <w:name w:val="Body Text Indent 6"/>
    <w:basedOn w:val="HouseStyleBase"/>
    <w:uiPriority w:val="99"/>
    <w:rsid w:val="00676AD2"/>
    <w:pPr>
      <w:ind w:left="4320"/>
    </w:pPr>
  </w:style>
  <w:style w:type="paragraph" w:customStyle="1" w:styleId="BodyTextIndent5">
    <w:name w:val="Body Text Indent 5"/>
    <w:basedOn w:val="HouseStyleBase"/>
    <w:uiPriority w:val="99"/>
    <w:rsid w:val="00676AD2"/>
    <w:pPr>
      <w:ind w:left="3600"/>
    </w:pPr>
  </w:style>
  <w:style w:type="paragraph" w:customStyle="1" w:styleId="BodyTextIndent4">
    <w:name w:val="Body Text Indent 4"/>
    <w:basedOn w:val="HouseStyleBase"/>
    <w:uiPriority w:val="99"/>
    <w:rsid w:val="00676AD2"/>
    <w:pPr>
      <w:ind w:left="2880"/>
    </w:pPr>
  </w:style>
  <w:style w:type="paragraph" w:styleId="Felsorols5">
    <w:name w:val="List Bullet 5"/>
    <w:basedOn w:val="HouseStyleBase"/>
    <w:uiPriority w:val="99"/>
    <w:semiHidden/>
    <w:unhideWhenUsed/>
    <w:rsid w:val="00676AD2"/>
    <w:pPr>
      <w:ind w:left="1704" w:hanging="1080"/>
    </w:pPr>
  </w:style>
  <w:style w:type="paragraph" w:styleId="Felsorols4">
    <w:name w:val="List Bullet 4"/>
    <w:basedOn w:val="HouseStyleBase"/>
    <w:uiPriority w:val="99"/>
    <w:semiHidden/>
    <w:unhideWhenUsed/>
    <w:rsid w:val="00676AD2"/>
    <w:pPr>
      <w:ind w:left="1638" w:hanging="1080"/>
    </w:pPr>
  </w:style>
  <w:style w:type="paragraph" w:styleId="Felsorols3">
    <w:name w:val="List Bullet 3"/>
    <w:basedOn w:val="HouseStyleBase"/>
    <w:uiPriority w:val="99"/>
    <w:semiHidden/>
    <w:unhideWhenUsed/>
    <w:rsid w:val="00676AD2"/>
    <w:pPr>
      <w:ind w:left="1212" w:hanging="720"/>
    </w:pPr>
  </w:style>
  <w:style w:type="numbering" w:styleId="111111">
    <w:name w:val="Outline List 2"/>
    <w:basedOn w:val="Nemlista"/>
    <w:semiHidden/>
    <w:unhideWhenUsed/>
    <w:rsid w:val="00676AD2"/>
    <w:pPr>
      <w:numPr>
        <w:numId w:val="27"/>
      </w:numPr>
    </w:pPr>
  </w:style>
  <w:style w:type="paragraph" w:styleId="Lbjegyzetszveg">
    <w:name w:val="footnote text"/>
    <w:basedOn w:val="Norml"/>
    <w:link w:val="LbjegyzetszvegChar"/>
    <w:semiHidden/>
    <w:unhideWhenUsed/>
    <w:rsid w:val="00676AD2"/>
    <w:pPr>
      <w:spacing w:after="0" w:line="240" w:lineRule="auto"/>
    </w:pPr>
    <w:rPr>
      <w:rFonts w:ascii="Arial" w:hAnsi="Arial" w:cs="Arial"/>
    </w:rPr>
  </w:style>
  <w:style w:type="character" w:customStyle="1" w:styleId="LbjegyzetszvegChar2">
    <w:name w:val="Lábjegyzetszöveg Char2"/>
    <w:basedOn w:val="Bekezdsalapbettpusa"/>
    <w:uiPriority w:val="99"/>
    <w:semiHidden/>
    <w:rsid w:val="00676AD2"/>
    <w:rPr>
      <w:sz w:val="20"/>
      <w:szCs w:val="20"/>
    </w:rPr>
  </w:style>
  <w:style w:type="paragraph" w:styleId="lfej">
    <w:name w:val="header"/>
    <w:basedOn w:val="Norml"/>
    <w:link w:val="lfejChar"/>
    <w:unhideWhenUsed/>
    <w:rsid w:val="00676AD2"/>
    <w:pPr>
      <w:tabs>
        <w:tab w:val="center" w:pos="4536"/>
        <w:tab w:val="right" w:pos="9072"/>
      </w:tabs>
      <w:spacing w:after="0" w:line="240" w:lineRule="auto"/>
    </w:pPr>
    <w:rPr>
      <w:rFonts w:ascii="Arial" w:hAnsi="Arial" w:cs="Arial"/>
    </w:rPr>
  </w:style>
  <w:style w:type="character" w:customStyle="1" w:styleId="lfejChar2">
    <w:name w:val="Élőfej Char2"/>
    <w:basedOn w:val="Bekezdsalapbettpusa"/>
    <w:uiPriority w:val="99"/>
    <w:semiHidden/>
    <w:rsid w:val="00676AD2"/>
  </w:style>
  <w:style w:type="paragraph" w:styleId="llb">
    <w:name w:val="footer"/>
    <w:basedOn w:val="Norml"/>
    <w:link w:val="llbChar"/>
    <w:unhideWhenUsed/>
    <w:rsid w:val="00676AD2"/>
    <w:pPr>
      <w:tabs>
        <w:tab w:val="center" w:pos="4536"/>
        <w:tab w:val="right" w:pos="9072"/>
      </w:tabs>
      <w:spacing w:after="0" w:line="240" w:lineRule="auto"/>
    </w:pPr>
    <w:rPr>
      <w:rFonts w:ascii="Arial" w:hAnsi="Arial" w:cs="Arial"/>
    </w:rPr>
  </w:style>
  <w:style w:type="character" w:customStyle="1" w:styleId="llbChar2">
    <w:name w:val="Élőláb Char2"/>
    <w:basedOn w:val="Bekezdsalapbettpusa"/>
    <w:uiPriority w:val="99"/>
    <w:semiHidden/>
    <w:rsid w:val="00676AD2"/>
  </w:style>
  <w:style w:type="paragraph" w:styleId="Szvegtrzs2">
    <w:name w:val="Body Text 2"/>
    <w:basedOn w:val="Norml"/>
    <w:link w:val="Szvegtrzs2Char"/>
    <w:semiHidden/>
    <w:unhideWhenUsed/>
    <w:rsid w:val="00676AD2"/>
    <w:pPr>
      <w:spacing w:after="120" w:line="480" w:lineRule="auto"/>
    </w:pPr>
    <w:rPr>
      <w:b/>
      <w:bCs/>
      <w:sz w:val="32"/>
      <w:szCs w:val="32"/>
    </w:rPr>
  </w:style>
  <w:style w:type="character" w:customStyle="1" w:styleId="Szvegtrzs2Char2">
    <w:name w:val="Szövegtörzs 2 Char2"/>
    <w:basedOn w:val="Bekezdsalapbettpusa"/>
    <w:uiPriority w:val="99"/>
    <w:semiHidden/>
    <w:rsid w:val="00676AD2"/>
  </w:style>
  <w:style w:type="character" w:customStyle="1" w:styleId="chapter1">
    <w:name w:val="chapter1"/>
    <w:basedOn w:val="Bekezdsalapbettpusa"/>
    <w:rsid w:val="0024598A"/>
  </w:style>
  <w:style w:type="paragraph" w:customStyle="1" w:styleId="np">
    <w:name w:val="np"/>
    <w:basedOn w:val="Norml"/>
    <w:rsid w:val="009376E6"/>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DeltaViewInsertion">
    <w:name w:val="DeltaView Insertion"/>
    <w:rsid w:val="00B54029"/>
    <w:rPr>
      <w:b/>
      <w:i/>
      <w:spacing w:val="0"/>
      <w:lang w:val="hu-HU" w:eastAsia="hu-HU"/>
    </w:rPr>
  </w:style>
  <w:style w:type="paragraph" w:customStyle="1" w:styleId="Tiret0">
    <w:name w:val="Tiret 0"/>
    <w:basedOn w:val="Norml"/>
    <w:rsid w:val="00B54029"/>
    <w:pPr>
      <w:numPr>
        <w:numId w:val="29"/>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l"/>
    <w:rsid w:val="00B54029"/>
    <w:pPr>
      <w:numPr>
        <w:numId w:val="30"/>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l"/>
    <w:next w:val="Norml"/>
    <w:rsid w:val="00B54029"/>
    <w:pPr>
      <w:numPr>
        <w:numId w:val="3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l"/>
    <w:next w:val="Norml"/>
    <w:rsid w:val="00B54029"/>
    <w:pPr>
      <w:numPr>
        <w:ilvl w:val="1"/>
        <w:numId w:val="3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l"/>
    <w:next w:val="Norml"/>
    <w:rsid w:val="00B54029"/>
    <w:pPr>
      <w:numPr>
        <w:ilvl w:val="2"/>
        <w:numId w:val="3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l"/>
    <w:next w:val="Norml"/>
    <w:rsid w:val="00B54029"/>
    <w:pPr>
      <w:numPr>
        <w:ilvl w:val="3"/>
        <w:numId w:val="33"/>
      </w:numPr>
      <w:spacing w:before="120" w:after="120" w:line="240" w:lineRule="auto"/>
      <w:jc w:val="both"/>
    </w:pPr>
    <w:rPr>
      <w:rFonts w:ascii="Times New Roman" w:eastAsia="Calibri" w:hAnsi="Times New Roman" w:cs="Times New Roman"/>
      <w:sz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nhideWhenUsed="0" w:qFormat="1"/>
    <w:lsdException w:name="Default Paragraph Font" w:uiPriority="1"/>
    <w:lsdException w:name="Subtitle" w:semiHidden="0" w:unhideWhenUsed="0" w:qFormat="1"/>
    <w:lsdException w:name="Body Text 2" w:uiPriority="0"/>
    <w:lsdException w:name="FollowedHyperlink" w:uiPriority="0"/>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Address" w:uiPriority="0"/>
    <w:lsdException w:name="HTML Code" w:uiPriority="0"/>
    <w:lsdException w:name="HTML Keyboard" w:uiPriority="0"/>
    <w:lsdException w:name="HTML Preformatted" w:uiPriority="0"/>
    <w:lsdException w:name="HTML Sample" w:uiPriority="0"/>
    <w:lsdException w:name="HTML Typewriter" w:uiPriority="0"/>
    <w:lsdException w:name="Outline List 2"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59" w:unhideWhenUsed="0"/>
    <w:lsdException w:name="Table Theme" w:uiPriority="0"/>
    <w:lsdException w:name="Placeholder Text"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503006"/>
  </w:style>
  <w:style w:type="paragraph" w:styleId="Cmsor1">
    <w:name w:val="heading 1"/>
    <w:aliases w:val="Okean Címsor 1,h1,H1,Címs 1,Section Heading,Fab-1,Head 1,Head 11,Head 12,Head 111,Head 13,Head 112,Head 14,Head 113,Head 15,Head 114,Head 16,Head 115,Head 17,Head 116,Head 18,Head 117,Head 19,Head 118,Head 121,Head 1111,Head 131,Head 1121"/>
    <w:basedOn w:val="Norml"/>
    <w:next w:val="Norml"/>
    <w:link w:val="Cmsor1Char"/>
    <w:qFormat/>
    <w:rsid w:val="00676AD2"/>
    <w:pPr>
      <w:keepNext/>
      <w:numPr>
        <w:numId w:val="1"/>
      </w:numPr>
      <w:autoSpaceDE w:val="0"/>
      <w:autoSpaceDN w:val="0"/>
      <w:spacing w:after="0" w:line="240" w:lineRule="auto"/>
      <w:jc w:val="center"/>
      <w:outlineLvl w:val="0"/>
    </w:pPr>
    <w:rPr>
      <w:rFonts w:ascii="Arial" w:eastAsia="Times New Roman" w:hAnsi="Arial" w:cs="Arial"/>
      <w:b/>
      <w:bCs/>
      <w:sz w:val="40"/>
      <w:szCs w:val="40"/>
      <w:lang w:eastAsia="hu-HU"/>
    </w:rPr>
  </w:style>
  <w:style w:type="paragraph" w:styleId="Cmsor2">
    <w:name w:val="heading 2"/>
    <w:aliases w:val="Okean2,h2,Címsor 2 Char1,Char Char Char1,Címsor 2 Char Char,Címsor 2 Char1 Char,Char Char Char1 Char,Címsor 2 Char Char Char,Char Char Char Char Char,H2,Heading 2 Hidden,Proposal,2,Level 2 Heading,Numbered indent 2,ni2,hd"/>
    <w:basedOn w:val="Norml"/>
    <w:next w:val="Norml"/>
    <w:link w:val="Cmsor2Char"/>
    <w:semiHidden/>
    <w:unhideWhenUsed/>
    <w:qFormat/>
    <w:rsid w:val="00676AD2"/>
    <w:pPr>
      <w:keepNext/>
      <w:widowControl w:val="0"/>
      <w:numPr>
        <w:ilvl w:val="1"/>
        <w:numId w:val="1"/>
      </w:numPr>
      <w:autoSpaceDE w:val="0"/>
      <w:autoSpaceDN w:val="0"/>
      <w:spacing w:after="0" w:line="240" w:lineRule="auto"/>
      <w:ind w:right="-2"/>
      <w:jc w:val="both"/>
      <w:outlineLvl w:val="1"/>
    </w:pPr>
    <w:rPr>
      <w:rFonts w:ascii="Arial" w:eastAsia="Times New Roman" w:hAnsi="Arial" w:cs="Arial"/>
      <w:sz w:val="24"/>
      <w:szCs w:val="24"/>
      <w:lang w:eastAsia="hu-HU"/>
    </w:rPr>
  </w:style>
  <w:style w:type="paragraph" w:styleId="Cmsor3">
    <w:name w:val="heading 3"/>
    <w:aliases w:val="Okean3,h3,H3,Címsor 3-1,h3 sub heading,sub-sub,Level 3,Minor1,1.2.3.,heading3,CMG H3,C Sub-Sub/Italic,heading 3,h31,h32,h33,h311,h34,h312,h35,h313,h36,h37,h314,h38,h39,h310,h315,h321,h331,h3111,h341,h3121,h351,h3131,h361,h371,h3141,h381,h391"/>
    <w:basedOn w:val="Norml"/>
    <w:next w:val="Norml"/>
    <w:link w:val="Cmsor3Char"/>
    <w:semiHidden/>
    <w:unhideWhenUsed/>
    <w:qFormat/>
    <w:rsid w:val="00676AD2"/>
    <w:pPr>
      <w:keepNext/>
      <w:numPr>
        <w:ilvl w:val="2"/>
        <w:numId w:val="1"/>
      </w:numPr>
      <w:autoSpaceDE w:val="0"/>
      <w:autoSpaceDN w:val="0"/>
      <w:spacing w:after="0" w:line="240" w:lineRule="auto"/>
      <w:jc w:val="both"/>
      <w:outlineLvl w:val="2"/>
    </w:pPr>
    <w:rPr>
      <w:rFonts w:ascii="Arial" w:eastAsia="Times New Roman" w:hAnsi="Arial" w:cs="Arial"/>
      <w:b/>
      <w:bCs/>
      <w:sz w:val="24"/>
      <w:szCs w:val="24"/>
      <w:u w:val="single"/>
      <w:lang w:eastAsia="hu-HU"/>
    </w:rPr>
  </w:style>
  <w:style w:type="paragraph" w:styleId="Cmsor4">
    <w:name w:val="heading 4"/>
    <w:aliases w:val="Okean4,h4,Fej 1,h4 sub sub heading,Cím 4,H4,Propos,Negyedik számozott szint,4. számozott szint,4. számozott,(Paragraph L3),Head4,heading 4,4th level,a.,Headline4,dash,Map Title,Level 2 - a,Okean_NFU"/>
    <w:basedOn w:val="Norml"/>
    <w:next w:val="Norml"/>
    <w:link w:val="Cmsor4Char"/>
    <w:semiHidden/>
    <w:unhideWhenUsed/>
    <w:qFormat/>
    <w:rsid w:val="00676AD2"/>
    <w:pPr>
      <w:keepNext/>
      <w:numPr>
        <w:ilvl w:val="3"/>
        <w:numId w:val="1"/>
      </w:numPr>
      <w:autoSpaceDE w:val="0"/>
      <w:autoSpaceDN w:val="0"/>
      <w:spacing w:after="0" w:line="240" w:lineRule="auto"/>
      <w:jc w:val="both"/>
      <w:outlineLvl w:val="3"/>
    </w:pPr>
    <w:rPr>
      <w:rFonts w:ascii="Arial" w:eastAsia="Times New Roman" w:hAnsi="Arial" w:cs="Arial"/>
      <w:sz w:val="24"/>
      <w:szCs w:val="24"/>
      <w:lang w:eastAsia="hu-HU"/>
    </w:rPr>
  </w:style>
  <w:style w:type="paragraph" w:styleId="Cmsor5">
    <w:name w:val="heading 5"/>
    <w:aliases w:val="Okean5,h5"/>
    <w:basedOn w:val="Norml"/>
    <w:next w:val="Norml"/>
    <w:link w:val="Cmsor5Char"/>
    <w:semiHidden/>
    <w:unhideWhenUsed/>
    <w:qFormat/>
    <w:rsid w:val="00676AD2"/>
    <w:pPr>
      <w:keepNext/>
      <w:numPr>
        <w:ilvl w:val="4"/>
        <w:numId w:val="1"/>
      </w:numPr>
      <w:autoSpaceDE w:val="0"/>
      <w:autoSpaceDN w:val="0"/>
      <w:spacing w:after="0" w:line="240" w:lineRule="auto"/>
      <w:jc w:val="center"/>
      <w:outlineLvl w:val="4"/>
    </w:pPr>
    <w:rPr>
      <w:rFonts w:ascii="Arial" w:eastAsia="Times New Roman" w:hAnsi="Arial" w:cs="Arial"/>
      <w:sz w:val="24"/>
      <w:szCs w:val="24"/>
      <w:lang w:eastAsia="hu-HU"/>
    </w:rPr>
  </w:style>
  <w:style w:type="paragraph" w:styleId="Cmsor6">
    <w:name w:val="heading 6"/>
    <w:aliases w:val="Okean6,h6"/>
    <w:basedOn w:val="Norml"/>
    <w:next w:val="Norml"/>
    <w:link w:val="Cmsor6Char"/>
    <w:unhideWhenUsed/>
    <w:qFormat/>
    <w:rsid w:val="00676AD2"/>
    <w:pPr>
      <w:keepNext/>
      <w:numPr>
        <w:ilvl w:val="5"/>
        <w:numId w:val="1"/>
      </w:numPr>
      <w:autoSpaceDE w:val="0"/>
      <w:autoSpaceDN w:val="0"/>
      <w:spacing w:after="0" w:line="240" w:lineRule="auto"/>
      <w:jc w:val="both"/>
      <w:outlineLvl w:val="5"/>
    </w:pPr>
    <w:rPr>
      <w:rFonts w:ascii="Arial" w:eastAsia="Times New Roman" w:hAnsi="Arial" w:cs="Arial"/>
      <w:b/>
      <w:bCs/>
      <w:sz w:val="24"/>
      <w:szCs w:val="24"/>
      <w:lang w:eastAsia="hu-HU"/>
    </w:rPr>
  </w:style>
  <w:style w:type="paragraph" w:styleId="Cmsor7">
    <w:name w:val="heading 7"/>
    <w:aliases w:val="Okean7,h7"/>
    <w:basedOn w:val="Norml"/>
    <w:next w:val="Norml"/>
    <w:link w:val="Cmsor7Char"/>
    <w:unhideWhenUsed/>
    <w:qFormat/>
    <w:rsid w:val="00676AD2"/>
    <w:pPr>
      <w:keepNext/>
      <w:numPr>
        <w:ilvl w:val="6"/>
        <w:numId w:val="1"/>
      </w:numPr>
      <w:autoSpaceDE w:val="0"/>
      <w:autoSpaceDN w:val="0"/>
      <w:spacing w:after="0" w:line="240" w:lineRule="auto"/>
      <w:jc w:val="both"/>
      <w:outlineLvl w:val="6"/>
    </w:pPr>
    <w:rPr>
      <w:rFonts w:ascii="Arial" w:eastAsia="Times New Roman" w:hAnsi="Arial" w:cs="Arial"/>
      <w:sz w:val="24"/>
      <w:szCs w:val="24"/>
      <w:lang w:eastAsia="hu-HU"/>
    </w:rPr>
  </w:style>
  <w:style w:type="paragraph" w:styleId="Cmsor8">
    <w:name w:val="heading 8"/>
    <w:aliases w:val="Okean8,h8"/>
    <w:basedOn w:val="Norml"/>
    <w:next w:val="Norml"/>
    <w:link w:val="Cmsor8Char"/>
    <w:unhideWhenUsed/>
    <w:qFormat/>
    <w:rsid w:val="00676AD2"/>
    <w:pPr>
      <w:keepNext/>
      <w:numPr>
        <w:ilvl w:val="7"/>
        <w:numId w:val="1"/>
      </w:numPr>
      <w:autoSpaceDE w:val="0"/>
      <w:autoSpaceDN w:val="0"/>
      <w:spacing w:after="0" w:line="240" w:lineRule="auto"/>
      <w:jc w:val="center"/>
      <w:outlineLvl w:val="7"/>
    </w:pPr>
    <w:rPr>
      <w:rFonts w:ascii="Arial" w:eastAsia="Times New Roman" w:hAnsi="Arial" w:cs="Arial"/>
      <w:b/>
      <w:bCs/>
      <w:sz w:val="24"/>
      <w:szCs w:val="24"/>
      <w:lang w:eastAsia="hu-HU"/>
    </w:rPr>
  </w:style>
  <w:style w:type="paragraph" w:styleId="Cmsor9">
    <w:name w:val="heading 9"/>
    <w:aliases w:val="h9"/>
    <w:basedOn w:val="Norml"/>
    <w:next w:val="Norml"/>
    <w:link w:val="Cmsor9Char"/>
    <w:unhideWhenUsed/>
    <w:qFormat/>
    <w:rsid w:val="00676AD2"/>
    <w:pPr>
      <w:keepNext/>
      <w:numPr>
        <w:ilvl w:val="8"/>
        <w:numId w:val="1"/>
      </w:numPr>
      <w:autoSpaceDE w:val="0"/>
      <w:autoSpaceDN w:val="0"/>
      <w:spacing w:after="0" w:line="240" w:lineRule="auto"/>
      <w:jc w:val="both"/>
      <w:outlineLvl w:val="8"/>
    </w:pPr>
    <w:rPr>
      <w:rFonts w:ascii="Arial" w:eastAsia="Times New Roman" w:hAnsi="Arial" w:cs="Arial"/>
      <w:sz w:val="28"/>
      <w:szCs w:val="28"/>
      <w:lang w:eastAsia="hu-HU"/>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Okean Címsor 1 Char,h1 Char,H1 Char,Címs 1 Char,Section Heading Char,Fab-1 Char,Head 1 Char,Head 11 Char,Head 12 Char,Head 111 Char,Head 13 Char,Head 112 Char,Head 14 Char,Head 113 Char,Head 15 Char,Head 114 Char,Head 16 Char,Head 115 Char"/>
    <w:basedOn w:val="Bekezdsalapbettpusa"/>
    <w:link w:val="Cmsor1"/>
    <w:rsid w:val="00676AD2"/>
    <w:rPr>
      <w:rFonts w:ascii="Arial" w:eastAsia="Times New Roman" w:hAnsi="Arial" w:cs="Arial"/>
      <w:b/>
      <w:bCs/>
      <w:sz w:val="40"/>
      <w:szCs w:val="40"/>
      <w:lang w:eastAsia="hu-HU"/>
    </w:rPr>
  </w:style>
  <w:style w:type="character" w:customStyle="1" w:styleId="Cmsor2Char">
    <w:name w:val="Címsor 2 Char"/>
    <w:aliases w:val="Okean2 Char,h2 Char,Címsor 2 Char1 Char1,Char Char Char1 Char1,Címsor 2 Char Char Char1,Címsor 2 Char1 Char Char,Char Char Char1 Char Char,Címsor 2 Char Char Char Char,Char Char Char Char Char Char,H2 Char,Heading 2 Hidden Char,2 Char"/>
    <w:basedOn w:val="Bekezdsalapbettpusa"/>
    <w:link w:val="Cmsor2"/>
    <w:semiHidden/>
    <w:rsid w:val="00676AD2"/>
    <w:rPr>
      <w:rFonts w:ascii="Arial" w:eastAsia="Times New Roman" w:hAnsi="Arial" w:cs="Arial"/>
      <w:sz w:val="24"/>
      <w:szCs w:val="24"/>
      <w:lang w:eastAsia="hu-HU"/>
    </w:rPr>
  </w:style>
  <w:style w:type="character" w:customStyle="1" w:styleId="Cmsor3Char">
    <w:name w:val="Címsor 3 Char"/>
    <w:aliases w:val="Okean3 Char,h3 Char,H3 Char,Címsor 3-1 Char,h3 sub heading Char,sub-sub Char,Level 3 Char,Minor1 Char,1.2.3. Char,heading3 Char,CMG H3 Char,C Sub-Sub/Italic Char,heading 3 Char,h31 Char,h32 Char,h33 Char,h311 Char,h34 Char,h312 Char"/>
    <w:basedOn w:val="Bekezdsalapbettpusa"/>
    <w:link w:val="Cmsor3"/>
    <w:semiHidden/>
    <w:rsid w:val="00676AD2"/>
    <w:rPr>
      <w:rFonts w:ascii="Arial" w:eastAsia="Times New Roman" w:hAnsi="Arial" w:cs="Arial"/>
      <w:b/>
      <w:bCs/>
      <w:sz w:val="24"/>
      <w:szCs w:val="24"/>
      <w:u w:val="single"/>
      <w:lang w:eastAsia="hu-HU"/>
    </w:rPr>
  </w:style>
  <w:style w:type="character" w:customStyle="1" w:styleId="Cmsor4Char">
    <w:name w:val="Címsor 4 Char"/>
    <w:aliases w:val="Okean4 Char,h4 Char,Fej 1 Char,h4 sub sub heading Char,Cím 4 Char,H4 Char,Propos Char,Negyedik számozott szint Char,4. számozott szint Char,4. számozott Char,(Paragraph L3) Char,Head4 Char,heading 4 Char,4th level Char,a. Char,dash Char"/>
    <w:basedOn w:val="Bekezdsalapbettpusa"/>
    <w:link w:val="Cmsor4"/>
    <w:semiHidden/>
    <w:rsid w:val="00676AD2"/>
    <w:rPr>
      <w:rFonts w:ascii="Arial" w:eastAsia="Times New Roman" w:hAnsi="Arial" w:cs="Arial"/>
      <w:sz w:val="24"/>
      <w:szCs w:val="24"/>
      <w:lang w:eastAsia="hu-HU"/>
    </w:rPr>
  </w:style>
  <w:style w:type="character" w:customStyle="1" w:styleId="Cmsor5Char">
    <w:name w:val="Címsor 5 Char"/>
    <w:aliases w:val="Okean5 Char,h5 Char"/>
    <w:basedOn w:val="Bekezdsalapbettpusa"/>
    <w:link w:val="Cmsor5"/>
    <w:semiHidden/>
    <w:rsid w:val="00676AD2"/>
    <w:rPr>
      <w:rFonts w:ascii="Arial" w:eastAsia="Times New Roman" w:hAnsi="Arial" w:cs="Arial"/>
      <w:sz w:val="24"/>
      <w:szCs w:val="24"/>
      <w:lang w:eastAsia="hu-HU"/>
    </w:rPr>
  </w:style>
  <w:style w:type="character" w:customStyle="1" w:styleId="Cmsor6Char">
    <w:name w:val="Címsor 6 Char"/>
    <w:aliases w:val="Okean6 Char,h6 Char"/>
    <w:basedOn w:val="Bekezdsalapbettpusa"/>
    <w:link w:val="Cmsor6"/>
    <w:semiHidden/>
    <w:rsid w:val="00676AD2"/>
    <w:rPr>
      <w:rFonts w:ascii="Arial" w:eastAsia="Times New Roman" w:hAnsi="Arial" w:cs="Arial"/>
      <w:b/>
      <w:bCs/>
      <w:sz w:val="24"/>
      <w:szCs w:val="24"/>
      <w:lang w:eastAsia="hu-HU"/>
    </w:rPr>
  </w:style>
  <w:style w:type="character" w:customStyle="1" w:styleId="Cmsor7Char">
    <w:name w:val="Címsor 7 Char"/>
    <w:aliases w:val="Okean7 Char,h7 Char"/>
    <w:basedOn w:val="Bekezdsalapbettpusa"/>
    <w:link w:val="Cmsor7"/>
    <w:uiPriority w:val="99"/>
    <w:semiHidden/>
    <w:rsid w:val="00676AD2"/>
    <w:rPr>
      <w:rFonts w:ascii="Arial" w:eastAsia="Times New Roman" w:hAnsi="Arial" w:cs="Arial"/>
      <w:sz w:val="24"/>
      <w:szCs w:val="24"/>
      <w:lang w:eastAsia="hu-HU"/>
    </w:rPr>
  </w:style>
  <w:style w:type="character" w:customStyle="1" w:styleId="Cmsor8Char">
    <w:name w:val="Címsor 8 Char"/>
    <w:aliases w:val="Okean8 Char,h8 Char"/>
    <w:basedOn w:val="Bekezdsalapbettpusa"/>
    <w:link w:val="Cmsor8"/>
    <w:uiPriority w:val="99"/>
    <w:semiHidden/>
    <w:rsid w:val="00676AD2"/>
    <w:rPr>
      <w:rFonts w:ascii="Arial" w:eastAsia="Times New Roman" w:hAnsi="Arial" w:cs="Arial"/>
      <w:b/>
      <w:bCs/>
      <w:sz w:val="24"/>
      <w:szCs w:val="24"/>
      <w:lang w:eastAsia="hu-HU"/>
    </w:rPr>
  </w:style>
  <w:style w:type="character" w:customStyle="1" w:styleId="Cmsor9Char">
    <w:name w:val="Címsor 9 Char"/>
    <w:aliases w:val="h9 Char"/>
    <w:basedOn w:val="Bekezdsalapbettpusa"/>
    <w:link w:val="Cmsor9"/>
    <w:uiPriority w:val="99"/>
    <w:semiHidden/>
    <w:rsid w:val="00676AD2"/>
    <w:rPr>
      <w:rFonts w:ascii="Arial" w:eastAsia="Times New Roman" w:hAnsi="Arial" w:cs="Arial"/>
      <w:sz w:val="28"/>
      <w:szCs w:val="28"/>
      <w:lang w:eastAsia="hu-HU"/>
    </w:rPr>
  </w:style>
  <w:style w:type="numbering" w:customStyle="1" w:styleId="Nemlista1">
    <w:name w:val="Nem lista1"/>
    <w:next w:val="Nemlista"/>
    <w:uiPriority w:val="99"/>
    <w:semiHidden/>
    <w:unhideWhenUsed/>
    <w:rsid w:val="00676AD2"/>
  </w:style>
  <w:style w:type="character" w:styleId="Hiperhivatkozs">
    <w:name w:val="Hyperlink"/>
    <w:uiPriority w:val="99"/>
    <w:unhideWhenUsed/>
    <w:rsid w:val="00676AD2"/>
    <w:rPr>
      <w:rFonts w:ascii="Verdana" w:hAnsi="Verdana" w:hint="default"/>
      <w:color w:val="344356"/>
      <w:sz w:val="15"/>
      <w:u w:val="single"/>
    </w:rPr>
  </w:style>
  <w:style w:type="character" w:styleId="Mrltotthiperhivatkozs">
    <w:name w:val="FollowedHyperlink"/>
    <w:semiHidden/>
    <w:unhideWhenUsed/>
    <w:rsid w:val="00676AD2"/>
    <w:rPr>
      <w:color w:val="800080"/>
      <w:u w:val="single"/>
    </w:rPr>
  </w:style>
  <w:style w:type="paragraph" w:styleId="HTML-cm">
    <w:name w:val="HTML Address"/>
    <w:basedOn w:val="Norml"/>
    <w:link w:val="HTML-cmChar"/>
    <w:semiHidden/>
    <w:unhideWhenUsed/>
    <w:rsid w:val="00676AD2"/>
    <w:pPr>
      <w:spacing w:after="0" w:line="240" w:lineRule="auto"/>
    </w:pPr>
    <w:rPr>
      <w:rFonts w:ascii="Times New Roman" w:eastAsia="Times New Roman" w:hAnsi="Times New Roman" w:cs="Times New Roman"/>
      <w:i/>
      <w:iCs/>
      <w:szCs w:val="20"/>
      <w:lang w:val="en-GB"/>
    </w:rPr>
  </w:style>
  <w:style w:type="character" w:customStyle="1" w:styleId="HTML-cmChar">
    <w:name w:val="HTML-cím Char"/>
    <w:basedOn w:val="Bekezdsalapbettpusa"/>
    <w:link w:val="HTML-cm"/>
    <w:semiHidden/>
    <w:rsid w:val="00676AD2"/>
    <w:rPr>
      <w:rFonts w:ascii="Times New Roman" w:eastAsia="Times New Roman" w:hAnsi="Times New Roman" w:cs="Times New Roman"/>
      <w:i/>
      <w:iCs/>
      <w:szCs w:val="20"/>
      <w:lang w:val="en-GB"/>
    </w:rPr>
  </w:style>
  <w:style w:type="character" w:styleId="HTML-kd">
    <w:name w:val="HTML Code"/>
    <w:semiHidden/>
    <w:unhideWhenUsed/>
    <w:rsid w:val="00676AD2"/>
    <w:rPr>
      <w:rFonts w:ascii="Courier New" w:eastAsia="Times New Roman" w:hAnsi="Courier New" w:cs="Courier New" w:hint="default"/>
      <w:sz w:val="20"/>
      <w:szCs w:val="20"/>
    </w:rPr>
  </w:style>
  <w:style w:type="character" w:customStyle="1" w:styleId="Cmsor1Char1">
    <w:name w:val="Címsor 1 Char1"/>
    <w:aliases w:val="Okean Címsor 1 Char1,h1 Char1,H1 Char1,Címs 1 Char1,Section Heading Char1,Fab-1 Char1,Head 1 Char1,Head 11 Char1,Head 12 Char1,Head 111 Char1,Head 13 Char1,Head 112 Char1,Head 14 Char1,Head 113 Char1,Head 15 Char1,Head 114 Char1"/>
    <w:basedOn w:val="Bekezdsalapbettpusa"/>
    <w:rsid w:val="00676AD2"/>
    <w:rPr>
      <w:rFonts w:ascii="Cambria" w:eastAsia="Times New Roman" w:hAnsi="Cambria" w:cs="Times New Roman"/>
      <w:color w:val="365F91"/>
      <w:sz w:val="32"/>
      <w:szCs w:val="32"/>
    </w:rPr>
  </w:style>
  <w:style w:type="character" w:customStyle="1" w:styleId="Cmsor2Char2">
    <w:name w:val="Címsor 2 Char2"/>
    <w:aliases w:val="Okean2 Char1,h2 Char1,Címsor 2 Char1 Char2,Char Char Char1 Char2,Címsor 2 Char Char Char2,Címsor 2 Char1 Char Char1,Char Char Char1 Char Char1,Címsor 2 Char Char Char Char1,Char Char Char Char Char Char1,H2 Char1,Heading 2 Hidden Char1"/>
    <w:basedOn w:val="Bekezdsalapbettpusa"/>
    <w:semiHidden/>
    <w:rsid w:val="00676AD2"/>
    <w:rPr>
      <w:rFonts w:ascii="Cambria" w:eastAsia="Times New Roman" w:hAnsi="Cambria" w:cs="Times New Roman"/>
      <w:color w:val="365F91"/>
      <w:sz w:val="26"/>
      <w:szCs w:val="26"/>
    </w:rPr>
  </w:style>
  <w:style w:type="character" w:customStyle="1" w:styleId="Cmsor3Char1">
    <w:name w:val="Címsor 3 Char1"/>
    <w:aliases w:val="Okean3 Char1,h3 Char1,H3 Char1,Címsor 3-1 Char1,h3 sub heading Char1,sub-sub Char1,Level 3 Char1,Minor1 Char1,1.2.3. Char1,heading3 Char1,CMG H3 Char1,C Sub-Sub/Italic Char1,heading 3 Char1,h31 Char1,h32 Char1,h33 Char1,h311 Char1"/>
    <w:basedOn w:val="Bekezdsalapbettpusa"/>
    <w:semiHidden/>
    <w:rsid w:val="00676AD2"/>
    <w:rPr>
      <w:rFonts w:ascii="Cambria" w:eastAsia="Times New Roman" w:hAnsi="Cambria" w:cs="Times New Roman"/>
      <w:color w:val="243F60"/>
      <w:sz w:val="24"/>
      <w:szCs w:val="24"/>
    </w:rPr>
  </w:style>
  <w:style w:type="character" w:customStyle="1" w:styleId="Cmsor4Char1">
    <w:name w:val="Címsor 4 Char1"/>
    <w:aliases w:val="Okean4 Char1,h4 Char1,Fej 1 Char1,h4 sub sub heading Char1,Cím 4 Char1,H4 Char1,Propos Char1,Negyedik számozott szint Char1,4. számozott szint Char1,4. számozott Char1,(Paragraph L3) Char1,Head4 Char1,heading 4 Char1,4th level Char1"/>
    <w:basedOn w:val="Bekezdsalapbettpusa"/>
    <w:semiHidden/>
    <w:rsid w:val="00676AD2"/>
    <w:rPr>
      <w:rFonts w:ascii="Cambria" w:eastAsia="Times New Roman" w:hAnsi="Cambria" w:cs="Times New Roman"/>
      <w:i/>
      <w:iCs/>
      <w:color w:val="365F91"/>
    </w:rPr>
  </w:style>
  <w:style w:type="character" w:customStyle="1" w:styleId="Cmsor5Char1">
    <w:name w:val="Címsor 5 Char1"/>
    <w:aliases w:val="Okean5 Char1,h5 Char1"/>
    <w:basedOn w:val="Bekezdsalapbettpusa"/>
    <w:semiHidden/>
    <w:rsid w:val="00676AD2"/>
    <w:rPr>
      <w:rFonts w:ascii="Cambria" w:eastAsia="Times New Roman" w:hAnsi="Cambria" w:cs="Times New Roman"/>
      <w:color w:val="365F91"/>
    </w:rPr>
  </w:style>
  <w:style w:type="character" w:customStyle="1" w:styleId="Cmsor6Char1">
    <w:name w:val="Címsor 6 Char1"/>
    <w:aliases w:val="Okean6 Char1,h6 Char1"/>
    <w:basedOn w:val="Bekezdsalapbettpusa"/>
    <w:semiHidden/>
    <w:rsid w:val="00676AD2"/>
    <w:rPr>
      <w:rFonts w:ascii="Cambria" w:eastAsia="Times New Roman" w:hAnsi="Cambria" w:cs="Times New Roman"/>
      <w:color w:val="243F60"/>
    </w:rPr>
  </w:style>
  <w:style w:type="character" w:styleId="HTML-billentyzet">
    <w:name w:val="HTML Keyboard"/>
    <w:semiHidden/>
    <w:unhideWhenUsed/>
    <w:rsid w:val="00676AD2"/>
    <w:rPr>
      <w:rFonts w:ascii="Courier New" w:eastAsia="Times New Roman" w:hAnsi="Courier New" w:cs="Courier New" w:hint="default"/>
      <w:sz w:val="20"/>
      <w:szCs w:val="20"/>
    </w:rPr>
  </w:style>
  <w:style w:type="paragraph" w:styleId="HTML-kntformzott">
    <w:name w:val="HTML Preformatted"/>
    <w:basedOn w:val="Norml"/>
    <w:link w:val="HTML-kntformzottChar"/>
    <w:semiHidden/>
    <w:unhideWhenUsed/>
    <w:rsid w:val="00676A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hu-HU"/>
    </w:rPr>
  </w:style>
  <w:style w:type="character" w:customStyle="1" w:styleId="HTML-kntformzottChar">
    <w:name w:val="HTML-ként formázott Char"/>
    <w:basedOn w:val="Bekezdsalapbettpusa"/>
    <w:link w:val="HTML-kntformzott"/>
    <w:semiHidden/>
    <w:rsid w:val="00676AD2"/>
    <w:rPr>
      <w:rFonts w:ascii="Courier New" w:eastAsia="Times New Roman" w:hAnsi="Courier New" w:cs="Times New Roman"/>
      <w:sz w:val="20"/>
      <w:szCs w:val="20"/>
      <w:lang w:eastAsia="hu-HU"/>
    </w:rPr>
  </w:style>
  <w:style w:type="character" w:styleId="HTML-minta">
    <w:name w:val="HTML Sample"/>
    <w:semiHidden/>
    <w:unhideWhenUsed/>
    <w:rsid w:val="00676AD2"/>
    <w:rPr>
      <w:rFonts w:ascii="Courier New" w:eastAsia="Times New Roman" w:hAnsi="Courier New" w:cs="Courier New" w:hint="default"/>
    </w:rPr>
  </w:style>
  <w:style w:type="character" w:styleId="HTML-rgp">
    <w:name w:val="HTML Typewriter"/>
    <w:semiHidden/>
    <w:unhideWhenUsed/>
    <w:rsid w:val="00676AD2"/>
    <w:rPr>
      <w:rFonts w:ascii="Courier New" w:eastAsia="Times New Roman" w:hAnsi="Courier New" w:cs="Courier New" w:hint="default"/>
      <w:sz w:val="20"/>
      <w:szCs w:val="20"/>
    </w:rPr>
  </w:style>
  <w:style w:type="paragraph" w:styleId="NormlWeb">
    <w:name w:val="Normal (Web)"/>
    <w:basedOn w:val="Norml"/>
    <w:uiPriority w:val="99"/>
    <w:unhideWhenUsed/>
    <w:rsid w:val="00676AD2"/>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Cmsor7Char1">
    <w:name w:val="Címsor 7 Char1"/>
    <w:aliases w:val="Okean7 Char1,h7 Char1"/>
    <w:basedOn w:val="Bekezdsalapbettpusa"/>
    <w:semiHidden/>
    <w:rsid w:val="00676AD2"/>
    <w:rPr>
      <w:rFonts w:ascii="Cambria" w:eastAsia="Times New Roman" w:hAnsi="Cambria" w:cs="Times New Roman"/>
      <w:i/>
      <w:iCs/>
      <w:color w:val="243F60"/>
    </w:rPr>
  </w:style>
  <w:style w:type="character" w:customStyle="1" w:styleId="Cmsor8Char1">
    <w:name w:val="Címsor 8 Char1"/>
    <w:aliases w:val="Okean8 Char1,h8 Char1"/>
    <w:basedOn w:val="Bekezdsalapbettpusa"/>
    <w:semiHidden/>
    <w:rsid w:val="00676AD2"/>
    <w:rPr>
      <w:rFonts w:ascii="Cambria" w:eastAsia="Times New Roman" w:hAnsi="Cambria" w:cs="Times New Roman"/>
      <w:color w:val="272727"/>
      <w:sz w:val="21"/>
      <w:szCs w:val="21"/>
    </w:rPr>
  </w:style>
  <w:style w:type="character" w:customStyle="1" w:styleId="Cmsor9Char1">
    <w:name w:val="Címsor 9 Char1"/>
    <w:aliases w:val="h9 Char1"/>
    <w:basedOn w:val="Bekezdsalapbettpusa"/>
    <w:semiHidden/>
    <w:rsid w:val="00676AD2"/>
    <w:rPr>
      <w:rFonts w:ascii="Cambria" w:eastAsia="Times New Roman" w:hAnsi="Cambria" w:cs="Times New Roman"/>
      <w:i/>
      <w:iCs/>
      <w:color w:val="272727"/>
      <w:sz w:val="21"/>
      <w:szCs w:val="21"/>
    </w:rPr>
  </w:style>
  <w:style w:type="paragraph" w:styleId="Trgymutat1">
    <w:name w:val="index 1"/>
    <w:basedOn w:val="Norml"/>
    <w:next w:val="Norml"/>
    <w:autoRedefine/>
    <w:uiPriority w:val="99"/>
    <w:semiHidden/>
    <w:unhideWhenUsed/>
    <w:rsid w:val="00676AD2"/>
    <w:pPr>
      <w:spacing w:after="0" w:line="240" w:lineRule="auto"/>
      <w:ind w:left="220" w:hanging="220"/>
    </w:pPr>
    <w:rPr>
      <w:rFonts w:ascii="Bookman Old Style" w:eastAsia="Times New Roman" w:hAnsi="Bookman Old Style" w:cs="Times New Roman"/>
      <w:szCs w:val="24"/>
      <w:lang w:eastAsia="hu-HU"/>
    </w:rPr>
  </w:style>
  <w:style w:type="paragraph" w:styleId="Trgymutat2">
    <w:name w:val="index 2"/>
    <w:basedOn w:val="Norml"/>
    <w:next w:val="Norml"/>
    <w:autoRedefine/>
    <w:uiPriority w:val="99"/>
    <w:semiHidden/>
    <w:unhideWhenUsed/>
    <w:rsid w:val="00676AD2"/>
    <w:pPr>
      <w:spacing w:after="0" w:line="240" w:lineRule="auto"/>
      <w:ind w:left="440" w:hanging="220"/>
    </w:pPr>
    <w:rPr>
      <w:rFonts w:ascii="Bookman Old Style" w:eastAsia="Times New Roman" w:hAnsi="Bookman Old Style" w:cs="Times New Roman"/>
      <w:szCs w:val="24"/>
      <w:lang w:eastAsia="hu-HU"/>
    </w:rPr>
  </w:style>
  <w:style w:type="paragraph" w:styleId="Trgymutat3">
    <w:name w:val="index 3"/>
    <w:basedOn w:val="Norml"/>
    <w:next w:val="Norml"/>
    <w:autoRedefine/>
    <w:uiPriority w:val="99"/>
    <w:semiHidden/>
    <w:unhideWhenUsed/>
    <w:rsid w:val="00676AD2"/>
    <w:pPr>
      <w:spacing w:after="0" w:line="240" w:lineRule="auto"/>
      <w:ind w:left="660" w:hanging="220"/>
    </w:pPr>
    <w:rPr>
      <w:rFonts w:ascii="Bookman Old Style" w:eastAsia="Times New Roman" w:hAnsi="Bookman Old Style" w:cs="Times New Roman"/>
      <w:szCs w:val="24"/>
      <w:lang w:eastAsia="hu-HU"/>
    </w:rPr>
  </w:style>
  <w:style w:type="paragraph" w:styleId="Trgymutat4">
    <w:name w:val="index 4"/>
    <w:basedOn w:val="Norml"/>
    <w:next w:val="Norml"/>
    <w:autoRedefine/>
    <w:uiPriority w:val="99"/>
    <w:semiHidden/>
    <w:unhideWhenUsed/>
    <w:rsid w:val="00676AD2"/>
    <w:pPr>
      <w:spacing w:after="0" w:line="240" w:lineRule="auto"/>
      <w:ind w:left="880" w:hanging="220"/>
    </w:pPr>
    <w:rPr>
      <w:rFonts w:ascii="Bookman Old Style" w:eastAsia="Times New Roman" w:hAnsi="Bookman Old Style" w:cs="Times New Roman"/>
      <w:szCs w:val="24"/>
      <w:lang w:eastAsia="hu-HU"/>
    </w:rPr>
  </w:style>
  <w:style w:type="paragraph" w:styleId="Trgymutat5">
    <w:name w:val="index 5"/>
    <w:basedOn w:val="Norml"/>
    <w:next w:val="Norml"/>
    <w:autoRedefine/>
    <w:uiPriority w:val="99"/>
    <w:semiHidden/>
    <w:unhideWhenUsed/>
    <w:rsid w:val="00676AD2"/>
    <w:pPr>
      <w:spacing w:after="0" w:line="240" w:lineRule="auto"/>
      <w:ind w:left="1100" w:hanging="220"/>
    </w:pPr>
    <w:rPr>
      <w:rFonts w:ascii="Bookman Old Style" w:eastAsia="Times New Roman" w:hAnsi="Bookman Old Style" w:cs="Times New Roman"/>
      <w:szCs w:val="24"/>
      <w:lang w:eastAsia="hu-HU"/>
    </w:rPr>
  </w:style>
  <w:style w:type="paragraph" w:styleId="Trgymutat6">
    <w:name w:val="index 6"/>
    <w:basedOn w:val="Norml"/>
    <w:next w:val="Norml"/>
    <w:autoRedefine/>
    <w:uiPriority w:val="99"/>
    <w:semiHidden/>
    <w:unhideWhenUsed/>
    <w:rsid w:val="00676AD2"/>
    <w:pPr>
      <w:spacing w:after="0" w:line="240" w:lineRule="auto"/>
      <w:ind w:left="1320" w:hanging="220"/>
    </w:pPr>
    <w:rPr>
      <w:rFonts w:ascii="Bookman Old Style" w:eastAsia="Times New Roman" w:hAnsi="Bookman Old Style" w:cs="Times New Roman"/>
      <w:szCs w:val="24"/>
      <w:lang w:eastAsia="hu-HU"/>
    </w:rPr>
  </w:style>
  <w:style w:type="paragraph" w:styleId="Trgymutat7">
    <w:name w:val="index 7"/>
    <w:basedOn w:val="Norml"/>
    <w:next w:val="Norml"/>
    <w:autoRedefine/>
    <w:uiPriority w:val="99"/>
    <w:semiHidden/>
    <w:unhideWhenUsed/>
    <w:rsid w:val="00676AD2"/>
    <w:pPr>
      <w:spacing w:after="0" w:line="240" w:lineRule="auto"/>
      <w:ind w:left="1540" w:hanging="220"/>
    </w:pPr>
    <w:rPr>
      <w:rFonts w:ascii="Bookman Old Style" w:eastAsia="Times New Roman" w:hAnsi="Bookman Old Style" w:cs="Times New Roman"/>
      <w:szCs w:val="24"/>
      <w:lang w:eastAsia="hu-HU"/>
    </w:rPr>
  </w:style>
  <w:style w:type="paragraph" w:styleId="Trgymutat8">
    <w:name w:val="index 8"/>
    <w:basedOn w:val="Norml"/>
    <w:next w:val="Norml"/>
    <w:autoRedefine/>
    <w:uiPriority w:val="99"/>
    <w:semiHidden/>
    <w:unhideWhenUsed/>
    <w:rsid w:val="00676AD2"/>
    <w:pPr>
      <w:spacing w:after="0" w:line="240" w:lineRule="auto"/>
      <w:ind w:left="1760" w:hanging="220"/>
    </w:pPr>
    <w:rPr>
      <w:rFonts w:ascii="Bookman Old Style" w:eastAsia="Times New Roman" w:hAnsi="Bookman Old Style" w:cs="Times New Roman"/>
      <w:szCs w:val="24"/>
      <w:lang w:eastAsia="hu-HU"/>
    </w:rPr>
  </w:style>
  <w:style w:type="paragraph" w:styleId="Trgymutat9">
    <w:name w:val="index 9"/>
    <w:basedOn w:val="Norml"/>
    <w:next w:val="Norml"/>
    <w:autoRedefine/>
    <w:uiPriority w:val="99"/>
    <w:semiHidden/>
    <w:unhideWhenUsed/>
    <w:rsid w:val="00676AD2"/>
    <w:pPr>
      <w:spacing w:after="0" w:line="240" w:lineRule="auto"/>
      <w:ind w:left="1980" w:hanging="220"/>
    </w:pPr>
    <w:rPr>
      <w:rFonts w:ascii="Bookman Old Style" w:eastAsia="Times New Roman" w:hAnsi="Bookman Old Style" w:cs="Times New Roman"/>
      <w:szCs w:val="24"/>
      <w:lang w:eastAsia="hu-HU"/>
    </w:rPr>
  </w:style>
  <w:style w:type="paragraph" w:styleId="TJ1">
    <w:name w:val="toc 1"/>
    <w:aliases w:val="OkeanTJ1"/>
    <w:basedOn w:val="Norml"/>
    <w:next w:val="Norml"/>
    <w:autoRedefine/>
    <w:uiPriority w:val="39"/>
    <w:semiHidden/>
    <w:unhideWhenUsed/>
    <w:qFormat/>
    <w:rsid w:val="00676AD2"/>
    <w:pPr>
      <w:tabs>
        <w:tab w:val="left" w:pos="709"/>
        <w:tab w:val="right" w:leader="dot" w:pos="9062"/>
      </w:tabs>
      <w:spacing w:after="240" w:line="360" w:lineRule="auto"/>
      <w:jc w:val="both"/>
    </w:pPr>
    <w:rPr>
      <w:rFonts w:ascii="Arial" w:eastAsia="Times New Roman" w:hAnsi="Arial" w:cs="Times New Roman"/>
      <w:noProof/>
      <w:sz w:val="20"/>
      <w:szCs w:val="20"/>
      <w:lang w:eastAsia="hu-HU"/>
    </w:rPr>
  </w:style>
  <w:style w:type="paragraph" w:styleId="TJ2">
    <w:name w:val="toc 2"/>
    <w:aliases w:val="OkeanTJ2"/>
    <w:basedOn w:val="Norml"/>
    <w:next w:val="Norml"/>
    <w:autoRedefine/>
    <w:uiPriority w:val="39"/>
    <w:semiHidden/>
    <w:unhideWhenUsed/>
    <w:qFormat/>
    <w:rsid w:val="00676AD2"/>
    <w:pPr>
      <w:tabs>
        <w:tab w:val="left" w:pos="1000"/>
        <w:tab w:val="right" w:leader="dot" w:pos="9072"/>
      </w:tabs>
      <w:spacing w:after="40" w:line="360" w:lineRule="auto"/>
      <w:ind w:left="709" w:right="992" w:hanging="425"/>
      <w:jc w:val="both"/>
    </w:pPr>
    <w:rPr>
      <w:rFonts w:ascii="Arial" w:eastAsia="Times New Roman" w:hAnsi="Arial" w:cs="Times New Roman"/>
      <w:noProof/>
      <w:lang w:eastAsia="hu-HU"/>
    </w:rPr>
  </w:style>
  <w:style w:type="paragraph" w:styleId="TJ3">
    <w:name w:val="toc 3"/>
    <w:aliases w:val="OkeanTJ3"/>
    <w:basedOn w:val="Norml"/>
    <w:next w:val="Norml"/>
    <w:autoRedefine/>
    <w:uiPriority w:val="39"/>
    <w:semiHidden/>
    <w:unhideWhenUsed/>
    <w:qFormat/>
    <w:rsid w:val="00676AD2"/>
    <w:pPr>
      <w:tabs>
        <w:tab w:val="left" w:pos="540"/>
        <w:tab w:val="left" w:pos="1400"/>
        <w:tab w:val="right" w:leader="dot" w:pos="9062"/>
      </w:tabs>
      <w:spacing w:after="40" w:line="360" w:lineRule="auto"/>
      <w:ind w:left="340" w:firstLine="567"/>
      <w:jc w:val="both"/>
    </w:pPr>
    <w:rPr>
      <w:rFonts w:ascii="Arial" w:eastAsia="Times New Roman" w:hAnsi="Arial" w:cs="Times New Roman"/>
      <w:noProof/>
      <w:lang w:eastAsia="hu-HU"/>
    </w:rPr>
  </w:style>
  <w:style w:type="paragraph" w:styleId="TJ4">
    <w:name w:val="toc 4"/>
    <w:aliases w:val="OkeanTJ4"/>
    <w:basedOn w:val="Norml"/>
    <w:next w:val="Norml"/>
    <w:autoRedefine/>
    <w:uiPriority w:val="39"/>
    <w:semiHidden/>
    <w:unhideWhenUsed/>
    <w:rsid w:val="00676AD2"/>
    <w:pPr>
      <w:tabs>
        <w:tab w:val="left" w:pos="993"/>
        <w:tab w:val="right" w:leader="dot" w:pos="9062"/>
      </w:tabs>
      <w:spacing w:after="40" w:line="240" w:lineRule="auto"/>
      <w:ind w:left="850" w:right="992" w:hanging="493"/>
      <w:jc w:val="both"/>
    </w:pPr>
    <w:rPr>
      <w:rFonts w:ascii="Arial" w:eastAsia="Times New Roman" w:hAnsi="Arial" w:cs="Times New Roman"/>
      <w:noProof/>
      <w:szCs w:val="24"/>
      <w:lang w:eastAsia="hu-HU"/>
    </w:rPr>
  </w:style>
  <w:style w:type="paragraph" w:styleId="TJ5">
    <w:name w:val="toc 5"/>
    <w:basedOn w:val="Norml"/>
    <w:next w:val="Norml"/>
    <w:autoRedefine/>
    <w:uiPriority w:val="39"/>
    <w:semiHidden/>
    <w:unhideWhenUsed/>
    <w:rsid w:val="00676AD2"/>
    <w:pPr>
      <w:tabs>
        <w:tab w:val="right" w:leader="dot" w:pos="9062"/>
      </w:tabs>
      <w:spacing w:before="40" w:after="240" w:line="240" w:lineRule="auto"/>
      <w:ind w:left="540"/>
      <w:jc w:val="both"/>
    </w:pPr>
    <w:rPr>
      <w:rFonts w:ascii="Arial" w:eastAsia="Times New Roman" w:hAnsi="Arial" w:cs="Times New Roman"/>
      <w:noProof/>
      <w:szCs w:val="24"/>
      <w:lang w:eastAsia="hu-HU"/>
    </w:rPr>
  </w:style>
  <w:style w:type="paragraph" w:styleId="TJ6">
    <w:name w:val="toc 6"/>
    <w:basedOn w:val="Norml"/>
    <w:next w:val="Norml"/>
    <w:autoRedefine/>
    <w:uiPriority w:val="39"/>
    <w:semiHidden/>
    <w:unhideWhenUsed/>
    <w:rsid w:val="00676AD2"/>
    <w:pPr>
      <w:spacing w:after="240" w:line="240" w:lineRule="auto"/>
      <w:ind w:left="1000"/>
      <w:jc w:val="both"/>
    </w:pPr>
    <w:rPr>
      <w:rFonts w:ascii="Arial" w:eastAsia="Times New Roman" w:hAnsi="Arial" w:cs="Times New Roman"/>
      <w:szCs w:val="24"/>
      <w:lang w:eastAsia="hu-HU"/>
    </w:rPr>
  </w:style>
  <w:style w:type="paragraph" w:styleId="TJ7">
    <w:name w:val="toc 7"/>
    <w:basedOn w:val="Norml"/>
    <w:next w:val="Norml"/>
    <w:autoRedefine/>
    <w:uiPriority w:val="39"/>
    <w:semiHidden/>
    <w:unhideWhenUsed/>
    <w:rsid w:val="00676AD2"/>
    <w:pPr>
      <w:spacing w:after="240" w:line="240" w:lineRule="auto"/>
      <w:ind w:left="1200"/>
      <w:jc w:val="both"/>
    </w:pPr>
    <w:rPr>
      <w:rFonts w:ascii="Arial" w:eastAsia="Times New Roman" w:hAnsi="Arial" w:cs="Times New Roman"/>
      <w:szCs w:val="24"/>
      <w:lang w:eastAsia="hu-HU"/>
    </w:rPr>
  </w:style>
  <w:style w:type="paragraph" w:styleId="TJ8">
    <w:name w:val="toc 8"/>
    <w:basedOn w:val="Norml"/>
    <w:next w:val="Norml"/>
    <w:autoRedefine/>
    <w:uiPriority w:val="39"/>
    <w:semiHidden/>
    <w:unhideWhenUsed/>
    <w:rsid w:val="00676AD2"/>
    <w:pPr>
      <w:spacing w:after="240" w:line="240" w:lineRule="auto"/>
      <w:ind w:left="1400"/>
      <w:jc w:val="both"/>
    </w:pPr>
    <w:rPr>
      <w:rFonts w:ascii="Arial" w:eastAsia="Times New Roman" w:hAnsi="Arial" w:cs="Times New Roman"/>
      <w:szCs w:val="24"/>
      <w:lang w:eastAsia="hu-HU"/>
    </w:rPr>
  </w:style>
  <w:style w:type="paragraph" w:styleId="TJ9">
    <w:name w:val="toc 9"/>
    <w:basedOn w:val="Norml"/>
    <w:next w:val="Norml"/>
    <w:autoRedefine/>
    <w:uiPriority w:val="39"/>
    <w:semiHidden/>
    <w:unhideWhenUsed/>
    <w:rsid w:val="00676AD2"/>
    <w:pPr>
      <w:spacing w:after="240" w:line="240" w:lineRule="auto"/>
      <w:ind w:left="1600"/>
      <w:jc w:val="both"/>
    </w:pPr>
    <w:rPr>
      <w:rFonts w:ascii="Arial" w:eastAsia="Times New Roman" w:hAnsi="Arial" w:cs="Times New Roman"/>
      <w:szCs w:val="24"/>
      <w:lang w:eastAsia="hu-HU"/>
    </w:rPr>
  </w:style>
  <w:style w:type="paragraph" w:styleId="Normlbehzs">
    <w:name w:val="Normal Indent"/>
    <w:basedOn w:val="Norml"/>
    <w:uiPriority w:val="99"/>
    <w:semiHidden/>
    <w:unhideWhenUsed/>
    <w:rsid w:val="00676AD2"/>
    <w:pPr>
      <w:spacing w:after="0" w:line="240" w:lineRule="auto"/>
      <w:ind w:left="720"/>
    </w:pPr>
    <w:rPr>
      <w:rFonts w:ascii="Bookman Old Style" w:eastAsia="Times New Roman" w:hAnsi="Bookman Old Style" w:cs="Times New Roman"/>
      <w:szCs w:val="24"/>
      <w:lang w:eastAsia="hu-HU"/>
    </w:rPr>
  </w:style>
  <w:style w:type="character" w:customStyle="1" w:styleId="LbjegyzetszvegChar">
    <w:name w:val="Lábjegyzetszöveg Char"/>
    <w:basedOn w:val="Bekezdsalapbettpusa"/>
    <w:link w:val="Lbjegyzetszveg"/>
    <w:semiHidden/>
    <w:locked/>
    <w:rsid w:val="00676AD2"/>
    <w:rPr>
      <w:rFonts w:ascii="Arial" w:hAnsi="Arial" w:cs="Arial"/>
    </w:rPr>
  </w:style>
  <w:style w:type="paragraph" w:customStyle="1" w:styleId="FootnoteTextChar1">
    <w:name w:val="Footnote Text Char1"/>
    <w:basedOn w:val="Norml"/>
    <w:next w:val="Lbjegyzetszveg"/>
    <w:semiHidden/>
    <w:unhideWhenUsed/>
    <w:rsid w:val="00676AD2"/>
    <w:pPr>
      <w:widowControl w:val="0"/>
      <w:autoSpaceDE w:val="0"/>
      <w:autoSpaceDN w:val="0"/>
      <w:spacing w:after="0" w:line="240" w:lineRule="auto"/>
    </w:pPr>
    <w:rPr>
      <w:rFonts w:ascii="Arial" w:hAnsi="Arial" w:cs="Arial"/>
    </w:rPr>
  </w:style>
  <w:style w:type="character" w:customStyle="1" w:styleId="LbjegyzetszvegChar1">
    <w:name w:val="Lábjegyzetszöveg Char1"/>
    <w:aliases w:val="Footnote Text Char Char1"/>
    <w:basedOn w:val="Bekezdsalapbettpusa"/>
    <w:semiHidden/>
    <w:rsid w:val="00676AD2"/>
    <w:rPr>
      <w:rFonts w:ascii="Arial" w:eastAsia="Times New Roman" w:hAnsi="Arial" w:cs="Arial"/>
      <w:sz w:val="20"/>
      <w:szCs w:val="20"/>
      <w:lang w:eastAsia="hu-HU"/>
    </w:rPr>
  </w:style>
  <w:style w:type="character" w:customStyle="1" w:styleId="JegyzetszvegChar">
    <w:name w:val="Jegyzetszöveg Char"/>
    <w:aliases w:val="Char1 Char"/>
    <w:basedOn w:val="Bekezdsalapbettpusa"/>
    <w:link w:val="Char11"/>
    <w:semiHidden/>
    <w:locked/>
    <w:rsid w:val="00676AD2"/>
    <w:rPr>
      <w:rFonts w:ascii="Arial" w:hAnsi="Arial" w:cs="Arial"/>
    </w:rPr>
  </w:style>
  <w:style w:type="paragraph" w:customStyle="1" w:styleId="Char11">
    <w:name w:val="Char11"/>
    <w:basedOn w:val="Norml"/>
    <w:next w:val="Jegyzetszveg"/>
    <w:link w:val="JegyzetszvegChar"/>
    <w:semiHidden/>
    <w:unhideWhenUsed/>
    <w:rsid w:val="00676AD2"/>
    <w:pPr>
      <w:widowControl w:val="0"/>
      <w:autoSpaceDE w:val="0"/>
      <w:autoSpaceDN w:val="0"/>
      <w:spacing w:after="0" w:line="240" w:lineRule="auto"/>
    </w:pPr>
    <w:rPr>
      <w:rFonts w:ascii="Arial" w:hAnsi="Arial" w:cs="Arial"/>
    </w:rPr>
  </w:style>
  <w:style w:type="character" w:customStyle="1" w:styleId="JegyzetszvegChar1">
    <w:name w:val="Jegyzetszöveg Char1"/>
    <w:aliases w:val="Char1 Char1"/>
    <w:basedOn w:val="Bekezdsalapbettpusa"/>
    <w:semiHidden/>
    <w:rsid w:val="00676AD2"/>
    <w:rPr>
      <w:rFonts w:ascii="Arial" w:eastAsia="Times New Roman" w:hAnsi="Arial" w:cs="Arial"/>
      <w:sz w:val="20"/>
      <w:szCs w:val="20"/>
      <w:lang w:eastAsia="hu-HU"/>
    </w:rPr>
  </w:style>
  <w:style w:type="character" w:customStyle="1" w:styleId="lfejChar">
    <w:name w:val="Élőfej Char"/>
    <w:basedOn w:val="Bekezdsalapbettpusa"/>
    <w:link w:val="lfej"/>
    <w:locked/>
    <w:rsid w:val="00676AD2"/>
    <w:rPr>
      <w:rFonts w:ascii="Arial" w:hAnsi="Arial" w:cs="Arial"/>
    </w:rPr>
  </w:style>
  <w:style w:type="paragraph" w:customStyle="1" w:styleId="41">
    <w:name w:val="41"/>
    <w:basedOn w:val="Norml"/>
    <w:next w:val="lfej"/>
    <w:semiHidden/>
    <w:unhideWhenUsed/>
    <w:rsid w:val="00676AD2"/>
    <w:pPr>
      <w:widowControl w:val="0"/>
      <w:tabs>
        <w:tab w:val="center" w:pos="4536"/>
        <w:tab w:val="right" w:pos="9072"/>
      </w:tabs>
      <w:autoSpaceDE w:val="0"/>
      <w:autoSpaceDN w:val="0"/>
      <w:spacing w:after="0" w:line="240" w:lineRule="auto"/>
    </w:pPr>
    <w:rPr>
      <w:rFonts w:ascii="Arial" w:hAnsi="Arial" w:cs="Arial"/>
    </w:rPr>
  </w:style>
  <w:style w:type="character" w:customStyle="1" w:styleId="lfejChar1">
    <w:name w:val="Élőfej Char1"/>
    <w:aliases w:val="Sidhuvud rad 1 Char1,3 Char1,4 Char1"/>
    <w:basedOn w:val="Bekezdsalapbettpusa"/>
    <w:semiHidden/>
    <w:rsid w:val="00676AD2"/>
    <w:rPr>
      <w:rFonts w:ascii="Arial" w:eastAsia="Times New Roman" w:hAnsi="Arial" w:cs="Arial"/>
      <w:sz w:val="20"/>
      <w:szCs w:val="20"/>
      <w:lang w:eastAsia="hu-HU"/>
    </w:rPr>
  </w:style>
  <w:style w:type="character" w:customStyle="1" w:styleId="llbChar">
    <w:name w:val="Élőláb Char"/>
    <w:basedOn w:val="Bekezdsalapbettpusa"/>
    <w:link w:val="llb"/>
    <w:locked/>
    <w:rsid w:val="00676AD2"/>
    <w:rPr>
      <w:rFonts w:ascii="Arial" w:hAnsi="Arial" w:cs="Arial"/>
    </w:rPr>
  </w:style>
  <w:style w:type="paragraph" w:customStyle="1" w:styleId="Footer11">
    <w:name w:val="Footer11"/>
    <w:basedOn w:val="Norml"/>
    <w:next w:val="llb"/>
    <w:semiHidden/>
    <w:unhideWhenUsed/>
    <w:rsid w:val="00676AD2"/>
    <w:pPr>
      <w:widowControl w:val="0"/>
      <w:tabs>
        <w:tab w:val="center" w:pos="4536"/>
        <w:tab w:val="right" w:pos="9072"/>
      </w:tabs>
      <w:autoSpaceDE w:val="0"/>
      <w:autoSpaceDN w:val="0"/>
      <w:spacing w:after="0" w:line="240" w:lineRule="auto"/>
    </w:pPr>
    <w:rPr>
      <w:rFonts w:ascii="Arial" w:hAnsi="Arial" w:cs="Arial"/>
    </w:rPr>
  </w:style>
  <w:style w:type="character" w:customStyle="1" w:styleId="llbChar1">
    <w:name w:val="Élőláb Char1"/>
    <w:aliases w:val="Footer1 Char1"/>
    <w:basedOn w:val="Bekezdsalapbettpusa"/>
    <w:semiHidden/>
    <w:rsid w:val="00676AD2"/>
    <w:rPr>
      <w:rFonts w:ascii="Arial" w:eastAsia="Times New Roman" w:hAnsi="Arial" w:cs="Arial"/>
      <w:sz w:val="20"/>
      <w:szCs w:val="20"/>
      <w:lang w:eastAsia="hu-HU"/>
    </w:rPr>
  </w:style>
  <w:style w:type="paragraph" w:styleId="Trgymutatcm">
    <w:name w:val="index heading"/>
    <w:basedOn w:val="Norml"/>
    <w:next w:val="Trgymutat1"/>
    <w:uiPriority w:val="99"/>
    <w:semiHidden/>
    <w:unhideWhenUsed/>
    <w:rsid w:val="00676AD2"/>
    <w:pPr>
      <w:spacing w:after="0" w:line="240" w:lineRule="auto"/>
    </w:pPr>
    <w:rPr>
      <w:rFonts w:ascii="Cambria" w:eastAsia="Times New Roman" w:hAnsi="Cambria" w:cs="Times New Roman"/>
      <w:b/>
      <w:bCs/>
      <w:szCs w:val="24"/>
      <w:lang w:eastAsia="hu-HU"/>
    </w:rPr>
  </w:style>
  <w:style w:type="paragraph" w:styleId="Szvegtrzs">
    <w:name w:val="Body Text"/>
    <w:basedOn w:val="Norml"/>
    <w:link w:val="SzvegtrzsChar"/>
    <w:uiPriority w:val="99"/>
    <w:semiHidden/>
    <w:unhideWhenUsed/>
    <w:rsid w:val="00676AD2"/>
    <w:pPr>
      <w:autoSpaceDE w:val="0"/>
      <w:autoSpaceDN w:val="0"/>
      <w:spacing w:after="0" w:line="240" w:lineRule="auto"/>
      <w:jc w:val="both"/>
    </w:pPr>
    <w:rPr>
      <w:rFonts w:ascii="Arial" w:eastAsia="Times New Roman" w:hAnsi="Arial" w:cs="Arial"/>
      <w:sz w:val="24"/>
      <w:szCs w:val="24"/>
      <w:lang w:eastAsia="hu-HU"/>
    </w:rPr>
  </w:style>
  <w:style w:type="character" w:customStyle="1" w:styleId="SzvegtrzsChar">
    <w:name w:val="Szövegtörzs Char"/>
    <w:basedOn w:val="Bekezdsalapbettpusa"/>
    <w:link w:val="Szvegtrzs"/>
    <w:uiPriority w:val="99"/>
    <w:semiHidden/>
    <w:rsid w:val="00676AD2"/>
    <w:rPr>
      <w:rFonts w:ascii="Arial" w:eastAsia="Times New Roman" w:hAnsi="Arial" w:cs="Arial"/>
      <w:sz w:val="24"/>
      <w:szCs w:val="24"/>
      <w:lang w:eastAsia="hu-HU"/>
    </w:rPr>
  </w:style>
  <w:style w:type="paragraph" w:styleId="Kpalrs">
    <w:name w:val="caption"/>
    <w:basedOn w:val="Norml"/>
    <w:next w:val="Szvegtrzs"/>
    <w:uiPriority w:val="99"/>
    <w:semiHidden/>
    <w:unhideWhenUsed/>
    <w:qFormat/>
    <w:rsid w:val="00676AD2"/>
    <w:pPr>
      <w:keepNext/>
      <w:spacing w:before="60" w:after="240" w:line="220" w:lineRule="atLeast"/>
      <w:ind w:left="1920" w:hanging="120"/>
      <w:jc w:val="both"/>
    </w:pPr>
    <w:rPr>
      <w:rFonts w:ascii="Arial Narrow" w:eastAsia="Times New Roman" w:hAnsi="Arial Narrow" w:cs="Times New Roman"/>
      <w:sz w:val="18"/>
      <w:szCs w:val="20"/>
      <w:lang w:eastAsia="hu-HU"/>
    </w:rPr>
  </w:style>
  <w:style w:type="paragraph" w:styleId="brajegyzk">
    <w:name w:val="table of figures"/>
    <w:basedOn w:val="Norml"/>
    <w:next w:val="Norml"/>
    <w:uiPriority w:val="99"/>
    <w:semiHidden/>
    <w:unhideWhenUsed/>
    <w:rsid w:val="00676AD2"/>
    <w:pPr>
      <w:spacing w:after="0" w:line="240" w:lineRule="auto"/>
    </w:pPr>
    <w:rPr>
      <w:rFonts w:ascii="Bookman Old Style" w:eastAsia="Times New Roman" w:hAnsi="Bookman Old Style" w:cs="Times New Roman"/>
      <w:szCs w:val="24"/>
      <w:lang w:eastAsia="hu-HU"/>
    </w:rPr>
  </w:style>
  <w:style w:type="paragraph" w:styleId="Bortkcm">
    <w:name w:val="envelope address"/>
    <w:basedOn w:val="Norml"/>
    <w:uiPriority w:val="99"/>
    <w:semiHidden/>
    <w:unhideWhenUsed/>
    <w:rsid w:val="00676AD2"/>
    <w:pPr>
      <w:framePr w:w="7920" w:h="1980" w:hSpace="141" w:wrap="auto" w:hAnchor="page" w:xAlign="center" w:yAlign="bottom"/>
      <w:spacing w:after="0" w:line="240" w:lineRule="auto"/>
      <w:ind w:left="2880"/>
    </w:pPr>
    <w:rPr>
      <w:rFonts w:ascii="Cambria" w:eastAsia="Times New Roman" w:hAnsi="Cambria" w:cs="Times New Roman"/>
      <w:sz w:val="24"/>
      <w:szCs w:val="24"/>
      <w:lang w:eastAsia="hu-HU"/>
    </w:rPr>
  </w:style>
  <w:style w:type="paragraph" w:styleId="Feladcmebortkon">
    <w:name w:val="envelope return"/>
    <w:basedOn w:val="Norml"/>
    <w:uiPriority w:val="99"/>
    <w:semiHidden/>
    <w:unhideWhenUsed/>
    <w:rsid w:val="00676AD2"/>
    <w:pPr>
      <w:spacing w:after="0" w:line="240" w:lineRule="auto"/>
    </w:pPr>
    <w:rPr>
      <w:rFonts w:ascii="Cambria" w:eastAsia="Times New Roman" w:hAnsi="Cambria" w:cs="Times New Roman"/>
      <w:sz w:val="20"/>
      <w:szCs w:val="24"/>
      <w:lang w:eastAsia="hu-HU"/>
    </w:rPr>
  </w:style>
  <w:style w:type="paragraph" w:styleId="Hivatkozsjegyzk">
    <w:name w:val="table of authorities"/>
    <w:basedOn w:val="Norml"/>
    <w:next w:val="Norml"/>
    <w:uiPriority w:val="99"/>
    <w:semiHidden/>
    <w:unhideWhenUsed/>
    <w:rsid w:val="00676AD2"/>
    <w:pPr>
      <w:spacing w:after="0" w:line="240" w:lineRule="auto"/>
      <w:ind w:left="220" w:hanging="220"/>
    </w:pPr>
    <w:rPr>
      <w:rFonts w:ascii="Bookman Old Style" w:eastAsia="Times New Roman" w:hAnsi="Bookman Old Style" w:cs="Times New Roman"/>
      <w:szCs w:val="24"/>
      <w:lang w:eastAsia="hu-HU"/>
    </w:rPr>
  </w:style>
  <w:style w:type="paragraph" w:styleId="Makrszvege">
    <w:name w:val="macro"/>
    <w:link w:val="MakrszvegeChar"/>
    <w:uiPriority w:val="99"/>
    <w:semiHidden/>
    <w:unhideWhenUsed/>
    <w:rsid w:val="00676AD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240" w:line="360" w:lineRule="auto"/>
      <w:jc w:val="both"/>
    </w:pPr>
    <w:rPr>
      <w:rFonts w:ascii="Courier New" w:eastAsia="Times New Roman" w:hAnsi="Courier New" w:cs="Courier New"/>
      <w:sz w:val="20"/>
      <w:szCs w:val="20"/>
      <w:lang w:val="en-GB"/>
    </w:rPr>
  </w:style>
  <w:style w:type="character" w:customStyle="1" w:styleId="MakrszvegeChar">
    <w:name w:val="Makró szövege Char"/>
    <w:basedOn w:val="Bekezdsalapbettpusa"/>
    <w:link w:val="Makrszvege"/>
    <w:uiPriority w:val="99"/>
    <w:semiHidden/>
    <w:rsid w:val="00676AD2"/>
    <w:rPr>
      <w:rFonts w:ascii="Courier New" w:eastAsia="Times New Roman" w:hAnsi="Courier New" w:cs="Courier New"/>
      <w:sz w:val="20"/>
      <w:szCs w:val="20"/>
      <w:lang w:val="en-GB"/>
    </w:rPr>
  </w:style>
  <w:style w:type="paragraph" w:styleId="Hivatkozsjegyzk-fej">
    <w:name w:val="toa heading"/>
    <w:basedOn w:val="Norml"/>
    <w:next w:val="Norml"/>
    <w:uiPriority w:val="99"/>
    <w:semiHidden/>
    <w:unhideWhenUsed/>
    <w:rsid w:val="00676AD2"/>
    <w:pPr>
      <w:spacing w:before="120" w:after="0" w:line="240" w:lineRule="auto"/>
    </w:pPr>
    <w:rPr>
      <w:rFonts w:ascii="Bookman Old Style" w:eastAsia="Times New Roman" w:hAnsi="Bookman Old Style" w:cs="Times New Roman"/>
      <w:b/>
      <w:szCs w:val="24"/>
      <w:lang w:eastAsia="hu-HU"/>
    </w:rPr>
  </w:style>
  <w:style w:type="paragraph" w:styleId="Lista">
    <w:name w:val="List"/>
    <w:basedOn w:val="Norml"/>
    <w:uiPriority w:val="99"/>
    <w:semiHidden/>
    <w:unhideWhenUsed/>
    <w:rsid w:val="00676AD2"/>
    <w:pPr>
      <w:spacing w:after="0" w:line="240" w:lineRule="auto"/>
      <w:ind w:left="283" w:hanging="283"/>
      <w:contextualSpacing/>
    </w:pPr>
    <w:rPr>
      <w:rFonts w:ascii="Bookman Old Style" w:eastAsia="Times New Roman" w:hAnsi="Bookman Old Style" w:cs="Times New Roman"/>
      <w:szCs w:val="24"/>
      <w:lang w:eastAsia="hu-HU"/>
    </w:rPr>
  </w:style>
  <w:style w:type="paragraph" w:styleId="Felsorols">
    <w:name w:val="List Bullet"/>
    <w:basedOn w:val="Norml"/>
    <w:autoRedefine/>
    <w:uiPriority w:val="99"/>
    <w:semiHidden/>
    <w:unhideWhenUsed/>
    <w:rsid w:val="00676AD2"/>
    <w:pPr>
      <w:keepNext/>
      <w:spacing w:after="0" w:line="300" w:lineRule="atLeast"/>
      <w:ind w:left="567" w:hanging="567"/>
      <w:jc w:val="both"/>
    </w:pPr>
    <w:rPr>
      <w:rFonts w:ascii="Times New Roman" w:eastAsia="Times New Roman" w:hAnsi="Times New Roman" w:cs="Times New Roman"/>
      <w:sz w:val="24"/>
      <w:szCs w:val="20"/>
      <w:lang w:eastAsia="hu-HU"/>
    </w:rPr>
  </w:style>
  <w:style w:type="paragraph" w:styleId="Szmozottlista">
    <w:name w:val="List Number"/>
    <w:basedOn w:val="Norml"/>
    <w:uiPriority w:val="99"/>
    <w:semiHidden/>
    <w:unhideWhenUsed/>
    <w:rsid w:val="00676AD2"/>
    <w:pPr>
      <w:spacing w:after="0" w:line="240" w:lineRule="auto"/>
      <w:contextualSpacing/>
    </w:pPr>
    <w:rPr>
      <w:rFonts w:ascii="Bookman Old Style" w:eastAsia="Times New Roman" w:hAnsi="Bookman Old Style" w:cs="Times New Roman"/>
      <w:szCs w:val="24"/>
      <w:lang w:eastAsia="hu-HU"/>
    </w:rPr>
  </w:style>
  <w:style w:type="paragraph" w:styleId="Lista2">
    <w:name w:val="List 2"/>
    <w:basedOn w:val="Norml"/>
    <w:uiPriority w:val="99"/>
    <w:semiHidden/>
    <w:unhideWhenUsed/>
    <w:rsid w:val="00676AD2"/>
    <w:pPr>
      <w:spacing w:after="0" w:line="240" w:lineRule="auto"/>
      <w:ind w:left="566" w:hanging="283"/>
      <w:contextualSpacing/>
    </w:pPr>
    <w:rPr>
      <w:rFonts w:ascii="Bookman Old Style" w:eastAsia="Times New Roman" w:hAnsi="Bookman Old Style" w:cs="Times New Roman"/>
      <w:szCs w:val="24"/>
      <w:lang w:eastAsia="hu-HU"/>
    </w:rPr>
  </w:style>
  <w:style w:type="paragraph" w:styleId="Lista3">
    <w:name w:val="List 3"/>
    <w:basedOn w:val="Norml"/>
    <w:uiPriority w:val="99"/>
    <w:semiHidden/>
    <w:unhideWhenUsed/>
    <w:rsid w:val="00676AD2"/>
    <w:pPr>
      <w:spacing w:after="0" w:line="240" w:lineRule="auto"/>
      <w:ind w:left="849" w:hanging="283"/>
      <w:contextualSpacing/>
    </w:pPr>
    <w:rPr>
      <w:rFonts w:ascii="Bookman Old Style" w:eastAsia="Times New Roman" w:hAnsi="Bookman Old Style" w:cs="Times New Roman"/>
      <w:szCs w:val="24"/>
      <w:lang w:eastAsia="hu-HU"/>
    </w:rPr>
  </w:style>
  <w:style w:type="paragraph" w:styleId="Lista4">
    <w:name w:val="List 4"/>
    <w:basedOn w:val="Norml"/>
    <w:uiPriority w:val="99"/>
    <w:semiHidden/>
    <w:unhideWhenUsed/>
    <w:rsid w:val="00676AD2"/>
    <w:pPr>
      <w:spacing w:after="0" w:line="240" w:lineRule="auto"/>
      <w:ind w:left="1132" w:hanging="283"/>
      <w:contextualSpacing/>
    </w:pPr>
    <w:rPr>
      <w:rFonts w:ascii="Bookman Old Style" w:eastAsia="Times New Roman" w:hAnsi="Bookman Old Style" w:cs="Times New Roman"/>
      <w:szCs w:val="24"/>
      <w:lang w:eastAsia="hu-HU"/>
    </w:rPr>
  </w:style>
  <w:style w:type="paragraph" w:styleId="Lista5">
    <w:name w:val="List 5"/>
    <w:basedOn w:val="Norml"/>
    <w:uiPriority w:val="99"/>
    <w:semiHidden/>
    <w:unhideWhenUsed/>
    <w:rsid w:val="00676AD2"/>
    <w:pPr>
      <w:spacing w:after="0" w:line="240" w:lineRule="auto"/>
      <w:ind w:left="1415" w:hanging="283"/>
      <w:contextualSpacing/>
    </w:pPr>
    <w:rPr>
      <w:rFonts w:ascii="Bookman Old Style" w:eastAsia="Times New Roman" w:hAnsi="Bookman Old Style" w:cs="Times New Roman"/>
      <w:szCs w:val="24"/>
      <w:lang w:eastAsia="hu-HU"/>
    </w:rPr>
  </w:style>
  <w:style w:type="paragraph" w:styleId="Felsorols2">
    <w:name w:val="List Bullet 2"/>
    <w:basedOn w:val="Norml"/>
    <w:autoRedefine/>
    <w:uiPriority w:val="99"/>
    <w:semiHidden/>
    <w:unhideWhenUsed/>
    <w:rsid w:val="00676AD2"/>
    <w:pPr>
      <w:numPr>
        <w:ilvl w:val="1"/>
        <w:numId w:val="2"/>
      </w:numPr>
      <w:spacing w:after="240" w:line="240" w:lineRule="auto"/>
      <w:jc w:val="both"/>
    </w:pPr>
    <w:rPr>
      <w:rFonts w:ascii="Arial" w:eastAsia="Times New Roman" w:hAnsi="Arial" w:cs="Times New Roman"/>
      <w:szCs w:val="24"/>
      <w:lang w:eastAsia="hu-HU"/>
    </w:rPr>
  </w:style>
  <w:style w:type="paragraph" w:styleId="Szmozottlista2">
    <w:name w:val="List Number 2"/>
    <w:basedOn w:val="Norml"/>
    <w:uiPriority w:val="99"/>
    <w:semiHidden/>
    <w:unhideWhenUsed/>
    <w:rsid w:val="00676AD2"/>
    <w:pPr>
      <w:numPr>
        <w:numId w:val="3"/>
      </w:numPr>
      <w:spacing w:after="0" w:line="240" w:lineRule="auto"/>
      <w:contextualSpacing/>
    </w:pPr>
    <w:rPr>
      <w:rFonts w:ascii="Bookman Old Style" w:eastAsia="Times New Roman" w:hAnsi="Bookman Old Style" w:cs="Times New Roman"/>
      <w:szCs w:val="24"/>
      <w:lang w:eastAsia="hu-HU"/>
    </w:rPr>
  </w:style>
  <w:style w:type="paragraph" w:styleId="Szmozottlista3">
    <w:name w:val="List Number 3"/>
    <w:basedOn w:val="Norml"/>
    <w:uiPriority w:val="99"/>
    <w:semiHidden/>
    <w:unhideWhenUsed/>
    <w:rsid w:val="00676AD2"/>
    <w:pPr>
      <w:numPr>
        <w:numId w:val="4"/>
      </w:numPr>
      <w:spacing w:after="0" w:line="240" w:lineRule="auto"/>
      <w:contextualSpacing/>
    </w:pPr>
    <w:rPr>
      <w:rFonts w:ascii="Bookman Old Style" w:eastAsia="Times New Roman" w:hAnsi="Bookman Old Style" w:cs="Times New Roman"/>
      <w:szCs w:val="24"/>
      <w:lang w:eastAsia="hu-HU"/>
    </w:rPr>
  </w:style>
  <w:style w:type="paragraph" w:styleId="Szmozottlista4">
    <w:name w:val="List Number 4"/>
    <w:basedOn w:val="Norml"/>
    <w:uiPriority w:val="99"/>
    <w:semiHidden/>
    <w:unhideWhenUsed/>
    <w:rsid w:val="00676AD2"/>
    <w:pPr>
      <w:numPr>
        <w:numId w:val="5"/>
      </w:numPr>
      <w:spacing w:after="0" w:line="240" w:lineRule="auto"/>
      <w:contextualSpacing/>
    </w:pPr>
    <w:rPr>
      <w:rFonts w:ascii="Bookman Old Style" w:eastAsia="Times New Roman" w:hAnsi="Bookman Old Style" w:cs="Times New Roman"/>
      <w:szCs w:val="24"/>
      <w:lang w:eastAsia="hu-HU"/>
    </w:rPr>
  </w:style>
  <w:style w:type="paragraph" w:styleId="Szmozottlista5">
    <w:name w:val="List Number 5"/>
    <w:basedOn w:val="Norml"/>
    <w:uiPriority w:val="99"/>
    <w:semiHidden/>
    <w:unhideWhenUsed/>
    <w:rsid w:val="00676AD2"/>
    <w:pPr>
      <w:numPr>
        <w:numId w:val="6"/>
      </w:numPr>
      <w:spacing w:after="0" w:line="240" w:lineRule="auto"/>
      <w:contextualSpacing/>
    </w:pPr>
    <w:rPr>
      <w:rFonts w:ascii="Bookman Old Style" w:eastAsia="Times New Roman" w:hAnsi="Bookman Old Style" w:cs="Times New Roman"/>
      <w:szCs w:val="24"/>
      <w:lang w:eastAsia="hu-HU"/>
    </w:rPr>
  </w:style>
  <w:style w:type="paragraph" w:styleId="Cm">
    <w:name w:val="Title"/>
    <w:basedOn w:val="Norml"/>
    <w:link w:val="CmChar"/>
    <w:uiPriority w:val="99"/>
    <w:qFormat/>
    <w:rsid w:val="00676AD2"/>
    <w:pPr>
      <w:spacing w:after="0" w:line="240" w:lineRule="auto"/>
      <w:jc w:val="center"/>
    </w:pPr>
    <w:rPr>
      <w:rFonts w:ascii="Times New Roman" w:eastAsia="Times New Roman" w:hAnsi="Times New Roman" w:cs="Times New Roman"/>
      <w:b/>
      <w:bCs/>
      <w:sz w:val="24"/>
      <w:szCs w:val="24"/>
      <w:lang w:eastAsia="hu-HU"/>
    </w:rPr>
  </w:style>
  <w:style w:type="character" w:customStyle="1" w:styleId="CmChar">
    <w:name w:val="Cím Char"/>
    <w:basedOn w:val="Bekezdsalapbettpusa"/>
    <w:link w:val="Cm"/>
    <w:uiPriority w:val="99"/>
    <w:rsid w:val="00676AD2"/>
    <w:rPr>
      <w:rFonts w:ascii="Times New Roman" w:eastAsia="Times New Roman" w:hAnsi="Times New Roman" w:cs="Times New Roman"/>
      <w:b/>
      <w:bCs/>
      <w:sz w:val="24"/>
      <w:szCs w:val="24"/>
      <w:lang w:eastAsia="hu-HU"/>
    </w:rPr>
  </w:style>
  <w:style w:type="paragraph" w:styleId="Befejezs">
    <w:name w:val="Closing"/>
    <w:basedOn w:val="Norml"/>
    <w:link w:val="BefejezsChar"/>
    <w:uiPriority w:val="99"/>
    <w:semiHidden/>
    <w:unhideWhenUsed/>
    <w:rsid w:val="00676AD2"/>
    <w:pPr>
      <w:spacing w:after="0" w:line="240" w:lineRule="auto"/>
      <w:ind w:left="4252"/>
    </w:pPr>
    <w:rPr>
      <w:rFonts w:ascii="Times New Roman" w:eastAsia="Times New Roman" w:hAnsi="Times New Roman" w:cs="Times New Roman"/>
      <w:szCs w:val="20"/>
      <w:lang w:val="en-GB"/>
    </w:rPr>
  </w:style>
  <w:style w:type="character" w:customStyle="1" w:styleId="BefejezsChar">
    <w:name w:val="Befejezés Char"/>
    <w:basedOn w:val="Bekezdsalapbettpusa"/>
    <w:link w:val="Befejezs"/>
    <w:uiPriority w:val="99"/>
    <w:semiHidden/>
    <w:rsid w:val="00676AD2"/>
    <w:rPr>
      <w:rFonts w:ascii="Times New Roman" w:eastAsia="Times New Roman" w:hAnsi="Times New Roman" w:cs="Times New Roman"/>
      <w:szCs w:val="20"/>
      <w:lang w:val="en-GB"/>
    </w:rPr>
  </w:style>
  <w:style w:type="paragraph" w:styleId="Alrs">
    <w:name w:val="Signature"/>
    <w:basedOn w:val="Norml"/>
    <w:link w:val="AlrsChar"/>
    <w:uiPriority w:val="99"/>
    <w:semiHidden/>
    <w:unhideWhenUsed/>
    <w:rsid w:val="00676AD2"/>
    <w:pPr>
      <w:spacing w:after="0" w:line="240" w:lineRule="auto"/>
      <w:ind w:left="4252"/>
    </w:pPr>
    <w:rPr>
      <w:rFonts w:ascii="Times New Roman" w:eastAsia="Times New Roman" w:hAnsi="Times New Roman" w:cs="Times New Roman"/>
      <w:szCs w:val="20"/>
      <w:lang w:val="en-GB"/>
    </w:rPr>
  </w:style>
  <w:style w:type="character" w:customStyle="1" w:styleId="AlrsChar">
    <w:name w:val="Aláírás Char"/>
    <w:basedOn w:val="Bekezdsalapbettpusa"/>
    <w:link w:val="Alrs"/>
    <w:uiPriority w:val="99"/>
    <w:semiHidden/>
    <w:rsid w:val="00676AD2"/>
    <w:rPr>
      <w:rFonts w:ascii="Times New Roman" w:eastAsia="Times New Roman" w:hAnsi="Times New Roman" w:cs="Times New Roman"/>
      <w:szCs w:val="20"/>
      <w:lang w:val="en-GB"/>
    </w:rPr>
  </w:style>
  <w:style w:type="paragraph" w:styleId="Szvegtrzsbehzssal">
    <w:name w:val="Body Text Indent"/>
    <w:basedOn w:val="Norml"/>
    <w:link w:val="SzvegtrzsbehzssalChar"/>
    <w:uiPriority w:val="99"/>
    <w:semiHidden/>
    <w:unhideWhenUsed/>
    <w:rsid w:val="00676AD2"/>
    <w:pPr>
      <w:autoSpaceDE w:val="0"/>
      <w:autoSpaceDN w:val="0"/>
      <w:spacing w:after="0" w:line="240" w:lineRule="auto"/>
      <w:jc w:val="both"/>
    </w:pPr>
    <w:rPr>
      <w:rFonts w:ascii="Arial" w:eastAsia="Times New Roman" w:hAnsi="Arial" w:cs="Arial"/>
      <w:b/>
      <w:bCs/>
      <w:i/>
      <w:iCs/>
      <w:sz w:val="24"/>
      <w:szCs w:val="24"/>
      <w:lang w:eastAsia="hu-HU"/>
    </w:rPr>
  </w:style>
  <w:style w:type="character" w:customStyle="1" w:styleId="SzvegtrzsbehzssalChar">
    <w:name w:val="Szövegtörzs behúzással Char"/>
    <w:basedOn w:val="Bekezdsalapbettpusa"/>
    <w:link w:val="Szvegtrzsbehzssal"/>
    <w:uiPriority w:val="99"/>
    <w:semiHidden/>
    <w:rsid w:val="00676AD2"/>
    <w:rPr>
      <w:rFonts w:ascii="Arial" w:eastAsia="Times New Roman" w:hAnsi="Arial" w:cs="Arial"/>
      <w:b/>
      <w:bCs/>
      <w:i/>
      <w:iCs/>
      <w:sz w:val="24"/>
      <w:szCs w:val="24"/>
      <w:lang w:eastAsia="hu-HU"/>
    </w:rPr>
  </w:style>
  <w:style w:type="paragraph" w:styleId="Listafolytatsa">
    <w:name w:val="List Continue"/>
    <w:basedOn w:val="Norml"/>
    <w:uiPriority w:val="99"/>
    <w:semiHidden/>
    <w:unhideWhenUsed/>
    <w:rsid w:val="00676AD2"/>
    <w:pPr>
      <w:spacing w:after="120" w:line="240" w:lineRule="auto"/>
      <w:ind w:left="283"/>
      <w:contextualSpacing/>
    </w:pPr>
    <w:rPr>
      <w:rFonts w:ascii="Bookman Old Style" w:eastAsia="Times New Roman" w:hAnsi="Bookman Old Style" w:cs="Times New Roman"/>
      <w:szCs w:val="24"/>
      <w:lang w:eastAsia="hu-HU"/>
    </w:rPr>
  </w:style>
  <w:style w:type="paragraph" w:styleId="Listafolytatsa2">
    <w:name w:val="List Continue 2"/>
    <w:basedOn w:val="Norml"/>
    <w:uiPriority w:val="99"/>
    <w:semiHidden/>
    <w:unhideWhenUsed/>
    <w:rsid w:val="00676AD2"/>
    <w:pPr>
      <w:spacing w:after="120" w:line="240" w:lineRule="auto"/>
      <w:ind w:left="566"/>
      <w:contextualSpacing/>
    </w:pPr>
    <w:rPr>
      <w:rFonts w:ascii="Bookman Old Style" w:eastAsia="Times New Roman" w:hAnsi="Bookman Old Style" w:cs="Times New Roman"/>
      <w:szCs w:val="24"/>
      <w:lang w:eastAsia="hu-HU"/>
    </w:rPr>
  </w:style>
  <w:style w:type="paragraph" w:styleId="Listafolytatsa3">
    <w:name w:val="List Continue 3"/>
    <w:basedOn w:val="Norml"/>
    <w:uiPriority w:val="99"/>
    <w:semiHidden/>
    <w:unhideWhenUsed/>
    <w:rsid w:val="00676AD2"/>
    <w:pPr>
      <w:spacing w:after="120" w:line="240" w:lineRule="auto"/>
      <w:ind w:left="849"/>
      <w:contextualSpacing/>
    </w:pPr>
    <w:rPr>
      <w:rFonts w:ascii="Bookman Old Style" w:eastAsia="Times New Roman" w:hAnsi="Bookman Old Style" w:cs="Times New Roman"/>
      <w:szCs w:val="24"/>
      <w:lang w:eastAsia="hu-HU"/>
    </w:rPr>
  </w:style>
  <w:style w:type="paragraph" w:styleId="Listafolytatsa4">
    <w:name w:val="List Continue 4"/>
    <w:basedOn w:val="Norml"/>
    <w:uiPriority w:val="99"/>
    <w:semiHidden/>
    <w:unhideWhenUsed/>
    <w:rsid w:val="00676AD2"/>
    <w:pPr>
      <w:spacing w:after="120" w:line="240" w:lineRule="auto"/>
      <w:ind w:left="1132"/>
      <w:contextualSpacing/>
    </w:pPr>
    <w:rPr>
      <w:rFonts w:ascii="Bookman Old Style" w:eastAsia="Times New Roman" w:hAnsi="Bookman Old Style" w:cs="Times New Roman"/>
      <w:szCs w:val="24"/>
      <w:lang w:eastAsia="hu-HU"/>
    </w:rPr>
  </w:style>
  <w:style w:type="paragraph" w:styleId="Listafolytatsa5">
    <w:name w:val="List Continue 5"/>
    <w:basedOn w:val="Norml"/>
    <w:uiPriority w:val="99"/>
    <w:semiHidden/>
    <w:unhideWhenUsed/>
    <w:rsid w:val="00676AD2"/>
    <w:pPr>
      <w:spacing w:after="120" w:line="240" w:lineRule="auto"/>
      <w:ind w:left="1415"/>
      <w:contextualSpacing/>
    </w:pPr>
    <w:rPr>
      <w:rFonts w:ascii="Bookman Old Style" w:eastAsia="Times New Roman" w:hAnsi="Bookman Old Style" w:cs="Times New Roman"/>
      <w:szCs w:val="24"/>
      <w:lang w:eastAsia="hu-HU"/>
    </w:rPr>
  </w:style>
  <w:style w:type="paragraph" w:styleId="zenetfej">
    <w:name w:val="Message Header"/>
    <w:basedOn w:val="Norml"/>
    <w:link w:val="zenetfejChar"/>
    <w:uiPriority w:val="99"/>
    <w:semiHidden/>
    <w:unhideWhenUsed/>
    <w:rsid w:val="00676AD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mbria" w:eastAsia="Times New Roman" w:hAnsi="Cambria" w:cs="Times New Roman"/>
      <w:sz w:val="24"/>
      <w:szCs w:val="24"/>
      <w:lang w:val="en-GB"/>
    </w:rPr>
  </w:style>
  <w:style w:type="character" w:customStyle="1" w:styleId="zenetfejChar">
    <w:name w:val="Üzenetfej Char"/>
    <w:basedOn w:val="Bekezdsalapbettpusa"/>
    <w:link w:val="zenetfej"/>
    <w:uiPriority w:val="99"/>
    <w:semiHidden/>
    <w:rsid w:val="00676AD2"/>
    <w:rPr>
      <w:rFonts w:ascii="Cambria" w:eastAsia="Times New Roman" w:hAnsi="Cambria" w:cs="Times New Roman"/>
      <w:sz w:val="24"/>
      <w:szCs w:val="24"/>
      <w:shd w:val="pct20" w:color="auto" w:fill="auto"/>
      <w:lang w:val="en-GB"/>
    </w:rPr>
  </w:style>
  <w:style w:type="paragraph" w:styleId="Alcm">
    <w:name w:val="Subtitle"/>
    <w:basedOn w:val="Norml"/>
    <w:link w:val="AlcmChar"/>
    <w:uiPriority w:val="99"/>
    <w:qFormat/>
    <w:rsid w:val="00676AD2"/>
    <w:pPr>
      <w:spacing w:before="120" w:after="60" w:line="240" w:lineRule="auto"/>
      <w:jc w:val="center"/>
      <w:outlineLvl w:val="1"/>
    </w:pPr>
    <w:rPr>
      <w:rFonts w:ascii="Arial" w:eastAsia="Times New Roman" w:hAnsi="Arial" w:cs="Times New Roman"/>
      <w:sz w:val="24"/>
      <w:szCs w:val="24"/>
      <w:lang w:eastAsia="hu-HU"/>
    </w:rPr>
  </w:style>
  <w:style w:type="character" w:customStyle="1" w:styleId="AlcmChar">
    <w:name w:val="Alcím Char"/>
    <w:basedOn w:val="Bekezdsalapbettpusa"/>
    <w:link w:val="Alcm"/>
    <w:uiPriority w:val="99"/>
    <w:rsid w:val="00676AD2"/>
    <w:rPr>
      <w:rFonts w:ascii="Arial" w:eastAsia="Times New Roman" w:hAnsi="Arial" w:cs="Times New Roman"/>
      <w:sz w:val="24"/>
      <w:szCs w:val="24"/>
      <w:lang w:eastAsia="hu-HU"/>
    </w:rPr>
  </w:style>
  <w:style w:type="paragraph" w:styleId="Megszlts">
    <w:name w:val="Salutation"/>
    <w:basedOn w:val="Norml"/>
    <w:next w:val="Norml"/>
    <w:link w:val="MegszltsChar"/>
    <w:uiPriority w:val="99"/>
    <w:semiHidden/>
    <w:unhideWhenUsed/>
    <w:rsid w:val="00676AD2"/>
    <w:pPr>
      <w:spacing w:after="0" w:line="240" w:lineRule="auto"/>
    </w:pPr>
    <w:rPr>
      <w:rFonts w:ascii="Times New Roman" w:eastAsia="Times New Roman" w:hAnsi="Times New Roman" w:cs="Times New Roman"/>
      <w:szCs w:val="20"/>
      <w:lang w:val="en-GB"/>
    </w:rPr>
  </w:style>
  <w:style w:type="character" w:customStyle="1" w:styleId="MegszltsChar">
    <w:name w:val="Megszólítás Char"/>
    <w:basedOn w:val="Bekezdsalapbettpusa"/>
    <w:link w:val="Megszlts"/>
    <w:uiPriority w:val="99"/>
    <w:semiHidden/>
    <w:rsid w:val="00676AD2"/>
    <w:rPr>
      <w:rFonts w:ascii="Times New Roman" w:eastAsia="Times New Roman" w:hAnsi="Times New Roman" w:cs="Times New Roman"/>
      <w:szCs w:val="20"/>
      <w:lang w:val="en-GB"/>
    </w:rPr>
  </w:style>
  <w:style w:type="paragraph" w:styleId="Dtum">
    <w:name w:val="Date"/>
    <w:basedOn w:val="Norml"/>
    <w:next w:val="Norml"/>
    <w:link w:val="DtumChar"/>
    <w:uiPriority w:val="99"/>
    <w:semiHidden/>
    <w:unhideWhenUsed/>
    <w:rsid w:val="00676AD2"/>
    <w:pPr>
      <w:spacing w:after="0" w:line="240" w:lineRule="auto"/>
    </w:pPr>
    <w:rPr>
      <w:rFonts w:ascii="Times New Roman" w:eastAsia="Times New Roman" w:hAnsi="Times New Roman" w:cs="Times New Roman"/>
      <w:szCs w:val="20"/>
      <w:lang w:val="en-GB"/>
    </w:rPr>
  </w:style>
  <w:style w:type="character" w:customStyle="1" w:styleId="DtumChar">
    <w:name w:val="Dátum Char"/>
    <w:basedOn w:val="Bekezdsalapbettpusa"/>
    <w:link w:val="Dtum"/>
    <w:uiPriority w:val="99"/>
    <w:semiHidden/>
    <w:rsid w:val="00676AD2"/>
    <w:rPr>
      <w:rFonts w:ascii="Times New Roman" w:eastAsia="Times New Roman" w:hAnsi="Times New Roman" w:cs="Times New Roman"/>
      <w:szCs w:val="20"/>
      <w:lang w:val="en-GB"/>
    </w:rPr>
  </w:style>
  <w:style w:type="paragraph" w:styleId="Szvegtrzselssora">
    <w:name w:val="Body Text First Indent"/>
    <w:basedOn w:val="Szvegtrzs"/>
    <w:link w:val="SzvegtrzselssoraChar"/>
    <w:uiPriority w:val="99"/>
    <w:semiHidden/>
    <w:unhideWhenUsed/>
    <w:rsid w:val="00676AD2"/>
    <w:pPr>
      <w:autoSpaceDE/>
      <w:autoSpaceDN/>
      <w:spacing w:after="120"/>
      <w:ind w:firstLine="210"/>
      <w:jc w:val="left"/>
    </w:pPr>
    <w:rPr>
      <w:rFonts w:ascii="Times New Roman" w:hAnsi="Times New Roman" w:cs="Times New Roman"/>
      <w:sz w:val="22"/>
      <w:szCs w:val="20"/>
      <w:lang w:val="en-GB" w:eastAsia="en-US"/>
    </w:rPr>
  </w:style>
  <w:style w:type="character" w:customStyle="1" w:styleId="SzvegtrzselssoraChar">
    <w:name w:val="Szövegtörzs első sora Char"/>
    <w:basedOn w:val="SzvegtrzsChar"/>
    <w:link w:val="Szvegtrzselssora"/>
    <w:uiPriority w:val="99"/>
    <w:semiHidden/>
    <w:rsid w:val="00676AD2"/>
    <w:rPr>
      <w:rFonts w:ascii="Times New Roman" w:eastAsia="Times New Roman" w:hAnsi="Times New Roman" w:cs="Times New Roman"/>
      <w:sz w:val="24"/>
      <w:szCs w:val="20"/>
      <w:lang w:val="en-GB" w:eastAsia="hu-HU"/>
    </w:rPr>
  </w:style>
  <w:style w:type="paragraph" w:styleId="Szvegtrzselssora2">
    <w:name w:val="Body Text First Indent 2"/>
    <w:basedOn w:val="Szvegtrzsbehzssal"/>
    <w:link w:val="Szvegtrzselssora2Char"/>
    <w:uiPriority w:val="99"/>
    <w:semiHidden/>
    <w:unhideWhenUsed/>
    <w:rsid w:val="00676AD2"/>
    <w:pPr>
      <w:overflowPunct w:val="0"/>
      <w:adjustRightInd w:val="0"/>
      <w:spacing w:after="120" w:line="360" w:lineRule="auto"/>
      <w:ind w:left="283" w:firstLine="210"/>
    </w:pPr>
    <w:rPr>
      <w:rFonts w:ascii="Times New Roman" w:eastAsia="STZhongsong" w:hAnsi="Times New Roman" w:cs="Times New Roman"/>
      <w:b w:val="0"/>
      <w:bCs w:val="0"/>
      <w:i w:val="0"/>
      <w:iCs w:val="0"/>
      <w:sz w:val="22"/>
      <w:szCs w:val="20"/>
      <w:lang w:val="en-GB" w:eastAsia="en-US"/>
    </w:rPr>
  </w:style>
  <w:style w:type="character" w:customStyle="1" w:styleId="Szvegtrzselssora2Char">
    <w:name w:val="Szövegtörzs első sora 2 Char"/>
    <w:basedOn w:val="SzvegtrzsbehzssalChar"/>
    <w:link w:val="Szvegtrzselssora2"/>
    <w:uiPriority w:val="99"/>
    <w:semiHidden/>
    <w:rsid w:val="00676AD2"/>
    <w:rPr>
      <w:rFonts w:ascii="Times New Roman" w:eastAsia="STZhongsong" w:hAnsi="Times New Roman" w:cs="Times New Roman"/>
      <w:b w:val="0"/>
      <w:bCs w:val="0"/>
      <w:i w:val="0"/>
      <w:iCs w:val="0"/>
      <w:sz w:val="24"/>
      <w:szCs w:val="20"/>
      <w:lang w:val="en-GB" w:eastAsia="hu-HU"/>
    </w:rPr>
  </w:style>
  <w:style w:type="paragraph" w:styleId="Megjegyzsfej">
    <w:name w:val="Note Heading"/>
    <w:basedOn w:val="Norml"/>
    <w:next w:val="Norml"/>
    <w:link w:val="MegjegyzsfejChar"/>
    <w:uiPriority w:val="99"/>
    <w:semiHidden/>
    <w:unhideWhenUsed/>
    <w:rsid w:val="00676AD2"/>
    <w:pPr>
      <w:spacing w:after="0" w:line="240" w:lineRule="auto"/>
    </w:pPr>
    <w:rPr>
      <w:rFonts w:ascii="Times New Roman" w:eastAsia="Times New Roman" w:hAnsi="Times New Roman" w:cs="Times New Roman"/>
      <w:szCs w:val="20"/>
      <w:lang w:val="en-GB"/>
    </w:rPr>
  </w:style>
  <w:style w:type="character" w:customStyle="1" w:styleId="MegjegyzsfejChar">
    <w:name w:val="Megjegyzésfej Char"/>
    <w:basedOn w:val="Bekezdsalapbettpusa"/>
    <w:link w:val="Megjegyzsfej"/>
    <w:uiPriority w:val="99"/>
    <w:semiHidden/>
    <w:rsid w:val="00676AD2"/>
    <w:rPr>
      <w:rFonts w:ascii="Times New Roman" w:eastAsia="Times New Roman" w:hAnsi="Times New Roman" w:cs="Times New Roman"/>
      <w:szCs w:val="20"/>
      <w:lang w:val="en-GB"/>
    </w:rPr>
  </w:style>
  <w:style w:type="character" w:customStyle="1" w:styleId="Szvegtrzs2Char">
    <w:name w:val="Szövegtörzs 2 Char"/>
    <w:basedOn w:val="Bekezdsalapbettpusa"/>
    <w:link w:val="Szvegtrzs2"/>
    <w:semiHidden/>
    <w:locked/>
    <w:rsid w:val="00676AD2"/>
    <w:rPr>
      <w:b/>
      <w:bCs/>
      <w:sz w:val="32"/>
      <w:szCs w:val="32"/>
    </w:rPr>
  </w:style>
  <w:style w:type="paragraph" w:customStyle="1" w:styleId="Szvegtrzs2Okean1">
    <w:name w:val="Szövegtörzs 2 Okean1"/>
    <w:basedOn w:val="Norml"/>
    <w:next w:val="Szvegtrzs2"/>
    <w:semiHidden/>
    <w:unhideWhenUsed/>
    <w:rsid w:val="00676AD2"/>
    <w:pPr>
      <w:widowControl w:val="0"/>
      <w:tabs>
        <w:tab w:val="left" w:pos="6300"/>
      </w:tabs>
      <w:autoSpaceDE w:val="0"/>
      <w:autoSpaceDN w:val="0"/>
      <w:spacing w:after="0" w:line="240" w:lineRule="auto"/>
      <w:jc w:val="center"/>
    </w:pPr>
    <w:rPr>
      <w:b/>
      <w:bCs/>
      <w:sz w:val="32"/>
      <w:szCs w:val="32"/>
    </w:rPr>
  </w:style>
  <w:style w:type="character" w:customStyle="1" w:styleId="Szvegtrzs2Char1">
    <w:name w:val="Szövegtörzs 2 Char1"/>
    <w:aliases w:val="Szövegtörzs 2 Okean Char1"/>
    <w:basedOn w:val="Bekezdsalapbettpusa"/>
    <w:semiHidden/>
    <w:rsid w:val="00676AD2"/>
    <w:rPr>
      <w:rFonts w:ascii="Arial" w:eastAsia="Times New Roman" w:hAnsi="Arial" w:cs="Arial"/>
      <w:sz w:val="20"/>
      <w:szCs w:val="20"/>
      <w:lang w:eastAsia="hu-HU"/>
    </w:rPr>
  </w:style>
  <w:style w:type="paragraph" w:styleId="Szvegtrzs3">
    <w:name w:val="Body Text 3"/>
    <w:basedOn w:val="Norml"/>
    <w:link w:val="Szvegtrzs3Char"/>
    <w:uiPriority w:val="99"/>
    <w:semiHidden/>
    <w:unhideWhenUsed/>
    <w:rsid w:val="00676AD2"/>
    <w:pPr>
      <w:autoSpaceDE w:val="0"/>
      <w:autoSpaceDN w:val="0"/>
      <w:spacing w:before="38" w:after="0" w:line="240" w:lineRule="auto"/>
      <w:jc w:val="center"/>
    </w:pPr>
    <w:rPr>
      <w:rFonts w:ascii="Arial" w:eastAsia="Times New Roman" w:hAnsi="Arial" w:cs="Arial"/>
      <w:b/>
      <w:bCs/>
      <w:sz w:val="28"/>
      <w:szCs w:val="28"/>
      <w:lang w:eastAsia="hu-HU"/>
    </w:rPr>
  </w:style>
  <w:style w:type="character" w:customStyle="1" w:styleId="Szvegtrzs3Char">
    <w:name w:val="Szövegtörzs 3 Char"/>
    <w:basedOn w:val="Bekezdsalapbettpusa"/>
    <w:link w:val="Szvegtrzs3"/>
    <w:uiPriority w:val="99"/>
    <w:semiHidden/>
    <w:rsid w:val="00676AD2"/>
    <w:rPr>
      <w:rFonts w:ascii="Arial" w:eastAsia="Times New Roman" w:hAnsi="Arial" w:cs="Arial"/>
      <w:b/>
      <w:bCs/>
      <w:sz w:val="28"/>
      <w:szCs w:val="28"/>
      <w:lang w:eastAsia="hu-HU"/>
    </w:rPr>
  </w:style>
  <w:style w:type="paragraph" w:styleId="Szvegtrzsbehzssal2">
    <w:name w:val="Body Text Indent 2"/>
    <w:basedOn w:val="Norml"/>
    <w:link w:val="Szvegtrzsbehzssal2Char"/>
    <w:uiPriority w:val="99"/>
    <w:semiHidden/>
    <w:unhideWhenUsed/>
    <w:rsid w:val="00676AD2"/>
    <w:pPr>
      <w:autoSpaceDE w:val="0"/>
      <w:autoSpaceDN w:val="0"/>
      <w:spacing w:after="0" w:line="240" w:lineRule="auto"/>
      <w:ind w:left="720"/>
      <w:jc w:val="both"/>
    </w:pPr>
    <w:rPr>
      <w:rFonts w:ascii="Arial" w:eastAsia="Times New Roman" w:hAnsi="Arial" w:cs="Arial"/>
      <w:sz w:val="24"/>
      <w:szCs w:val="24"/>
      <w:lang w:eastAsia="hu-HU"/>
    </w:rPr>
  </w:style>
  <w:style w:type="character" w:customStyle="1" w:styleId="Szvegtrzsbehzssal2Char">
    <w:name w:val="Szövegtörzs behúzással 2 Char"/>
    <w:basedOn w:val="Bekezdsalapbettpusa"/>
    <w:link w:val="Szvegtrzsbehzssal2"/>
    <w:uiPriority w:val="99"/>
    <w:semiHidden/>
    <w:rsid w:val="00676AD2"/>
    <w:rPr>
      <w:rFonts w:ascii="Arial" w:eastAsia="Times New Roman" w:hAnsi="Arial" w:cs="Arial"/>
      <w:sz w:val="24"/>
      <w:szCs w:val="24"/>
      <w:lang w:eastAsia="hu-HU"/>
    </w:rPr>
  </w:style>
  <w:style w:type="paragraph" w:styleId="Szvegtrzsbehzssal3">
    <w:name w:val="Body Text Indent 3"/>
    <w:basedOn w:val="Norml"/>
    <w:link w:val="Szvegtrzsbehzssal3Char"/>
    <w:uiPriority w:val="99"/>
    <w:semiHidden/>
    <w:unhideWhenUsed/>
    <w:rsid w:val="00676AD2"/>
    <w:pPr>
      <w:autoSpaceDE w:val="0"/>
      <w:autoSpaceDN w:val="0"/>
      <w:spacing w:before="72" w:after="0" w:line="240" w:lineRule="auto"/>
      <w:ind w:left="1440"/>
      <w:jc w:val="both"/>
    </w:pPr>
    <w:rPr>
      <w:rFonts w:ascii="Arial" w:eastAsia="Times New Roman" w:hAnsi="Arial" w:cs="Arial"/>
      <w:sz w:val="24"/>
      <w:szCs w:val="24"/>
      <w:lang w:eastAsia="hu-HU"/>
    </w:rPr>
  </w:style>
  <w:style w:type="character" w:customStyle="1" w:styleId="Szvegtrzsbehzssal3Char">
    <w:name w:val="Szövegtörzs behúzással 3 Char"/>
    <w:basedOn w:val="Bekezdsalapbettpusa"/>
    <w:link w:val="Szvegtrzsbehzssal3"/>
    <w:uiPriority w:val="99"/>
    <w:semiHidden/>
    <w:rsid w:val="00676AD2"/>
    <w:rPr>
      <w:rFonts w:ascii="Arial" w:eastAsia="Times New Roman" w:hAnsi="Arial" w:cs="Arial"/>
      <w:sz w:val="24"/>
      <w:szCs w:val="24"/>
      <w:lang w:eastAsia="hu-HU"/>
    </w:rPr>
  </w:style>
  <w:style w:type="paragraph" w:styleId="Szvegblokk">
    <w:name w:val="Block Text"/>
    <w:basedOn w:val="Norml"/>
    <w:uiPriority w:val="99"/>
    <w:semiHidden/>
    <w:unhideWhenUsed/>
    <w:rsid w:val="00676AD2"/>
    <w:pPr>
      <w:autoSpaceDE w:val="0"/>
      <w:autoSpaceDN w:val="0"/>
      <w:spacing w:after="0" w:line="240" w:lineRule="auto"/>
      <w:ind w:left="284" w:right="566" w:hanging="284"/>
      <w:jc w:val="both"/>
    </w:pPr>
    <w:rPr>
      <w:rFonts w:ascii="Arial" w:eastAsia="Times New Roman" w:hAnsi="Arial" w:cs="Arial"/>
      <w:sz w:val="24"/>
      <w:szCs w:val="24"/>
      <w:lang w:eastAsia="hu-HU"/>
    </w:rPr>
  </w:style>
  <w:style w:type="paragraph" w:styleId="Dokumentumtrkp">
    <w:name w:val="Document Map"/>
    <w:basedOn w:val="Norml"/>
    <w:link w:val="DokumentumtrkpChar"/>
    <w:uiPriority w:val="99"/>
    <w:semiHidden/>
    <w:unhideWhenUsed/>
    <w:rsid w:val="00676AD2"/>
    <w:pPr>
      <w:spacing w:after="0" w:line="240" w:lineRule="auto"/>
    </w:pPr>
    <w:rPr>
      <w:rFonts w:ascii="Tahoma" w:eastAsia="Times New Roman" w:hAnsi="Tahoma" w:cs="Times New Roman"/>
      <w:sz w:val="16"/>
      <w:szCs w:val="16"/>
      <w:lang w:val="en-GB"/>
    </w:rPr>
  </w:style>
  <w:style w:type="character" w:customStyle="1" w:styleId="DokumentumtrkpChar">
    <w:name w:val="Dokumentumtérkép Char"/>
    <w:basedOn w:val="Bekezdsalapbettpusa"/>
    <w:link w:val="Dokumentumtrkp"/>
    <w:uiPriority w:val="99"/>
    <w:semiHidden/>
    <w:rsid w:val="00676AD2"/>
    <w:rPr>
      <w:rFonts w:ascii="Tahoma" w:eastAsia="Times New Roman" w:hAnsi="Tahoma" w:cs="Times New Roman"/>
      <w:sz w:val="16"/>
      <w:szCs w:val="16"/>
      <w:lang w:val="en-GB"/>
    </w:rPr>
  </w:style>
  <w:style w:type="paragraph" w:styleId="Csakszveg">
    <w:name w:val="Plain Text"/>
    <w:basedOn w:val="Norml"/>
    <w:link w:val="CsakszvegChar"/>
    <w:uiPriority w:val="99"/>
    <w:semiHidden/>
    <w:unhideWhenUsed/>
    <w:rsid w:val="00676AD2"/>
    <w:pPr>
      <w:spacing w:after="0" w:line="240" w:lineRule="auto"/>
    </w:pPr>
    <w:rPr>
      <w:rFonts w:ascii="Courier New" w:eastAsia="Times New Roman" w:hAnsi="Courier New" w:cs="Times New Roman"/>
      <w:sz w:val="20"/>
      <w:szCs w:val="20"/>
      <w:lang w:val="en-GB"/>
    </w:rPr>
  </w:style>
  <w:style w:type="character" w:customStyle="1" w:styleId="CsakszvegChar">
    <w:name w:val="Csak szöveg Char"/>
    <w:basedOn w:val="Bekezdsalapbettpusa"/>
    <w:link w:val="Csakszveg"/>
    <w:uiPriority w:val="99"/>
    <w:semiHidden/>
    <w:rsid w:val="00676AD2"/>
    <w:rPr>
      <w:rFonts w:ascii="Courier New" w:eastAsia="Times New Roman" w:hAnsi="Courier New" w:cs="Times New Roman"/>
      <w:sz w:val="20"/>
      <w:szCs w:val="20"/>
      <w:lang w:val="en-GB"/>
    </w:rPr>
  </w:style>
  <w:style w:type="paragraph" w:styleId="E-mailalrsa">
    <w:name w:val="E-mail Signature"/>
    <w:basedOn w:val="Norml"/>
    <w:link w:val="E-mailalrsaChar"/>
    <w:uiPriority w:val="99"/>
    <w:semiHidden/>
    <w:unhideWhenUsed/>
    <w:rsid w:val="00676AD2"/>
    <w:pPr>
      <w:spacing w:after="0" w:line="240" w:lineRule="auto"/>
    </w:pPr>
    <w:rPr>
      <w:rFonts w:ascii="Times New Roman" w:eastAsia="Times New Roman" w:hAnsi="Times New Roman" w:cs="Times New Roman"/>
      <w:szCs w:val="20"/>
      <w:lang w:val="en-GB"/>
    </w:rPr>
  </w:style>
  <w:style w:type="character" w:customStyle="1" w:styleId="E-mailalrsaChar">
    <w:name w:val="E-mail aláírása Char"/>
    <w:basedOn w:val="Bekezdsalapbettpusa"/>
    <w:link w:val="E-mailalrsa"/>
    <w:uiPriority w:val="99"/>
    <w:semiHidden/>
    <w:rsid w:val="00676AD2"/>
    <w:rPr>
      <w:rFonts w:ascii="Times New Roman" w:eastAsia="Times New Roman" w:hAnsi="Times New Roman" w:cs="Times New Roman"/>
      <w:szCs w:val="20"/>
      <w:lang w:val="en-GB"/>
    </w:rPr>
  </w:style>
  <w:style w:type="paragraph" w:styleId="Jegyzetszveg">
    <w:name w:val="annotation text"/>
    <w:basedOn w:val="Norml"/>
    <w:link w:val="JegyzetszvegChar2"/>
    <w:uiPriority w:val="99"/>
    <w:unhideWhenUsed/>
    <w:rsid w:val="00676AD2"/>
    <w:pPr>
      <w:spacing w:line="240" w:lineRule="auto"/>
    </w:pPr>
    <w:rPr>
      <w:sz w:val="20"/>
      <w:szCs w:val="20"/>
    </w:rPr>
  </w:style>
  <w:style w:type="character" w:customStyle="1" w:styleId="JegyzetszvegChar2">
    <w:name w:val="Jegyzetszöveg Char2"/>
    <w:basedOn w:val="Bekezdsalapbettpusa"/>
    <w:link w:val="Jegyzetszveg"/>
    <w:uiPriority w:val="99"/>
    <w:rsid w:val="00676AD2"/>
    <w:rPr>
      <w:sz w:val="20"/>
      <w:szCs w:val="20"/>
    </w:rPr>
  </w:style>
  <w:style w:type="paragraph" w:styleId="Megjegyzstrgya">
    <w:name w:val="annotation subject"/>
    <w:basedOn w:val="Jegyzetszveg"/>
    <w:next w:val="Jegyzetszveg"/>
    <w:link w:val="MegjegyzstrgyaChar"/>
    <w:uiPriority w:val="99"/>
    <w:semiHidden/>
    <w:unhideWhenUsed/>
    <w:rsid w:val="00676AD2"/>
    <w:pPr>
      <w:widowControl w:val="0"/>
      <w:autoSpaceDE w:val="0"/>
      <w:autoSpaceDN w:val="0"/>
      <w:spacing w:after="0"/>
    </w:pPr>
    <w:rPr>
      <w:rFonts w:ascii="Arial" w:hAnsi="Arial" w:cs="Arial"/>
      <w:b/>
      <w:bCs/>
      <w:sz w:val="22"/>
      <w:szCs w:val="22"/>
    </w:rPr>
  </w:style>
  <w:style w:type="character" w:customStyle="1" w:styleId="MegjegyzstrgyaChar">
    <w:name w:val="Megjegyzés tárgya Char"/>
    <w:basedOn w:val="JegyzetszvegChar2"/>
    <w:link w:val="Megjegyzstrgya"/>
    <w:uiPriority w:val="99"/>
    <w:semiHidden/>
    <w:rsid w:val="00676AD2"/>
    <w:rPr>
      <w:rFonts w:ascii="Arial" w:hAnsi="Arial" w:cs="Arial"/>
      <w:b/>
      <w:bCs/>
      <w:sz w:val="20"/>
      <w:szCs w:val="20"/>
    </w:rPr>
  </w:style>
  <w:style w:type="paragraph" w:styleId="Buborkszveg">
    <w:name w:val="Balloon Text"/>
    <w:basedOn w:val="Norml"/>
    <w:link w:val="BuborkszvegChar"/>
    <w:uiPriority w:val="99"/>
    <w:semiHidden/>
    <w:unhideWhenUsed/>
    <w:rsid w:val="00676AD2"/>
    <w:pPr>
      <w:widowControl w:val="0"/>
      <w:autoSpaceDE w:val="0"/>
      <w:autoSpaceDN w:val="0"/>
      <w:spacing w:after="0" w:line="240" w:lineRule="auto"/>
    </w:pPr>
    <w:rPr>
      <w:rFonts w:ascii="Tahoma" w:eastAsia="Times New Roman" w:hAnsi="Tahoma" w:cs="Tahoma"/>
      <w:sz w:val="16"/>
      <w:szCs w:val="16"/>
      <w:lang w:eastAsia="hu-HU"/>
    </w:rPr>
  </w:style>
  <w:style w:type="character" w:customStyle="1" w:styleId="BuborkszvegChar">
    <w:name w:val="Buborékszöveg Char"/>
    <w:basedOn w:val="Bekezdsalapbettpusa"/>
    <w:link w:val="Buborkszveg"/>
    <w:uiPriority w:val="99"/>
    <w:semiHidden/>
    <w:rsid w:val="00676AD2"/>
    <w:rPr>
      <w:rFonts w:ascii="Tahoma" w:eastAsia="Times New Roman" w:hAnsi="Tahoma" w:cs="Tahoma"/>
      <w:sz w:val="16"/>
      <w:szCs w:val="16"/>
      <w:lang w:eastAsia="hu-HU"/>
    </w:rPr>
  </w:style>
  <w:style w:type="character" w:customStyle="1" w:styleId="NincstrkzChar">
    <w:name w:val="Nincs térköz Char"/>
    <w:link w:val="Nincstrkz"/>
    <w:uiPriority w:val="99"/>
    <w:locked/>
    <w:rsid w:val="00676AD2"/>
    <w:rPr>
      <w:rFonts w:ascii="Calibri" w:eastAsia="Calibri" w:hAnsi="Calibri" w:cs="Calibri"/>
      <w:sz w:val="24"/>
    </w:rPr>
  </w:style>
  <w:style w:type="paragraph" w:styleId="Nincstrkz">
    <w:name w:val="No Spacing"/>
    <w:link w:val="NincstrkzChar"/>
    <w:uiPriority w:val="99"/>
    <w:qFormat/>
    <w:rsid w:val="00676AD2"/>
    <w:pPr>
      <w:spacing w:after="0" w:line="240" w:lineRule="auto"/>
    </w:pPr>
    <w:rPr>
      <w:rFonts w:ascii="Calibri" w:eastAsia="Calibri" w:hAnsi="Calibri" w:cs="Calibri"/>
      <w:sz w:val="24"/>
    </w:rPr>
  </w:style>
  <w:style w:type="paragraph" w:styleId="Vltozat">
    <w:name w:val="Revision"/>
    <w:uiPriority w:val="99"/>
    <w:semiHidden/>
    <w:rsid w:val="00676AD2"/>
    <w:pPr>
      <w:spacing w:after="0" w:line="240" w:lineRule="auto"/>
    </w:pPr>
    <w:rPr>
      <w:rFonts w:ascii="Arial" w:eastAsia="Times New Roman" w:hAnsi="Arial" w:cs="Arial"/>
      <w:sz w:val="20"/>
      <w:szCs w:val="20"/>
      <w:lang w:eastAsia="hu-HU"/>
    </w:rPr>
  </w:style>
  <w:style w:type="paragraph" w:styleId="Listaszerbekezds">
    <w:name w:val="List Paragraph"/>
    <w:basedOn w:val="Norml"/>
    <w:uiPriority w:val="99"/>
    <w:qFormat/>
    <w:rsid w:val="00676AD2"/>
    <w:pPr>
      <w:widowControl w:val="0"/>
      <w:autoSpaceDE w:val="0"/>
      <w:autoSpaceDN w:val="0"/>
      <w:spacing w:after="0" w:line="240" w:lineRule="auto"/>
      <w:ind w:left="708"/>
    </w:pPr>
    <w:rPr>
      <w:rFonts w:ascii="Arial" w:eastAsia="Times New Roman" w:hAnsi="Arial" w:cs="Arial"/>
      <w:sz w:val="20"/>
      <w:szCs w:val="20"/>
      <w:lang w:eastAsia="hu-HU"/>
    </w:rPr>
  </w:style>
  <w:style w:type="paragraph" w:styleId="Tartalomjegyzkcmsora">
    <w:name w:val="TOC Heading"/>
    <w:basedOn w:val="Cmsor1"/>
    <w:next w:val="Norml"/>
    <w:uiPriority w:val="39"/>
    <w:semiHidden/>
    <w:unhideWhenUsed/>
    <w:qFormat/>
    <w:rsid w:val="00676AD2"/>
    <w:pPr>
      <w:widowControl w:val="0"/>
      <w:numPr>
        <w:numId w:val="0"/>
      </w:numPr>
      <w:spacing w:before="240" w:after="60"/>
      <w:jc w:val="left"/>
      <w:outlineLvl w:val="9"/>
    </w:pPr>
    <w:rPr>
      <w:rFonts w:ascii="Cambria" w:hAnsi="Cambria" w:cs="Times New Roman"/>
      <w:kern w:val="32"/>
      <w:sz w:val="32"/>
      <w:szCs w:val="32"/>
    </w:rPr>
  </w:style>
  <w:style w:type="paragraph" w:customStyle="1" w:styleId="Rub4">
    <w:name w:val="Rub4"/>
    <w:basedOn w:val="Norml"/>
    <w:next w:val="Norml"/>
    <w:uiPriority w:val="99"/>
    <w:rsid w:val="00676AD2"/>
    <w:pPr>
      <w:tabs>
        <w:tab w:val="left" w:pos="709"/>
      </w:tabs>
      <w:spacing w:after="0" w:line="240" w:lineRule="auto"/>
    </w:pPr>
    <w:rPr>
      <w:rFonts w:ascii="Times New Roman" w:eastAsia="Times New Roman" w:hAnsi="Times New Roman" w:cs="Times New Roman"/>
      <w:b/>
      <w:i/>
      <w:sz w:val="20"/>
      <w:szCs w:val="20"/>
      <w:lang w:val="en-GB" w:eastAsia="hu-HU"/>
    </w:rPr>
  </w:style>
  <w:style w:type="paragraph" w:customStyle="1" w:styleId="OkeanVastag">
    <w:name w:val="Okean_Vastag"/>
    <w:basedOn w:val="Norml"/>
    <w:uiPriority w:val="99"/>
    <w:rsid w:val="00676AD2"/>
    <w:pPr>
      <w:spacing w:before="120" w:after="120" w:line="360" w:lineRule="exact"/>
      <w:ind w:left="567"/>
      <w:jc w:val="both"/>
    </w:pPr>
    <w:rPr>
      <w:rFonts w:ascii="Arial" w:eastAsia="Times New Roman" w:hAnsi="Arial" w:cs="Arial"/>
      <w:b/>
      <w:iCs/>
      <w:szCs w:val="24"/>
      <w:lang w:eastAsia="hu-HU"/>
    </w:rPr>
  </w:style>
  <w:style w:type="paragraph" w:customStyle="1" w:styleId="rub3">
    <w:name w:val="rub3"/>
    <w:basedOn w:val="Norml"/>
    <w:uiPriority w:val="99"/>
    <w:rsid w:val="00676AD2"/>
    <w:pPr>
      <w:spacing w:after="0" w:line="240" w:lineRule="auto"/>
      <w:jc w:val="both"/>
    </w:pPr>
    <w:rPr>
      <w:rFonts w:ascii="&amp;#39" w:eastAsia="Times New Roman" w:hAnsi="&amp;#39" w:cs="Times New Roman"/>
      <w:b/>
      <w:bCs/>
      <w:i/>
      <w:iCs/>
      <w:sz w:val="24"/>
      <w:szCs w:val="24"/>
      <w:lang w:eastAsia="hu-HU"/>
    </w:rPr>
  </w:style>
  <w:style w:type="paragraph" w:customStyle="1" w:styleId="rub2">
    <w:name w:val="rub2"/>
    <w:basedOn w:val="Norml"/>
    <w:uiPriority w:val="99"/>
    <w:rsid w:val="00676AD2"/>
    <w:pPr>
      <w:spacing w:after="0" w:line="240" w:lineRule="auto"/>
      <w:ind w:right="-458"/>
    </w:pPr>
    <w:rPr>
      <w:rFonts w:ascii="&amp;#39" w:eastAsia="Times New Roman" w:hAnsi="&amp;#39" w:cs="Times New Roman"/>
      <w:smallCaps/>
      <w:sz w:val="24"/>
      <w:szCs w:val="24"/>
      <w:lang w:eastAsia="hu-HU"/>
    </w:rPr>
  </w:style>
  <w:style w:type="paragraph" w:customStyle="1" w:styleId="zu">
    <w:name w:val="zu"/>
    <w:basedOn w:val="Norml"/>
    <w:uiPriority w:val="99"/>
    <w:rsid w:val="00676AD2"/>
    <w:pPr>
      <w:spacing w:after="0" w:line="240" w:lineRule="auto"/>
    </w:pPr>
    <w:rPr>
      <w:rFonts w:ascii="Arial" w:eastAsia="Times New Roman" w:hAnsi="Arial" w:cs="Arial"/>
      <w:b/>
      <w:bCs/>
      <w:sz w:val="24"/>
      <w:szCs w:val="24"/>
      <w:lang w:eastAsia="hu-HU"/>
    </w:rPr>
  </w:style>
  <w:style w:type="paragraph" w:customStyle="1" w:styleId="rub1">
    <w:name w:val="rub1"/>
    <w:basedOn w:val="Norml"/>
    <w:uiPriority w:val="99"/>
    <w:rsid w:val="00676AD2"/>
    <w:pPr>
      <w:spacing w:after="0" w:line="240" w:lineRule="auto"/>
      <w:jc w:val="both"/>
    </w:pPr>
    <w:rPr>
      <w:rFonts w:ascii="&amp;#39" w:eastAsia="Times New Roman" w:hAnsi="&amp;#39" w:cs="Times New Roman"/>
      <w:b/>
      <w:bCs/>
      <w:smallCaps/>
      <w:sz w:val="24"/>
      <w:szCs w:val="24"/>
      <w:lang w:eastAsia="hu-HU"/>
    </w:rPr>
  </w:style>
  <w:style w:type="paragraph" w:customStyle="1" w:styleId="textbody">
    <w:name w:val="textbody"/>
    <w:basedOn w:val="Norml"/>
    <w:uiPriority w:val="99"/>
    <w:rsid w:val="00676AD2"/>
    <w:pPr>
      <w:spacing w:before="92" w:after="0" w:line="240" w:lineRule="auto"/>
      <w:jc w:val="both"/>
    </w:pPr>
    <w:rPr>
      <w:rFonts w:ascii="&amp;#39" w:eastAsia="Times New Roman" w:hAnsi="&amp;#39" w:cs="Times New Roman"/>
      <w:sz w:val="24"/>
      <w:szCs w:val="24"/>
      <w:lang w:eastAsia="hu-HU"/>
    </w:rPr>
  </w:style>
  <w:style w:type="paragraph" w:customStyle="1" w:styleId="bodytextindent2">
    <w:name w:val="bodytextindent2"/>
    <w:basedOn w:val="Norml"/>
    <w:uiPriority w:val="99"/>
    <w:rsid w:val="00676AD2"/>
    <w:pPr>
      <w:spacing w:after="0" w:line="240" w:lineRule="auto"/>
      <w:ind w:firstLine="415"/>
      <w:jc w:val="both"/>
    </w:pPr>
    <w:rPr>
      <w:rFonts w:ascii="&amp;#39" w:eastAsia="Times New Roman" w:hAnsi="&amp;#39" w:cs="Times New Roman"/>
      <w:sz w:val="24"/>
      <w:szCs w:val="24"/>
      <w:lang w:eastAsia="hu-HU"/>
    </w:rPr>
  </w:style>
  <w:style w:type="character" w:customStyle="1" w:styleId="standardChar">
    <w:name w:val="standard Char"/>
    <w:link w:val="standard"/>
    <w:locked/>
    <w:rsid w:val="00676AD2"/>
    <w:rPr>
      <w:rFonts w:ascii="&amp;#39" w:hAnsi="&amp;#39"/>
      <w:sz w:val="24"/>
      <w:szCs w:val="24"/>
    </w:rPr>
  </w:style>
  <w:style w:type="paragraph" w:customStyle="1" w:styleId="standard">
    <w:name w:val="standard"/>
    <w:basedOn w:val="Norml"/>
    <w:link w:val="standardChar"/>
    <w:rsid w:val="00676AD2"/>
    <w:pPr>
      <w:spacing w:after="0" w:line="240" w:lineRule="auto"/>
    </w:pPr>
    <w:rPr>
      <w:rFonts w:ascii="&amp;#39" w:hAnsi="&amp;#39"/>
      <w:sz w:val="24"/>
      <w:szCs w:val="24"/>
    </w:rPr>
  </w:style>
  <w:style w:type="paragraph" w:customStyle="1" w:styleId="heading8">
    <w:name w:val="heading8"/>
    <w:basedOn w:val="Norml"/>
    <w:uiPriority w:val="99"/>
    <w:rsid w:val="00676AD2"/>
    <w:pPr>
      <w:spacing w:before="197" w:after="49" w:line="240" w:lineRule="auto"/>
    </w:pPr>
    <w:rPr>
      <w:rFonts w:ascii="&amp;#39" w:eastAsia="Times New Roman" w:hAnsi="&amp;#39" w:cs="Times New Roman"/>
      <w:i/>
      <w:iCs/>
      <w:sz w:val="24"/>
      <w:szCs w:val="24"/>
      <w:lang w:eastAsia="hu-HU"/>
    </w:rPr>
  </w:style>
  <w:style w:type="paragraph" w:customStyle="1" w:styleId="Szvegtrzs21">
    <w:name w:val="Szövegtörzs 21"/>
    <w:basedOn w:val="Norml"/>
    <w:uiPriority w:val="99"/>
    <w:rsid w:val="00676AD2"/>
    <w:pPr>
      <w:spacing w:after="0" w:line="240" w:lineRule="auto"/>
      <w:ind w:left="1560" w:hanging="142"/>
    </w:pPr>
    <w:rPr>
      <w:rFonts w:ascii="Times New Roman" w:eastAsia="Times New Roman" w:hAnsi="Times New Roman" w:cs="Times New Roman"/>
      <w:sz w:val="24"/>
      <w:szCs w:val="20"/>
      <w:lang w:eastAsia="hu-HU"/>
    </w:rPr>
  </w:style>
  <w:style w:type="paragraph" w:customStyle="1" w:styleId="Cm1">
    <w:name w:val="Cím1"/>
    <w:basedOn w:val="Norml"/>
    <w:uiPriority w:val="99"/>
    <w:rsid w:val="00676AD2"/>
    <w:pPr>
      <w:spacing w:after="0" w:line="240" w:lineRule="auto"/>
      <w:jc w:val="center"/>
    </w:pPr>
    <w:rPr>
      <w:rFonts w:ascii="Goudy Old Style ATT" w:eastAsia="Times New Roman" w:hAnsi="Goudy Old Style ATT" w:cs="Times New Roman"/>
      <w:b/>
      <w:sz w:val="28"/>
      <w:szCs w:val="20"/>
      <w:lang w:eastAsia="hu-HU"/>
    </w:rPr>
  </w:style>
  <w:style w:type="paragraph" w:customStyle="1" w:styleId="Szvegtrzs1">
    <w:name w:val="Szövegtörzs1"/>
    <w:basedOn w:val="Norml"/>
    <w:uiPriority w:val="99"/>
    <w:rsid w:val="00676AD2"/>
    <w:pPr>
      <w:spacing w:after="0" w:line="240" w:lineRule="auto"/>
      <w:jc w:val="both"/>
    </w:pPr>
    <w:rPr>
      <w:rFonts w:ascii="Goudy Old Style ATT" w:eastAsia="Times New Roman" w:hAnsi="Goudy Old Style ATT" w:cs="Times New Roman"/>
      <w:sz w:val="24"/>
      <w:szCs w:val="20"/>
      <w:lang w:eastAsia="hu-HU"/>
    </w:rPr>
  </w:style>
  <w:style w:type="paragraph" w:customStyle="1" w:styleId="text-3mezera">
    <w:name w:val="text - 3 mezera"/>
    <w:basedOn w:val="Norml"/>
    <w:uiPriority w:val="99"/>
    <w:rsid w:val="00676AD2"/>
    <w:pPr>
      <w:spacing w:before="60" w:after="0" w:line="240" w:lineRule="exact"/>
      <w:jc w:val="both"/>
    </w:pPr>
    <w:rPr>
      <w:rFonts w:ascii="Arial" w:eastAsia="Times New Roman" w:hAnsi="Arial" w:cs="Times New Roman"/>
      <w:sz w:val="24"/>
      <w:szCs w:val="20"/>
      <w:lang w:val="cs-CZ" w:eastAsia="hu-HU"/>
    </w:rPr>
  </w:style>
  <w:style w:type="paragraph" w:customStyle="1" w:styleId="Listaszerbekezds1">
    <w:name w:val="Listaszerű bekezdés1"/>
    <w:basedOn w:val="Norml"/>
    <w:uiPriority w:val="99"/>
    <w:rsid w:val="00676AD2"/>
    <w:pPr>
      <w:spacing w:after="0" w:line="240" w:lineRule="auto"/>
      <w:ind w:left="708"/>
    </w:pPr>
    <w:rPr>
      <w:rFonts w:ascii="Times New Roman" w:eastAsia="Times New Roman" w:hAnsi="Times New Roman" w:cs="Times New Roman"/>
      <w:sz w:val="24"/>
      <w:szCs w:val="20"/>
      <w:lang w:eastAsia="hu-HU"/>
    </w:rPr>
  </w:style>
  <w:style w:type="paragraph" w:customStyle="1" w:styleId="OkeanBehuzas">
    <w:name w:val="Okean_Behuzas"/>
    <w:basedOn w:val="Szvegtrzs3"/>
    <w:uiPriority w:val="99"/>
    <w:rsid w:val="00676AD2"/>
    <w:pPr>
      <w:autoSpaceDE/>
      <w:autoSpaceDN/>
      <w:spacing w:before="0" w:after="60" w:line="360" w:lineRule="exact"/>
      <w:ind w:left="567"/>
      <w:jc w:val="both"/>
    </w:pPr>
    <w:rPr>
      <w:b w:val="0"/>
      <w:bCs w:val="0"/>
      <w:sz w:val="22"/>
      <w:szCs w:val="24"/>
    </w:rPr>
  </w:style>
  <w:style w:type="paragraph" w:customStyle="1" w:styleId="OkeanFelsorolas">
    <w:name w:val="Okean_Felsorolas"/>
    <w:basedOn w:val="Szvegtrzs3"/>
    <w:uiPriority w:val="99"/>
    <w:rsid w:val="00676AD2"/>
    <w:pPr>
      <w:numPr>
        <w:numId w:val="7"/>
      </w:numPr>
      <w:autoSpaceDE/>
      <w:autoSpaceDN/>
      <w:spacing w:before="0" w:after="120" w:line="320" w:lineRule="exact"/>
      <w:jc w:val="both"/>
    </w:pPr>
    <w:rPr>
      <w:b w:val="0"/>
      <w:bCs w:val="0"/>
      <w:sz w:val="22"/>
      <w:szCs w:val="20"/>
    </w:rPr>
  </w:style>
  <w:style w:type="paragraph" w:customStyle="1" w:styleId="Section">
    <w:name w:val="Section"/>
    <w:basedOn w:val="Norml"/>
    <w:uiPriority w:val="99"/>
    <w:rsid w:val="00676AD2"/>
    <w:pPr>
      <w:widowControl w:val="0"/>
      <w:spacing w:after="0" w:line="-360" w:lineRule="auto"/>
      <w:jc w:val="center"/>
    </w:pPr>
    <w:rPr>
      <w:rFonts w:ascii="Times New Roman" w:eastAsia="Times New Roman" w:hAnsi="Times New Roman" w:cs="Times New Roman"/>
      <w:b/>
      <w:sz w:val="32"/>
      <w:szCs w:val="20"/>
      <w:lang w:val="cs-CZ" w:eastAsia="hu-HU"/>
    </w:rPr>
  </w:style>
  <w:style w:type="paragraph" w:customStyle="1" w:styleId="tabulka">
    <w:name w:val="tabulka"/>
    <w:basedOn w:val="Norml"/>
    <w:uiPriority w:val="99"/>
    <w:rsid w:val="00676AD2"/>
    <w:pPr>
      <w:widowControl w:val="0"/>
      <w:spacing w:before="120" w:after="0" w:line="-240" w:lineRule="auto"/>
      <w:jc w:val="center"/>
    </w:pPr>
    <w:rPr>
      <w:rFonts w:ascii="Times New Roman" w:eastAsia="Times New Roman" w:hAnsi="Times New Roman" w:cs="Times New Roman"/>
      <w:sz w:val="20"/>
      <w:szCs w:val="20"/>
      <w:lang w:val="cs-CZ" w:eastAsia="hu-HU"/>
    </w:rPr>
  </w:style>
  <w:style w:type="paragraph" w:customStyle="1" w:styleId="tblcm">
    <w:name w:val="táblcím"/>
    <w:basedOn w:val="Norml"/>
    <w:uiPriority w:val="99"/>
    <w:rsid w:val="00676AD2"/>
    <w:pPr>
      <w:spacing w:after="0" w:line="240" w:lineRule="auto"/>
      <w:jc w:val="center"/>
    </w:pPr>
    <w:rPr>
      <w:rFonts w:ascii="Times New Roman" w:eastAsia="Times New Roman" w:hAnsi="Times New Roman" w:cs="Times New Roman"/>
      <w:b/>
      <w:sz w:val="24"/>
      <w:szCs w:val="20"/>
      <w:lang w:eastAsia="hu-HU"/>
    </w:rPr>
  </w:style>
  <w:style w:type="paragraph" w:customStyle="1" w:styleId="kati">
    <w:name w:val="kati"/>
    <w:uiPriority w:val="99"/>
    <w:rsid w:val="00676AD2"/>
    <w:pPr>
      <w:spacing w:after="0" w:line="240" w:lineRule="auto"/>
      <w:jc w:val="both"/>
    </w:pPr>
    <w:rPr>
      <w:rFonts w:ascii="Lucida Grande" w:eastAsia="Times New Roman" w:hAnsi="Lucida Grande" w:cs="Times New Roman"/>
      <w:color w:val="000000"/>
      <w:sz w:val="24"/>
      <w:szCs w:val="20"/>
      <w:lang w:val="en-GB" w:eastAsia="hu-HU"/>
    </w:rPr>
  </w:style>
  <w:style w:type="paragraph" w:customStyle="1" w:styleId="Szvegtrzs211">
    <w:name w:val="Szövegtörzs 211"/>
    <w:basedOn w:val="Norml"/>
    <w:uiPriority w:val="99"/>
    <w:rsid w:val="00676AD2"/>
    <w:pPr>
      <w:spacing w:after="0" w:line="240" w:lineRule="auto"/>
      <w:ind w:left="1560" w:hanging="142"/>
    </w:pPr>
    <w:rPr>
      <w:rFonts w:ascii="Times New Roman" w:eastAsia="Times New Roman" w:hAnsi="Times New Roman" w:cs="Times New Roman"/>
      <w:sz w:val="24"/>
      <w:szCs w:val="20"/>
      <w:lang w:eastAsia="hu-HU"/>
    </w:rPr>
  </w:style>
  <w:style w:type="paragraph" w:customStyle="1" w:styleId="oddl-nadpis">
    <w:name w:val="oddíl-nadpis"/>
    <w:basedOn w:val="Norml"/>
    <w:uiPriority w:val="99"/>
    <w:rsid w:val="00676AD2"/>
    <w:pPr>
      <w:keepNext/>
      <w:widowControl w:val="0"/>
      <w:tabs>
        <w:tab w:val="left" w:pos="567"/>
      </w:tabs>
      <w:spacing w:before="240" w:after="0" w:line="-240" w:lineRule="auto"/>
    </w:pPr>
    <w:rPr>
      <w:rFonts w:ascii="Arial" w:eastAsia="Times New Roman" w:hAnsi="Arial" w:cs="Times New Roman"/>
      <w:b/>
      <w:sz w:val="24"/>
      <w:szCs w:val="20"/>
      <w:lang w:val="cs-CZ"/>
    </w:rPr>
  </w:style>
  <w:style w:type="paragraph" w:customStyle="1" w:styleId="B">
    <w:name w:val="B"/>
    <w:uiPriority w:val="99"/>
    <w:rsid w:val="00676AD2"/>
    <w:pPr>
      <w:spacing w:before="240" w:after="0" w:line="240" w:lineRule="exact"/>
      <w:ind w:left="720"/>
      <w:jc w:val="both"/>
    </w:pPr>
    <w:rPr>
      <w:rFonts w:ascii="Tms Rmn" w:eastAsia="Times New Roman" w:hAnsi="Tms Rmn" w:cs="Times New Roman"/>
      <w:sz w:val="24"/>
      <w:szCs w:val="20"/>
      <w:lang w:val="en-GB" w:eastAsia="hu-HU"/>
    </w:rPr>
  </w:style>
  <w:style w:type="paragraph" w:customStyle="1" w:styleId="Vltozat1">
    <w:name w:val="Változat1"/>
    <w:uiPriority w:val="99"/>
    <w:semiHidden/>
    <w:rsid w:val="00676AD2"/>
    <w:pPr>
      <w:spacing w:after="0" w:line="240" w:lineRule="auto"/>
    </w:pPr>
    <w:rPr>
      <w:rFonts w:ascii="Arial" w:eastAsia="Times New Roman" w:hAnsi="Arial" w:cs="Arial"/>
      <w:sz w:val="20"/>
      <w:szCs w:val="20"/>
      <w:lang w:eastAsia="hu-HU"/>
    </w:rPr>
  </w:style>
  <w:style w:type="paragraph" w:customStyle="1" w:styleId="StlusTimesNewRomanSorkizrt">
    <w:name w:val="Stílus Times New Roman Sorkizárt"/>
    <w:basedOn w:val="Norml"/>
    <w:uiPriority w:val="99"/>
    <w:rsid w:val="00676AD2"/>
    <w:pPr>
      <w:spacing w:after="0" w:line="240" w:lineRule="auto"/>
      <w:jc w:val="both"/>
    </w:pPr>
    <w:rPr>
      <w:rFonts w:ascii="Times New Roman" w:eastAsia="Times New Roman" w:hAnsi="Times New Roman" w:cs="Times New Roman"/>
      <w:sz w:val="24"/>
      <w:szCs w:val="20"/>
      <w:lang w:eastAsia="hu-HU"/>
    </w:rPr>
  </w:style>
  <w:style w:type="paragraph" w:customStyle="1" w:styleId="Szvegtrzs22">
    <w:name w:val="Szövegtörzs 22"/>
    <w:basedOn w:val="Norml"/>
    <w:uiPriority w:val="99"/>
    <w:rsid w:val="00676AD2"/>
    <w:pPr>
      <w:widowControl w:val="0"/>
      <w:overflowPunct w:val="0"/>
      <w:autoSpaceDE w:val="0"/>
      <w:autoSpaceDN w:val="0"/>
      <w:adjustRightInd w:val="0"/>
      <w:spacing w:after="0" w:line="240" w:lineRule="auto"/>
      <w:ind w:left="284" w:hanging="284"/>
      <w:jc w:val="both"/>
    </w:pPr>
    <w:rPr>
      <w:rFonts w:ascii="Times New Roman" w:eastAsia="Times New Roman" w:hAnsi="Times New Roman" w:cs="Times New Roman"/>
      <w:szCs w:val="20"/>
      <w:lang w:eastAsia="hu-HU"/>
    </w:rPr>
  </w:style>
  <w:style w:type="paragraph" w:customStyle="1" w:styleId="Standard0">
    <w:name w:val="Standard"/>
    <w:uiPriority w:val="99"/>
    <w:rsid w:val="00676AD2"/>
    <w:pPr>
      <w:widowControl w:val="0"/>
      <w:overflowPunct w:val="0"/>
      <w:autoSpaceDE w:val="0"/>
      <w:autoSpaceDN w:val="0"/>
      <w:adjustRightInd w:val="0"/>
      <w:spacing w:after="0" w:line="240" w:lineRule="auto"/>
    </w:pPr>
    <w:rPr>
      <w:rFonts w:ascii="Times New Roman" w:eastAsia="Times New Roman" w:hAnsi="Times New Roman" w:cs="Times New Roman"/>
      <w:sz w:val="24"/>
      <w:szCs w:val="20"/>
      <w:lang w:eastAsia="hu-HU"/>
    </w:rPr>
  </w:style>
  <w:style w:type="paragraph" w:customStyle="1" w:styleId="Style17">
    <w:name w:val="Style17"/>
    <w:uiPriority w:val="99"/>
    <w:rsid w:val="00676AD2"/>
    <w:pPr>
      <w:snapToGrid w:val="0"/>
      <w:spacing w:after="0" w:line="240" w:lineRule="auto"/>
    </w:pPr>
    <w:rPr>
      <w:rFonts w:ascii="MS Sans Serif" w:eastAsia="Times New Roman" w:hAnsi="MS Sans Serif" w:cs="Times New Roman"/>
      <w:sz w:val="24"/>
      <w:szCs w:val="20"/>
      <w:lang w:eastAsia="hu-HU"/>
    </w:rPr>
  </w:style>
  <w:style w:type="paragraph" w:customStyle="1" w:styleId="Client">
    <w:name w:val="Client"/>
    <w:basedOn w:val="Norml"/>
    <w:uiPriority w:val="99"/>
    <w:rsid w:val="00676AD2"/>
    <w:pPr>
      <w:spacing w:after="0" w:line="216" w:lineRule="auto"/>
    </w:pPr>
    <w:rPr>
      <w:rFonts w:ascii="Arial" w:eastAsia="Times New Roman" w:hAnsi="Arial" w:cs="Times New Roman"/>
      <w:sz w:val="30"/>
      <w:szCs w:val="20"/>
      <w:lang w:val="en-GB" w:eastAsia="hu-HU"/>
    </w:rPr>
  </w:style>
  <w:style w:type="character" w:customStyle="1" w:styleId="Stlus2Char">
    <w:name w:val="Stílus2 Char"/>
    <w:link w:val="Stlus2"/>
    <w:locked/>
    <w:rsid w:val="00676AD2"/>
    <w:rPr>
      <w:b/>
      <w:sz w:val="36"/>
      <w:szCs w:val="36"/>
    </w:rPr>
  </w:style>
  <w:style w:type="paragraph" w:customStyle="1" w:styleId="Stlus2">
    <w:name w:val="Stílus2"/>
    <w:basedOn w:val="Alcm"/>
    <w:next w:val="Alcm"/>
    <w:link w:val="Stlus2Char"/>
    <w:rsid w:val="00676AD2"/>
    <w:pPr>
      <w:spacing w:after="240"/>
    </w:pPr>
    <w:rPr>
      <w:rFonts w:asciiTheme="minorHAnsi" w:eastAsiaTheme="minorHAnsi" w:hAnsiTheme="minorHAnsi" w:cstheme="minorBidi"/>
      <w:b/>
      <w:sz w:val="36"/>
      <w:szCs w:val="36"/>
      <w:lang w:eastAsia="en-US"/>
    </w:rPr>
  </w:style>
  <w:style w:type="paragraph" w:customStyle="1" w:styleId="Default">
    <w:name w:val="Default"/>
    <w:uiPriority w:val="99"/>
    <w:rsid w:val="00676AD2"/>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 w:type="character" w:customStyle="1" w:styleId="OkeanmagyarazatbekezdesCharChar1Char1">
    <w:name w:val="Okean_magyarazat_bekezdes Char Char1 Char1"/>
    <w:link w:val="OkeanmagyarazatbekezdesCharChar1"/>
    <w:locked/>
    <w:rsid w:val="00676AD2"/>
    <w:rPr>
      <w:rFonts w:ascii="Verdana" w:hAnsi="Verdana"/>
      <w:shd w:val="clear" w:color="auto" w:fill="FFFFFF"/>
    </w:rPr>
  </w:style>
  <w:style w:type="paragraph" w:customStyle="1" w:styleId="OkeanmagyarazatbekezdesCharChar1">
    <w:name w:val="Okean_magyarazat_bekezdes Char Char1"/>
    <w:basedOn w:val="Norml"/>
    <w:link w:val="OkeanmagyarazatbekezdesCharChar1Char1"/>
    <w:qFormat/>
    <w:rsid w:val="00676AD2"/>
    <w:pPr>
      <w:keepNext/>
      <w:pBdr>
        <w:left w:val="single" w:sz="4" w:space="4" w:color="auto"/>
      </w:pBdr>
      <w:shd w:val="clear" w:color="auto" w:fill="FFFFFF"/>
      <w:tabs>
        <w:tab w:val="num" w:pos="1271"/>
      </w:tabs>
      <w:spacing w:before="120" w:after="120" w:line="280" w:lineRule="exact"/>
      <w:ind w:left="1271" w:hanging="397"/>
      <w:jc w:val="both"/>
    </w:pPr>
    <w:rPr>
      <w:rFonts w:ascii="Verdana" w:hAnsi="Verdana"/>
    </w:rPr>
  </w:style>
  <w:style w:type="paragraph" w:customStyle="1" w:styleId="StlusSorkizrt">
    <w:name w:val="Stílus Sorkizárt"/>
    <w:basedOn w:val="Norml"/>
    <w:uiPriority w:val="99"/>
    <w:rsid w:val="00676AD2"/>
    <w:pPr>
      <w:widowControl w:val="0"/>
      <w:spacing w:before="120" w:after="0" w:line="360" w:lineRule="auto"/>
      <w:jc w:val="both"/>
    </w:pPr>
    <w:rPr>
      <w:rFonts w:ascii="Times New Roman" w:eastAsia="Times New Roman" w:hAnsi="Times New Roman" w:cs="Times New Roman"/>
      <w:sz w:val="24"/>
      <w:szCs w:val="20"/>
      <w:lang w:eastAsia="hu-HU"/>
    </w:rPr>
  </w:style>
  <w:style w:type="paragraph" w:customStyle="1" w:styleId="Szvegtrzs23">
    <w:name w:val="Szövegtörzs 23"/>
    <w:basedOn w:val="Norml"/>
    <w:uiPriority w:val="99"/>
    <w:rsid w:val="00676AD2"/>
    <w:pPr>
      <w:spacing w:after="0" w:line="240" w:lineRule="auto"/>
      <w:ind w:left="1560" w:hanging="142"/>
    </w:pPr>
    <w:rPr>
      <w:rFonts w:ascii="Times New Roman" w:eastAsia="Times New Roman" w:hAnsi="Times New Roman" w:cs="Times New Roman"/>
      <w:sz w:val="24"/>
      <w:szCs w:val="20"/>
      <w:lang w:eastAsia="hu-HU"/>
    </w:rPr>
  </w:style>
  <w:style w:type="paragraph" w:customStyle="1" w:styleId="Cm2">
    <w:name w:val="Cím2"/>
    <w:basedOn w:val="Norml"/>
    <w:uiPriority w:val="99"/>
    <w:rsid w:val="00676AD2"/>
    <w:pPr>
      <w:spacing w:after="0" w:line="240" w:lineRule="auto"/>
      <w:jc w:val="center"/>
    </w:pPr>
    <w:rPr>
      <w:rFonts w:ascii="Goudy Old Style ATT" w:eastAsia="Times New Roman" w:hAnsi="Goudy Old Style ATT" w:cs="Times New Roman"/>
      <w:b/>
      <w:sz w:val="28"/>
      <w:szCs w:val="20"/>
      <w:lang w:eastAsia="hu-HU"/>
    </w:rPr>
  </w:style>
  <w:style w:type="paragraph" w:customStyle="1" w:styleId="Szvegtrzs20">
    <w:name w:val="Szövegtörzs2"/>
    <w:basedOn w:val="Norml"/>
    <w:uiPriority w:val="99"/>
    <w:rsid w:val="00676AD2"/>
    <w:pPr>
      <w:spacing w:after="0" w:line="240" w:lineRule="auto"/>
      <w:jc w:val="both"/>
    </w:pPr>
    <w:rPr>
      <w:rFonts w:ascii="Goudy Old Style ATT" w:eastAsia="Times New Roman" w:hAnsi="Goudy Old Style ATT" w:cs="Times New Roman"/>
      <w:sz w:val="24"/>
      <w:szCs w:val="20"/>
      <w:lang w:eastAsia="hu-HU"/>
    </w:rPr>
  </w:style>
  <w:style w:type="paragraph" w:customStyle="1" w:styleId="Char">
    <w:name w:val="Char"/>
    <w:basedOn w:val="Norml"/>
    <w:uiPriority w:val="99"/>
    <w:rsid w:val="00676AD2"/>
    <w:pPr>
      <w:spacing w:line="240" w:lineRule="exact"/>
    </w:pPr>
    <w:rPr>
      <w:rFonts w:ascii="Verdana" w:eastAsia="Times New Roman" w:hAnsi="Verdana" w:cs="Times New Roman"/>
      <w:sz w:val="20"/>
      <w:szCs w:val="20"/>
      <w:lang w:val="en-US"/>
    </w:rPr>
  </w:style>
  <w:style w:type="paragraph" w:customStyle="1" w:styleId="Norml1">
    <w:name w:val="Normál1"/>
    <w:uiPriority w:val="99"/>
    <w:rsid w:val="00676AD2"/>
    <w:pPr>
      <w:suppressAutoHyphens/>
      <w:spacing w:after="0" w:line="240" w:lineRule="auto"/>
    </w:pPr>
    <w:rPr>
      <w:rFonts w:ascii="Times New Roman" w:eastAsia="ヒラギノ角ゴ Pro W3" w:hAnsi="Times New Roman" w:cs="Times New Roman"/>
      <w:color w:val="000000"/>
      <w:sz w:val="20"/>
      <w:szCs w:val="20"/>
      <w:lang w:val="de-DE" w:eastAsia="ar-SA"/>
    </w:rPr>
  </w:style>
  <w:style w:type="paragraph" w:customStyle="1" w:styleId="OkeanDolt">
    <w:name w:val="Okean_Dolt"/>
    <w:basedOn w:val="Norml"/>
    <w:uiPriority w:val="99"/>
    <w:rsid w:val="00676AD2"/>
    <w:pPr>
      <w:spacing w:before="120" w:after="240" w:line="360" w:lineRule="exact"/>
      <w:ind w:left="113"/>
      <w:jc w:val="both"/>
    </w:pPr>
    <w:rPr>
      <w:rFonts w:ascii="Arial" w:eastAsia="Times New Roman" w:hAnsi="Arial" w:cs="Arial"/>
      <w:i/>
      <w:iCs/>
      <w:noProof/>
      <w:szCs w:val="24"/>
      <w:lang w:eastAsia="hu-HU"/>
    </w:rPr>
  </w:style>
  <w:style w:type="paragraph" w:customStyle="1" w:styleId="OkeanSzamozas">
    <w:name w:val="Okean_Szamozas"/>
    <w:basedOn w:val="Szvegtrzs3"/>
    <w:uiPriority w:val="99"/>
    <w:rsid w:val="00676AD2"/>
    <w:pPr>
      <w:numPr>
        <w:numId w:val="8"/>
      </w:numPr>
      <w:autoSpaceDE/>
      <w:autoSpaceDN/>
      <w:spacing w:before="120" w:after="120"/>
      <w:jc w:val="both"/>
    </w:pPr>
    <w:rPr>
      <w:b w:val="0"/>
      <w:bCs w:val="0"/>
      <w:sz w:val="22"/>
      <w:szCs w:val="20"/>
    </w:rPr>
  </w:style>
  <w:style w:type="paragraph" w:customStyle="1" w:styleId="Blockquote">
    <w:name w:val="Blockquote"/>
    <w:basedOn w:val="Norml"/>
    <w:uiPriority w:val="99"/>
    <w:rsid w:val="00676AD2"/>
    <w:pPr>
      <w:widowControl w:val="0"/>
      <w:spacing w:before="100" w:after="100" w:line="240" w:lineRule="auto"/>
      <w:ind w:left="360" w:right="360"/>
    </w:pPr>
    <w:rPr>
      <w:rFonts w:ascii="Arial" w:eastAsia="Times New Roman" w:hAnsi="Arial" w:cs="Arial"/>
      <w:sz w:val="20"/>
      <w:szCs w:val="20"/>
      <w:lang w:val="en-US"/>
    </w:rPr>
  </w:style>
  <w:style w:type="paragraph" w:customStyle="1" w:styleId="felsorol">
    <w:name w:val="felsorol"/>
    <w:basedOn w:val="Norml"/>
    <w:uiPriority w:val="99"/>
    <w:rsid w:val="00676AD2"/>
    <w:pPr>
      <w:numPr>
        <w:numId w:val="9"/>
      </w:numPr>
      <w:spacing w:before="120" w:after="120" w:line="240" w:lineRule="auto"/>
      <w:jc w:val="both"/>
    </w:pPr>
    <w:rPr>
      <w:rFonts w:ascii="Times New Roman" w:eastAsia="Times New Roman" w:hAnsi="Times New Roman" w:cs="Times New Roman"/>
      <w:sz w:val="26"/>
      <w:szCs w:val="26"/>
      <w:lang w:eastAsia="hu-HU"/>
    </w:rPr>
  </w:style>
  <w:style w:type="paragraph" w:customStyle="1" w:styleId="Text2">
    <w:name w:val="Text 2"/>
    <w:basedOn w:val="Norml"/>
    <w:uiPriority w:val="99"/>
    <w:rsid w:val="00676AD2"/>
    <w:pPr>
      <w:tabs>
        <w:tab w:val="left" w:pos="2161"/>
      </w:tabs>
      <w:spacing w:after="240" w:line="240" w:lineRule="auto"/>
      <w:ind w:left="1202"/>
      <w:jc w:val="both"/>
    </w:pPr>
    <w:rPr>
      <w:rFonts w:ascii="Arial" w:eastAsia="Times New Roman" w:hAnsi="Arial" w:cs="Arial"/>
      <w:sz w:val="20"/>
      <w:szCs w:val="20"/>
      <w:lang w:val="en-GB" w:eastAsia="hu-HU"/>
    </w:rPr>
  </w:style>
  <w:style w:type="paragraph" w:customStyle="1" w:styleId="Nadia">
    <w:name w:val="Nadia"/>
    <w:basedOn w:val="Norml"/>
    <w:uiPriority w:val="99"/>
    <w:rsid w:val="00676AD2"/>
    <w:pPr>
      <w:spacing w:after="240" w:line="240" w:lineRule="auto"/>
      <w:jc w:val="both"/>
    </w:pPr>
    <w:rPr>
      <w:rFonts w:ascii="Arial" w:eastAsia="Times New Roman" w:hAnsi="Arial" w:cs="Arial"/>
      <w:lang w:val="en-GB"/>
    </w:rPr>
  </w:style>
  <w:style w:type="paragraph" w:customStyle="1" w:styleId="1">
    <w:name w:val="1"/>
    <w:basedOn w:val="Norml"/>
    <w:uiPriority w:val="99"/>
    <w:rsid w:val="00676AD2"/>
    <w:pPr>
      <w:spacing w:line="240" w:lineRule="exact"/>
    </w:pPr>
    <w:rPr>
      <w:rFonts w:ascii="Verdana" w:eastAsia="Times New Roman" w:hAnsi="Verdana" w:cs="Times New Roman"/>
      <w:sz w:val="20"/>
      <w:szCs w:val="20"/>
      <w:lang w:val="en-US"/>
    </w:rPr>
  </w:style>
  <w:style w:type="paragraph" w:customStyle="1" w:styleId="bodytextChar">
    <w:name w:val="body text Char"/>
    <w:basedOn w:val="Norml"/>
    <w:uiPriority w:val="99"/>
    <w:rsid w:val="00676AD2"/>
    <w:pPr>
      <w:widowControl w:val="0"/>
      <w:overflowPunct w:val="0"/>
      <w:autoSpaceDE w:val="0"/>
      <w:autoSpaceDN w:val="0"/>
      <w:adjustRightInd w:val="0"/>
      <w:spacing w:before="120" w:after="120" w:line="360" w:lineRule="atLeast"/>
      <w:ind w:left="425"/>
      <w:jc w:val="both"/>
    </w:pPr>
    <w:rPr>
      <w:rFonts w:ascii="Arial" w:eastAsia="Times New Roman" w:hAnsi="Arial" w:cs="Arial"/>
      <w:sz w:val="20"/>
      <w:szCs w:val="20"/>
      <w:lang w:eastAsia="hu-HU"/>
    </w:rPr>
  </w:style>
  <w:style w:type="paragraph" w:customStyle="1" w:styleId="NormlZala">
    <w:name w:val="NormálZala"/>
    <w:basedOn w:val="Norml"/>
    <w:uiPriority w:val="99"/>
    <w:rsid w:val="00676AD2"/>
    <w:pPr>
      <w:snapToGrid w:val="0"/>
      <w:spacing w:before="120" w:after="120" w:line="240" w:lineRule="auto"/>
      <w:ind w:left="357"/>
      <w:jc w:val="both"/>
    </w:pPr>
    <w:rPr>
      <w:rFonts w:ascii="Garamond" w:eastAsia="Times New Roman" w:hAnsi="Garamond" w:cs="Times New Roman"/>
      <w:noProof/>
      <w:sz w:val="24"/>
      <w:lang w:eastAsia="hu-HU"/>
    </w:rPr>
  </w:style>
  <w:style w:type="paragraph" w:customStyle="1" w:styleId="Okeanlevel5">
    <w:name w:val="Okean_level_5"/>
    <w:basedOn w:val="Norml"/>
    <w:autoRedefine/>
    <w:uiPriority w:val="99"/>
    <w:rsid w:val="00676AD2"/>
    <w:pPr>
      <w:spacing w:line="240" w:lineRule="exact"/>
    </w:pPr>
    <w:rPr>
      <w:rFonts w:ascii="Verdana" w:eastAsia="Times New Roman" w:hAnsi="Verdana" w:cs="Times New Roman"/>
      <w:noProof/>
      <w:sz w:val="20"/>
      <w:szCs w:val="20"/>
      <w:lang w:val="en-US"/>
    </w:rPr>
  </w:style>
  <w:style w:type="paragraph" w:customStyle="1" w:styleId="Rub30">
    <w:name w:val="Rub3"/>
    <w:basedOn w:val="Norml"/>
    <w:next w:val="Norml"/>
    <w:uiPriority w:val="99"/>
    <w:rsid w:val="00676AD2"/>
    <w:pPr>
      <w:tabs>
        <w:tab w:val="left" w:pos="709"/>
      </w:tabs>
      <w:spacing w:after="0" w:line="240" w:lineRule="auto"/>
      <w:jc w:val="both"/>
    </w:pPr>
    <w:rPr>
      <w:rFonts w:ascii="Times New Roman" w:eastAsia="Times New Roman" w:hAnsi="Times New Roman" w:cs="Times New Roman"/>
      <w:b/>
      <w:i/>
      <w:sz w:val="20"/>
      <w:szCs w:val="20"/>
      <w:lang w:val="en-GB" w:eastAsia="en-GB"/>
    </w:rPr>
  </w:style>
  <w:style w:type="paragraph" w:customStyle="1" w:styleId="Rub20">
    <w:name w:val="Rub2"/>
    <w:basedOn w:val="Norml"/>
    <w:next w:val="Norml"/>
    <w:uiPriority w:val="99"/>
    <w:rsid w:val="00676AD2"/>
    <w:pPr>
      <w:tabs>
        <w:tab w:val="left" w:pos="709"/>
        <w:tab w:val="left" w:pos="5670"/>
        <w:tab w:val="left" w:pos="6663"/>
        <w:tab w:val="left" w:pos="7088"/>
      </w:tabs>
      <w:spacing w:after="0" w:line="240" w:lineRule="auto"/>
      <w:ind w:right="-596"/>
    </w:pPr>
    <w:rPr>
      <w:rFonts w:ascii="Times New Roman" w:eastAsia="Times New Roman" w:hAnsi="Times New Roman" w:cs="Times New Roman"/>
      <w:smallCaps/>
      <w:sz w:val="20"/>
      <w:szCs w:val="20"/>
      <w:lang w:val="fr-FR" w:eastAsia="en-GB"/>
    </w:rPr>
  </w:style>
  <w:style w:type="paragraph" w:customStyle="1" w:styleId="CharCharCharChar">
    <w:name w:val="Char Char Char Char"/>
    <w:basedOn w:val="Norml"/>
    <w:uiPriority w:val="99"/>
    <w:semiHidden/>
    <w:rsid w:val="00676AD2"/>
    <w:pPr>
      <w:suppressAutoHyphens/>
      <w:spacing w:after="0" w:line="240" w:lineRule="auto"/>
    </w:pPr>
    <w:rPr>
      <w:rFonts w:ascii="Arial" w:eastAsia="Times New Roman" w:hAnsi="Arial" w:cs="Times New Roman"/>
      <w:kern w:val="2"/>
      <w:sz w:val="24"/>
      <w:szCs w:val="20"/>
      <w:lang w:val="en-US"/>
    </w:rPr>
  </w:style>
  <w:style w:type="paragraph" w:customStyle="1" w:styleId="Tblzattartalom">
    <w:name w:val="Táblázattartalom"/>
    <w:basedOn w:val="Norml"/>
    <w:uiPriority w:val="99"/>
    <w:rsid w:val="00676AD2"/>
    <w:pPr>
      <w:suppressLineNumbers/>
      <w:suppressAutoHyphens/>
      <w:spacing w:after="0" w:line="240" w:lineRule="auto"/>
    </w:pPr>
    <w:rPr>
      <w:rFonts w:ascii="Times New Roman" w:eastAsia="Times New Roman" w:hAnsi="Times New Roman" w:cs="Times New Roman"/>
      <w:kern w:val="2"/>
      <w:sz w:val="24"/>
      <w:szCs w:val="24"/>
      <w:lang w:eastAsia="hu-HU"/>
    </w:rPr>
  </w:style>
  <w:style w:type="paragraph" w:customStyle="1" w:styleId="kossztrzs">
    <w:name w:val="Ákos sztörzs"/>
    <w:basedOn w:val="Szvegtrzs"/>
    <w:uiPriority w:val="99"/>
    <w:rsid w:val="00676AD2"/>
    <w:pPr>
      <w:autoSpaceDE/>
      <w:autoSpaceDN/>
      <w:spacing w:before="240" w:after="120"/>
    </w:pPr>
    <w:rPr>
      <w:rFonts w:ascii="Times New Roman" w:eastAsia="Calibri" w:hAnsi="Times New Roman" w:cs="Times New Roman"/>
    </w:rPr>
  </w:style>
  <w:style w:type="paragraph" w:customStyle="1" w:styleId="cm0">
    <w:name w:val="cím"/>
    <w:basedOn w:val="Norml"/>
    <w:uiPriority w:val="99"/>
    <w:rsid w:val="00676AD2"/>
    <w:pPr>
      <w:widowControl w:val="0"/>
      <w:tabs>
        <w:tab w:val="left" w:pos="1800"/>
        <w:tab w:val="left" w:leader="underscore" w:pos="5760"/>
      </w:tabs>
      <w:suppressAutoHyphens/>
      <w:overflowPunct w:val="0"/>
      <w:autoSpaceDE w:val="0"/>
      <w:autoSpaceDN w:val="0"/>
      <w:adjustRightInd w:val="0"/>
      <w:spacing w:after="0" w:line="360" w:lineRule="auto"/>
      <w:jc w:val="both"/>
    </w:pPr>
    <w:rPr>
      <w:rFonts w:ascii="CG Times" w:eastAsia="Times New Roman" w:hAnsi="CG Times" w:cs="Times New Roman"/>
      <w:sz w:val="24"/>
      <w:szCs w:val="20"/>
      <w:lang w:val="en-GB" w:eastAsia="hu-HU"/>
    </w:rPr>
  </w:style>
  <w:style w:type="paragraph" w:customStyle="1" w:styleId="Szvegtrzs31">
    <w:name w:val="Szövegtörzs 31"/>
    <w:basedOn w:val="Norml"/>
    <w:uiPriority w:val="99"/>
    <w:rsid w:val="00676AD2"/>
    <w:pPr>
      <w:widowControl w:val="0"/>
      <w:suppressAutoHyphens/>
      <w:overflowPunct w:val="0"/>
      <w:autoSpaceDE w:val="0"/>
      <w:autoSpaceDN w:val="0"/>
      <w:adjustRightInd w:val="0"/>
      <w:spacing w:after="0" w:line="240" w:lineRule="auto"/>
      <w:ind w:right="283"/>
      <w:jc w:val="both"/>
    </w:pPr>
    <w:rPr>
      <w:rFonts w:ascii="Times New Roman" w:eastAsia="Times New Roman" w:hAnsi="Times New Roman" w:cs="Times New Roman"/>
      <w:color w:val="000000"/>
      <w:sz w:val="24"/>
      <w:szCs w:val="20"/>
      <w:lang w:eastAsia="hu-HU"/>
    </w:rPr>
  </w:style>
  <w:style w:type="paragraph" w:customStyle="1" w:styleId="WW-Szvegblokk">
    <w:name w:val="WW-Szövegblokk"/>
    <w:basedOn w:val="Norml"/>
    <w:uiPriority w:val="99"/>
    <w:rsid w:val="00676AD2"/>
    <w:pPr>
      <w:numPr>
        <w:numId w:val="10"/>
      </w:numPr>
      <w:suppressAutoHyphens/>
      <w:spacing w:after="0" w:line="240" w:lineRule="auto"/>
      <w:ind w:left="-2836" w:right="424" w:firstLine="0"/>
      <w:jc w:val="both"/>
    </w:pPr>
    <w:rPr>
      <w:rFonts w:ascii="Times New Roman" w:eastAsia="Times New Roman" w:hAnsi="Times New Roman" w:cs="Times New Roman"/>
      <w:sz w:val="24"/>
      <w:szCs w:val="20"/>
      <w:lang w:eastAsia="ar-SA"/>
    </w:rPr>
  </w:style>
  <w:style w:type="paragraph" w:customStyle="1" w:styleId="WW-NormlWeb">
    <w:name w:val="WW-Normál (Web)"/>
    <w:basedOn w:val="Norml"/>
    <w:uiPriority w:val="99"/>
    <w:rsid w:val="00676AD2"/>
    <w:pPr>
      <w:widowControl w:val="0"/>
      <w:suppressAutoHyphens/>
      <w:spacing w:before="280" w:after="280" w:line="240" w:lineRule="auto"/>
    </w:pPr>
    <w:rPr>
      <w:rFonts w:ascii="Times New Roman" w:eastAsia="Times New Roman" w:hAnsi="Times New Roman" w:cs="Times New Roman"/>
      <w:sz w:val="24"/>
      <w:szCs w:val="24"/>
      <w:lang w:eastAsia="ar-SA"/>
    </w:rPr>
  </w:style>
  <w:style w:type="character" w:customStyle="1" w:styleId="HouseStyleBaseChar">
    <w:name w:val="House Style Base Char"/>
    <w:link w:val="HouseStyleBase"/>
    <w:locked/>
    <w:rsid w:val="00676AD2"/>
    <w:rPr>
      <w:rFonts w:ascii="STZhongsong" w:eastAsia="STZhongsong" w:hAnsi="STZhongsong"/>
      <w:lang w:val="en-GB" w:eastAsia="zh-CN"/>
    </w:rPr>
  </w:style>
  <w:style w:type="paragraph" w:customStyle="1" w:styleId="HouseStyleBase">
    <w:name w:val="House Style Base"/>
    <w:link w:val="HouseStyleBaseChar"/>
    <w:rsid w:val="00676AD2"/>
    <w:pPr>
      <w:adjustRightInd w:val="0"/>
      <w:spacing w:after="240" w:line="240" w:lineRule="auto"/>
      <w:jc w:val="both"/>
    </w:pPr>
    <w:rPr>
      <w:rFonts w:ascii="STZhongsong" w:eastAsia="STZhongsong" w:hAnsi="STZhongsong"/>
      <w:lang w:val="en-GB" w:eastAsia="zh-CN"/>
    </w:rPr>
  </w:style>
  <w:style w:type="paragraph" w:customStyle="1" w:styleId="HouseStyleBaseCentred">
    <w:name w:val="House Style Base Centred"/>
    <w:uiPriority w:val="99"/>
    <w:rsid w:val="00676AD2"/>
    <w:pPr>
      <w:adjustRightInd w:val="0"/>
      <w:spacing w:after="240" w:line="240" w:lineRule="auto"/>
    </w:pPr>
    <w:rPr>
      <w:rFonts w:ascii="Times New Roman" w:eastAsia="STZhongsong" w:hAnsi="Times New Roman" w:cs="Times New Roman"/>
      <w:szCs w:val="20"/>
      <w:lang w:val="en-GB" w:eastAsia="zh-CN"/>
    </w:rPr>
  </w:style>
  <w:style w:type="paragraph" w:customStyle="1" w:styleId="MarginText">
    <w:name w:val="Margin Text"/>
    <w:basedOn w:val="Norml"/>
    <w:link w:val="MarginTextChar"/>
    <w:rsid w:val="00676AD2"/>
    <w:pPr>
      <w:widowControl w:val="0"/>
      <w:autoSpaceDE w:val="0"/>
      <w:autoSpaceDN w:val="0"/>
      <w:spacing w:after="0" w:line="240" w:lineRule="auto"/>
    </w:pPr>
    <w:rPr>
      <w:rFonts w:ascii="Arial" w:eastAsia="Times New Roman" w:hAnsi="Arial" w:cs="Arial"/>
      <w:sz w:val="20"/>
      <w:szCs w:val="20"/>
      <w:lang w:eastAsia="hu-HU"/>
    </w:rPr>
  </w:style>
  <w:style w:type="paragraph" w:customStyle="1" w:styleId="Heading">
    <w:name w:val="Heading"/>
    <w:basedOn w:val="HouseStyleBaseCentred"/>
    <w:next w:val="MarginText"/>
    <w:uiPriority w:val="99"/>
    <w:rsid w:val="00676AD2"/>
    <w:pPr>
      <w:keepNext/>
      <w:jc w:val="center"/>
    </w:pPr>
    <w:rPr>
      <w:b/>
      <w:caps/>
    </w:rPr>
  </w:style>
  <w:style w:type="paragraph" w:customStyle="1" w:styleId="AppHead">
    <w:name w:val="AppHead"/>
    <w:basedOn w:val="HouseStyleBaseCentred"/>
    <w:uiPriority w:val="99"/>
    <w:rsid w:val="00676AD2"/>
    <w:pPr>
      <w:numPr>
        <w:numId w:val="11"/>
      </w:numPr>
      <w:jc w:val="center"/>
      <w:outlineLvl w:val="0"/>
    </w:pPr>
    <w:rPr>
      <w:b/>
      <w:caps/>
    </w:rPr>
  </w:style>
  <w:style w:type="paragraph" w:customStyle="1" w:styleId="RecitalNumbering">
    <w:name w:val="Recital Numbering"/>
    <w:basedOn w:val="HouseStyleBase"/>
    <w:uiPriority w:val="99"/>
    <w:rsid w:val="00676AD2"/>
    <w:pPr>
      <w:numPr>
        <w:numId w:val="12"/>
      </w:numPr>
      <w:tabs>
        <w:tab w:val="num" w:pos="567"/>
      </w:tabs>
      <w:ind w:left="567" w:hanging="397"/>
      <w:outlineLvl w:val="0"/>
    </w:pPr>
  </w:style>
  <w:style w:type="paragraph" w:customStyle="1" w:styleId="DefinitionNumbering1">
    <w:name w:val="Definition Numbering 1"/>
    <w:basedOn w:val="HouseStyleBase"/>
    <w:uiPriority w:val="99"/>
    <w:rsid w:val="00676AD2"/>
    <w:pPr>
      <w:tabs>
        <w:tab w:val="num" w:pos="786"/>
      </w:tabs>
      <w:ind w:left="786" w:hanging="360"/>
      <w:outlineLvl w:val="0"/>
    </w:pPr>
  </w:style>
  <w:style w:type="paragraph" w:customStyle="1" w:styleId="DefinitionNumbering2">
    <w:name w:val="Definition Numbering 2"/>
    <w:basedOn w:val="HouseStyleBase"/>
    <w:uiPriority w:val="99"/>
    <w:rsid w:val="00676AD2"/>
    <w:pPr>
      <w:tabs>
        <w:tab w:val="num" w:pos="786"/>
      </w:tabs>
      <w:ind w:left="786" w:hanging="360"/>
      <w:outlineLvl w:val="1"/>
    </w:pPr>
  </w:style>
  <w:style w:type="paragraph" w:customStyle="1" w:styleId="DefinitionNumbering3">
    <w:name w:val="Definition Numbering 3"/>
    <w:basedOn w:val="HouseStyleBase"/>
    <w:uiPriority w:val="99"/>
    <w:rsid w:val="00676AD2"/>
    <w:pPr>
      <w:tabs>
        <w:tab w:val="num" w:pos="786"/>
      </w:tabs>
      <w:ind w:left="786" w:hanging="360"/>
      <w:outlineLvl w:val="2"/>
    </w:pPr>
  </w:style>
  <w:style w:type="paragraph" w:customStyle="1" w:styleId="DefinitionNumbering4">
    <w:name w:val="Definition Numbering 4"/>
    <w:basedOn w:val="HouseStyleBase"/>
    <w:uiPriority w:val="99"/>
    <w:rsid w:val="00676AD2"/>
    <w:pPr>
      <w:tabs>
        <w:tab w:val="num" w:pos="786"/>
      </w:tabs>
      <w:ind w:left="786" w:hanging="360"/>
      <w:outlineLvl w:val="3"/>
    </w:pPr>
  </w:style>
  <w:style w:type="paragraph" w:customStyle="1" w:styleId="DefinitionNumbering5">
    <w:name w:val="Definition Numbering 5"/>
    <w:basedOn w:val="HouseStyleBase"/>
    <w:uiPriority w:val="99"/>
    <w:rsid w:val="00676AD2"/>
    <w:pPr>
      <w:tabs>
        <w:tab w:val="num" w:pos="786"/>
      </w:tabs>
      <w:ind w:left="786" w:hanging="360"/>
      <w:outlineLvl w:val="4"/>
    </w:pPr>
  </w:style>
  <w:style w:type="paragraph" w:customStyle="1" w:styleId="DefinitionNumbering6">
    <w:name w:val="Definition Numbering 6"/>
    <w:basedOn w:val="HouseStyleBase"/>
    <w:uiPriority w:val="99"/>
    <w:rsid w:val="00676AD2"/>
    <w:pPr>
      <w:tabs>
        <w:tab w:val="num" w:pos="786"/>
      </w:tabs>
      <w:ind w:left="786" w:hanging="360"/>
      <w:outlineLvl w:val="5"/>
    </w:pPr>
  </w:style>
  <w:style w:type="paragraph" w:customStyle="1" w:styleId="DefinitionNumbering7">
    <w:name w:val="Definition Numbering 7"/>
    <w:basedOn w:val="HouseStyleBase"/>
    <w:uiPriority w:val="99"/>
    <w:rsid w:val="00676AD2"/>
    <w:pPr>
      <w:tabs>
        <w:tab w:val="num" w:pos="786"/>
      </w:tabs>
      <w:ind w:left="786" w:hanging="360"/>
      <w:outlineLvl w:val="6"/>
    </w:pPr>
  </w:style>
  <w:style w:type="paragraph" w:customStyle="1" w:styleId="DefinitionNumbering8">
    <w:name w:val="Definition Numbering 8"/>
    <w:basedOn w:val="HouseStyleBase"/>
    <w:uiPriority w:val="99"/>
    <w:rsid w:val="00676AD2"/>
    <w:pPr>
      <w:outlineLvl w:val="7"/>
    </w:pPr>
  </w:style>
  <w:style w:type="paragraph" w:customStyle="1" w:styleId="DefinitionNumbering9">
    <w:name w:val="Definition Numbering 9"/>
    <w:basedOn w:val="HouseStyleBase"/>
    <w:uiPriority w:val="99"/>
    <w:rsid w:val="00676AD2"/>
    <w:pPr>
      <w:outlineLvl w:val="8"/>
    </w:pPr>
  </w:style>
  <w:style w:type="paragraph" w:customStyle="1" w:styleId="ListBullet1">
    <w:name w:val="List Bullet 1"/>
    <w:basedOn w:val="HouseStyleBase"/>
    <w:uiPriority w:val="99"/>
    <w:rsid w:val="00676AD2"/>
    <w:pPr>
      <w:tabs>
        <w:tab w:val="num" w:pos="928"/>
      </w:tabs>
      <w:ind w:left="928" w:hanging="360"/>
    </w:pPr>
  </w:style>
  <w:style w:type="paragraph" w:customStyle="1" w:styleId="ListBullet6">
    <w:name w:val="List Bullet 6"/>
    <w:basedOn w:val="HouseStyleBase"/>
    <w:uiPriority w:val="99"/>
    <w:rsid w:val="00676AD2"/>
    <w:pPr>
      <w:ind w:left="2130" w:hanging="1440"/>
    </w:pPr>
  </w:style>
  <w:style w:type="paragraph" w:customStyle="1" w:styleId="ListBullet7">
    <w:name w:val="List Bullet 7"/>
    <w:basedOn w:val="HouseStyleBase"/>
    <w:uiPriority w:val="99"/>
    <w:rsid w:val="00676AD2"/>
    <w:pPr>
      <w:ind w:left="2196" w:hanging="1440"/>
    </w:pPr>
  </w:style>
  <w:style w:type="paragraph" w:customStyle="1" w:styleId="ListBullet8">
    <w:name w:val="List Bullet 8"/>
    <w:basedOn w:val="HouseStyleBase"/>
    <w:uiPriority w:val="99"/>
    <w:rsid w:val="00676AD2"/>
    <w:pPr>
      <w:ind w:left="2622" w:hanging="1800"/>
    </w:pPr>
  </w:style>
  <w:style w:type="paragraph" w:customStyle="1" w:styleId="ListBullet9">
    <w:name w:val="List Bullet 9"/>
    <w:basedOn w:val="HouseStyleBase"/>
    <w:uiPriority w:val="99"/>
    <w:rsid w:val="00676AD2"/>
    <w:pPr>
      <w:ind w:left="3048" w:hanging="2160"/>
    </w:pPr>
  </w:style>
  <w:style w:type="paragraph" w:customStyle="1" w:styleId="SchPart">
    <w:name w:val="SchPart"/>
    <w:basedOn w:val="HouseStyleBaseCentred"/>
    <w:next w:val="MarginText"/>
    <w:uiPriority w:val="99"/>
    <w:rsid w:val="00676AD2"/>
    <w:pPr>
      <w:keepNext/>
      <w:numPr>
        <w:ilvl w:val="1"/>
        <w:numId w:val="13"/>
      </w:numPr>
      <w:jc w:val="center"/>
      <w:outlineLvl w:val="1"/>
    </w:pPr>
    <w:rPr>
      <w:b/>
    </w:rPr>
  </w:style>
  <w:style w:type="paragraph" w:customStyle="1" w:styleId="ScheduleL2">
    <w:name w:val="Schedule L2"/>
    <w:basedOn w:val="HouseStyleBase"/>
    <w:uiPriority w:val="99"/>
    <w:rsid w:val="00676AD2"/>
    <w:pPr>
      <w:numPr>
        <w:ilvl w:val="1"/>
        <w:numId w:val="14"/>
      </w:numPr>
      <w:tabs>
        <w:tab w:val="clear" w:pos="720"/>
        <w:tab w:val="num" w:pos="1440"/>
      </w:tabs>
      <w:ind w:left="1440" w:hanging="360"/>
      <w:outlineLvl w:val="1"/>
    </w:pPr>
  </w:style>
  <w:style w:type="paragraph" w:customStyle="1" w:styleId="ScheduleL3">
    <w:name w:val="Schedule L3"/>
    <w:basedOn w:val="HouseStyleBase"/>
    <w:uiPriority w:val="99"/>
    <w:rsid w:val="00676AD2"/>
    <w:pPr>
      <w:numPr>
        <w:ilvl w:val="2"/>
        <w:numId w:val="14"/>
      </w:numPr>
      <w:tabs>
        <w:tab w:val="clear" w:pos="1800"/>
        <w:tab w:val="num" w:pos="2160"/>
      </w:tabs>
      <w:ind w:left="2160" w:hanging="180"/>
      <w:outlineLvl w:val="2"/>
    </w:pPr>
  </w:style>
  <w:style w:type="paragraph" w:customStyle="1" w:styleId="ScheduleL4">
    <w:name w:val="Schedule L4"/>
    <w:basedOn w:val="HouseStyleBase"/>
    <w:uiPriority w:val="99"/>
    <w:rsid w:val="00676AD2"/>
    <w:pPr>
      <w:numPr>
        <w:ilvl w:val="3"/>
        <w:numId w:val="14"/>
      </w:numPr>
      <w:ind w:hanging="360"/>
      <w:outlineLvl w:val="3"/>
    </w:pPr>
  </w:style>
  <w:style w:type="paragraph" w:customStyle="1" w:styleId="ScheduleL5">
    <w:name w:val="Schedule L5"/>
    <w:basedOn w:val="HouseStyleBase"/>
    <w:uiPriority w:val="99"/>
    <w:rsid w:val="00676AD2"/>
    <w:pPr>
      <w:numPr>
        <w:ilvl w:val="4"/>
        <w:numId w:val="14"/>
      </w:numPr>
      <w:ind w:hanging="360"/>
      <w:outlineLvl w:val="4"/>
    </w:pPr>
  </w:style>
  <w:style w:type="paragraph" w:customStyle="1" w:styleId="ScheduleL6">
    <w:name w:val="Schedule L6"/>
    <w:basedOn w:val="HouseStyleBase"/>
    <w:uiPriority w:val="99"/>
    <w:rsid w:val="00676AD2"/>
    <w:pPr>
      <w:numPr>
        <w:ilvl w:val="5"/>
        <w:numId w:val="14"/>
      </w:numPr>
      <w:ind w:hanging="180"/>
      <w:outlineLvl w:val="5"/>
    </w:pPr>
  </w:style>
  <w:style w:type="paragraph" w:customStyle="1" w:styleId="ScheduleL7">
    <w:name w:val="Schedule L7"/>
    <w:basedOn w:val="HouseStyleBase"/>
    <w:uiPriority w:val="99"/>
    <w:rsid w:val="00676AD2"/>
    <w:pPr>
      <w:numPr>
        <w:ilvl w:val="6"/>
        <w:numId w:val="14"/>
      </w:numPr>
      <w:ind w:hanging="360"/>
      <w:outlineLvl w:val="6"/>
    </w:pPr>
  </w:style>
  <w:style w:type="paragraph" w:customStyle="1" w:styleId="ScheduleL8">
    <w:name w:val="Schedule L8"/>
    <w:basedOn w:val="HouseStyleBase"/>
    <w:uiPriority w:val="99"/>
    <w:rsid w:val="00676AD2"/>
    <w:pPr>
      <w:numPr>
        <w:ilvl w:val="7"/>
        <w:numId w:val="14"/>
      </w:numPr>
      <w:tabs>
        <w:tab w:val="clear" w:pos="5040"/>
        <w:tab w:val="num" w:pos="5760"/>
      </w:tabs>
      <w:ind w:left="5760" w:hanging="360"/>
      <w:outlineLvl w:val="7"/>
    </w:pPr>
  </w:style>
  <w:style w:type="paragraph" w:customStyle="1" w:styleId="ScheduleL9">
    <w:name w:val="Schedule L9"/>
    <w:basedOn w:val="HouseStyleBase"/>
    <w:uiPriority w:val="99"/>
    <w:rsid w:val="00676AD2"/>
    <w:pPr>
      <w:numPr>
        <w:ilvl w:val="8"/>
        <w:numId w:val="14"/>
      </w:numPr>
      <w:tabs>
        <w:tab w:val="clear" w:pos="5040"/>
        <w:tab w:val="num" w:pos="6480"/>
      </w:tabs>
      <w:ind w:left="6480" w:hanging="180"/>
      <w:outlineLvl w:val="8"/>
    </w:pPr>
  </w:style>
  <w:style w:type="paragraph" w:customStyle="1" w:styleId="SchSection">
    <w:name w:val="SchSection"/>
    <w:basedOn w:val="HouseStyleBaseCentred"/>
    <w:next w:val="MarginText"/>
    <w:uiPriority w:val="99"/>
    <w:rsid w:val="00676AD2"/>
    <w:pPr>
      <w:keepNext/>
      <w:numPr>
        <w:ilvl w:val="2"/>
        <w:numId w:val="13"/>
      </w:numPr>
      <w:jc w:val="center"/>
      <w:outlineLvl w:val="2"/>
    </w:pPr>
    <w:rPr>
      <w:b/>
    </w:rPr>
  </w:style>
  <w:style w:type="paragraph" w:customStyle="1" w:styleId="Table-followingparagraph">
    <w:name w:val="Table - following paragraph"/>
    <w:basedOn w:val="HouseStyleBase"/>
    <w:next w:val="MarginText"/>
    <w:uiPriority w:val="99"/>
    <w:rsid w:val="00676AD2"/>
    <w:pPr>
      <w:spacing w:after="0"/>
    </w:pPr>
  </w:style>
  <w:style w:type="paragraph" w:customStyle="1" w:styleId="Table-Text">
    <w:name w:val="Table - Text"/>
    <w:basedOn w:val="HouseStyleBase"/>
    <w:uiPriority w:val="99"/>
    <w:rsid w:val="00676AD2"/>
    <w:pPr>
      <w:spacing w:before="120" w:after="120"/>
      <w:jc w:val="left"/>
    </w:pPr>
  </w:style>
  <w:style w:type="paragraph" w:customStyle="1" w:styleId="AppPart">
    <w:name w:val="AppPart"/>
    <w:basedOn w:val="HouseStyleBaseCentred"/>
    <w:uiPriority w:val="99"/>
    <w:rsid w:val="00676AD2"/>
    <w:pPr>
      <w:numPr>
        <w:ilvl w:val="1"/>
        <w:numId w:val="11"/>
      </w:numPr>
      <w:jc w:val="center"/>
      <w:outlineLvl w:val="1"/>
    </w:pPr>
    <w:rPr>
      <w:b/>
    </w:rPr>
  </w:style>
  <w:style w:type="paragraph" w:customStyle="1" w:styleId="RecitalNumbering2">
    <w:name w:val="Recital Numbering 2"/>
    <w:basedOn w:val="HouseStyleBase"/>
    <w:uiPriority w:val="99"/>
    <w:rsid w:val="00676AD2"/>
    <w:pPr>
      <w:numPr>
        <w:ilvl w:val="1"/>
        <w:numId w:val="12"/>
      </w:numPr>
      <w:tabs>
        <w:tab w:val="num" w:pos="1440"/>
      </w:tabs>
      <w:overflowPunct w:val="0"/>
      <w:autoSpaceDE w:val="0"/>
      <w:autoSpaceDN w:val="0"/>
      <w:ind w:left="1440" w:hanging="360"/>
    </w:pPr>
  </w:style>
  <w:style w:type="paragraph" w:customStyle="1" w:styleId="RecitalNumbering3">
    <w:name w:val="Recital Numbering 3"/>
    <w:basedOn w:val="HouseStyleBase"/>
    <w:uiPriority w:val="99"/>
    <w:rsid w:val="00676AD2"/>
    <w:pPr>
      <w:numPr>
        <w:ilvl w:val="2"/>
        <w:numId w:val="12"/>
      </w:numPr>
      <w:tabs>
        <w:tab w:val="num" w:pos="2160"/>
      </w:tabs>
      <w:overflowPunct w:val="0"/>
      <w:autoSpaceDE w:val="0"/>
      <w:autoSpaceDN w:val="0"/>
      <w:ind w:left="2160" w:hanging="360"/>
    </w:pPr>
  </w:style>
  <w:style w:type="paragraph" w:customStyle="1" w:styleId="Tblzatrcsos21">
    <w:name w:val="Táblázat (rácsos) 21"/>
    <w:basedOn w:val="Norml"/>
    <w:next w:val="Norml"/>
    <w:uiPriority w:val="37"/>
    <w:semiHidden/>
    <w:rsid w:val="00676AD2"/>
    <w:pPr>
      <w:spacing w:after="0" w:line="240" w:lineRule="auto"/>
    </w:pPr>
    <w:rPr>
      <w:rFonts w:ascii="Bookman Old Style" w:eastAsia="Times New Roman" w:hAnsi="Bookman Old Style" w:cs="Times New Roman"/>
      <w:szCs w:val="24"/>
      <w:lang w:eastAsia="hu-HU"/>
    </w:rPr>
  </w:style>
  <w:style w:type="character" w:customStyle="1" w:styleId="Vilgosrnykols2jellsznChar">
    <w:name w:val="Világos árnyékolás – 2. jelölőszín Char"/>
    <w:link w:val="Vilgosrnykols2jellszn1"/>
    <w:uiPriority w:val="30"/>
    <w:locked/>
    <w:rsid w:val="00676AD2"/>
    <w:rPr>
      <w:b/>
      <w:bCs/>
      <w:i/>
      <w:iCs/>
      <w:color w:val="4F81BD"/>
      <w:lang w:val="en-GB"/>
    </w:rPr>
  </w:style>
  <w:style w:type="paragraph" w:customStyle="1" w:styleId="Vilgosrnykols2jellszn1">
    <w:name w:val="Világos árnyékolás – 2. jelölőszín1"/>
    <w:basedOn w:val="Norml"/>
    <w:next w:val="Norml"/>
    <w:link w:val="Vilgosrnykols2jellsznChar"/>
    <w:uiPriority w:val="30"/>
    <w:qFormat/>
    <w:rsid w:val="00676AD2"/>
    <w:pPr>
      <w:pBdr>
        <w:bottom w:val="single" w:sz="4" w:space="4" w:color="4F81BD"/>
      </w:pBdr>
      <w:spacing w:before="200" w:after="280" w:line="240" w:lineRule="auto"/>
      <w:ind w:left="936" w:right="936"/>
    </w:pPr>
    <w:rPr>
      <w:b/>
      <w:bCs/>
      <w:i/>
      <w:iCs/>
      <w:color w:val="4F81BD"/>
      <w:lang w:val="en-GB"/>
    </w:rPr>
  </w:style>
  <w:style w:type="paragraph" w:customStyle="1" w:styleId="Szneslista1jellszn1">
    <w:name w:val="Színes lista – 1. jelölőszín1"/>
    <w:basedOn w:val="Norml"/>
    <w:uiPriority w:val="99"/>
    <w:qFormat/>
    <w:rsid w:val="00676AD2"/>
    <w:pPr>
      <w:spacing w:after="0" w:line="240" w:lineRule="auto"/>
      <w:ind w:left="720"/>
    </w:pPr>
    <w:rPr>
      <w:rFonts w:ascii="Bookman Old Style" w:eastAsia="Times New Roman" w:hAnsi="Bookman Old Style" w:cs="Times New Roman"/>
      <w:szCs w:val="24"/>
      <w:lang w:eastAsia="hu-HU"/>
    </w:rPr>
  </w:style>
  <w:style w:type="paragraph" w:customStyle="1" w:styleId="Kzepesrcs21">
    <w:name w:val="Közepes rács 21"/>
    <w:uiPriority w:val="1"/>
    <w:qFormat/>
    <w:rsid w:val="00676AD2"/>
    <w:pPr>
      <w:overflowPunct w:val="0"/>
      <w:autoSpaceDE w:val="0"/>
      <w:autoSpaceDN w:val="0"/>
      <w:adjustRightInd w:val="0"/>
      <w:spacing w:after="0" w:line="240" w:lineRule="auto"/>
      <w:jc w:val="both"/>
    </w:pPr>
    <w:rPr>
      <w:rFonts w:ascii="Times New Roman" w:eastAsia="Times New Roman" w:hAnsi="Times New Roman" w:cs="Times New Roman"/>
      <w:szCs w:val="20"/>
      <w:lang w:val="en-GB"/>
    </w:rPr>
  </w:style>
  <w:style w:type="character" w:customStyle="1" w:styleId="Sznesrcs1jellsznChar">
    <w:name w:val="Színes rács – 1. jelölőszín Char"/>
    <w:link w:val="Sznesrcs1jellszn1"/>
    <w:uiPriority w:val="29"/>
    <w:locked/>
    <w:rsid w:val="00676AD2"/>
    <w:rPr>
      <w:i/>
      <w:iCs/>
      <w:color w:val="000000"/>
      <w:lang w:val="en-GB"/>
    </w:rPr>
  </w:style>
  <w:style w:type="paragraph" w:customStyle="1" w:styleId="Sznesrcs1jellszn1">
    <w:name w:val="Színes rács – 1. jelölőszín1"/>
    <w:basedOn w:val="Norml"/>
    <w:next w:val="Norml"/>
    <w:link w:val="Sznesrcs1jellsznChar"/>
    <w:uiPriority w:val="29"/>
    <w:qFormat/>
    <w:rsid w:val="00676AD2"/>
    <w:pPr>
      <w:spacing w:after="0" w:line="240" w:lineRule="auto"/>
    </w:pPr>
    <w:rPr>
      <w:i/>
      <w:iCs/>
      <w:color w:val="000000"/>
      <w:lang w:val="en-GB"/>
    </w:rPr>
  </w:style>
  <w:style w:type="paragraph" w:customStyle="1" w:styleId="Tblzatrcsos31">
    <w:name w:val="Táblázat (rácsos) 31"/>
    <w:basedOn w:val="Cmsor1"/>
    <w:next w:val="Norml"/>
    <w:uiPriority w:val="39"/>
    <w:semiHidden/>
    <w:qFormat/>
    <w:rsid w:val="00676AD2"/>
    <w:pPr>
      <w:numPr>
        <w:numId w:val="0"/>
      </w:numPr>
      <w:overflowPunct w:val="0"/>
      <w:adjustRightInd w:val="0"/>
      <w:spacing w:before="240" w:after="60" w:line="360" w:lineRule="auto"/>
      <w:jc w:val="both"/>
      <w:outlineLvl w:val="9"/>
    </w:pPr>
    <w:rPr>
      <w:rFonts w:ascii="Cambria" w:hAnsi="Cambria" w:cs="Times New Roman"/>
      <w:kern w:val="32"/>
      <w:sz w:val="32"/>
      <w:szCs w:val="32"/>
      <w:lang w:val="en-GB" w:eastAsia="en-US"/>
    </w:rPr>
  </w:style>
  <w:style w:type="character" w:customStyle="1" w:styleId="NormlkiemeltChar">
    <w:name w:val="Normál kiemelt Char"/>
    <w:link w:val="Normlkiemelt"/>
    <w:locked/>
    <w:rsid w:val="00676AD2"/>
    <w:rPr>
      <w:rFonts w:ascii="Verdana" w:hAnsi="Verdana"/>
      <w:b/>
      <w:lang w:eastAsia="ar-SA"/>
    </w:rPr>
  </w:style>
  <w:style w:type="paragraph" w:customStyle="1" w:styleId="Normlkiemelt">
    <w:name w:val="Normál kiemelt"/>
    <w:basedOn w:val="Norml"/>
    <w:link w:val="NormlkiemeltChar"/>
    <w:qFormat/>
    <w:rsid w:val="00676AD2"/>
    <w:pPr>
      <w:widowControl w:val="0"/>
      <w:suppressAutoHyphens/>
      <w:overflowPunct w:val="0"/>
      <w:autoSpaceDE w:val="0"/>
      <w:spacing w:before="120" w:after="120" w:line="360" w:lineRule="auto"/>
      <w:jc w:val="both"/>
    </w:pPr>
    <w:rPr>
      <w:rFonts w:ascii="Verdana" w:hAnsi="Verdana"/>
      <w:b/>
      <w:lang w:eastAsia="ar-SA"/>
    </w:rPr>
  </w:style>
  <w:style w:type="paragraph" w:customStyle="1" w:styleId="Sznesrnykols1jellszn1">
    <w:name w:val="Színes árnyékolás – 1. jelölőszín1"/>
    <w:uiPriority w:val="99"/>
    <w:semiHidden/>
    <w:rsid w:val="00676AD2"/>
    <w:pPr>
      <w:spacing w:after="0" w:line="240" w:lineRule="auto"/>
    </w:pPr>
    <w:rPr>
      <w:rFonts w:ascii="Bookman Old Style" w:eastAsia="Times New Roman" w:hAnsi="Bookman Old Style" w:cs="Times New Roman"/>
      <w:szCs w:val="24"/>
      <w:lang w:eastAsia="hu-HU"/>
    </w:rPr>
  </w:style>
  <w:style w:type="character" w:customStyle="1" w:styleId="bodyChar">
    <w:name w:val="body Char"/>
    <w:link w:val="body"/>
    <w:locked/>
    <w:rsid w:val="00676AD2"/>
    <w:rPr>
      <w:rFonts w:ascii="SimSun" w:eastAsia="SimSun" w:hAnsi="SimSun"/>
      <w:szCs w:val="24"/>
    </w:rPr>
  </w:style>
  <w:style w:type="paragraph" w:customStyle="1" w:styleId="body">
    <w:name w:val="body"/>
    <w:basedOn w:val="Norml"/>
    <w:link w:val="bodyChar"/>
    <w:rsid w:val="00676AD2"/>
    <w:pPr>
      <w:spacing w:after="0" w:line="240" w:lineRule="auto"/>
    </w:pPr>
    <w:rPr>
      <w:rFonts w:ascii="SimSun" w:eastAsia="SimSun" w:hAnsi="SimSun"/>
      <w:szCs w:val="24"/>
    </w:rPr>
  </w:style>
  <w:style w:type="character" w:customStyle="1" w:styleId="bodystrongChar">
    <w:name w:val="body strong Char"/>
    <w:link w:val="bodystrong"/>
    <w:locked/>
    <w:rsid w:val="00676AD2"/>
    <w:rPr>
      <w:rFonts w:ascii="SimSun" w:eastAsia="SimSun" w:hAnsi="SimSun"/>
      <w:b/>
      <w:szCs w:val="24"/>
    </w:rPr>
  </w:style>
  <w:style w:type="paragraph" w:customStyle="1" w:styleId="bodystrong">
    <w:name w:val="body strong"/>
    <w:basedOn w:val="body"/>
    <w:link w:val="bodystrongChar"/>
    <w:rsid w:val="00676AD2"/>
    <w:rPr>
      <w:b/>
    </w:rPr>
  </w:style>
  <w:style w:type="paragraph" w:customStyle="1" w:styleId="bodystrongcentred">
    <w:name w:val="body strong centred"/>
    <w:basedOn w:val="bodystrong"/>
    <w:uiPriority w:val="99"/>
    <w:rsid w:val="00676AD2"/>
    <w:pPr>
      <w:jc w:val="center"/>
    </w:pPr>
    <w:rPr>
      <w:szCs w:val="22"/>
    </w:rPr>
  </w:style>
  <w:style w:type="paragraph" w:customStyle="1" w:styleId="BODYDOCTITLE">
    <w:name w:val="BODY DOC TITLE"/>
    <w:basedOn w:val="Norml"/>
    <w:uiPriority w:val="99"/>
    <w:rsid w:val="00676AD2"/>
    <w:pPr>
      <w:spacing w:after="0" w:line="240" w:lineRule="auto"/>
      <w:jc w:val="center"/>
    </w:pPr>
    <w:rPr>
      <w:rFonts w:ascii="Times New Roman" w:eastAsia="SimSun" w:hAnsi="Times New Roman" w:cs="Times New Roman"/>
      <w:b/>
      <w:caps/>
      <w:spacing w:val="-3"/>
      <w:sz w:val="28"/>
      <w:lang w:val="en-GB" w:eastAsia="en-GB"/>
    </w:rPr>
  </w:style>
  <w:style w:type="character" w:customStyle="1" w:styleId="PBNormalChar">
    <w:name w:val="PBNormal Char"/>
    <w:link w:val="PBNormal"/>
    <w:locked/>
    <w:rsid w:val="00676AD2"/>
  </w:style>
  <w:style w:type="paragraph" w:customStyle="1" w:styleId="PBNormal">
    <w:name w:val="PBNormal"/>
    <w:link w:val="PBNormalChar"/>
    <w:rsid w:val="00676AD2"/>
    <w:pPr>
      <w:spacing w:after="0" w:line="260" w:lineRule="atLeast"/>
    </w:pPr>
  </w:style>
  <w:style w:type="paragraph" w:customStyle="1" w:styleId="PB1">
    <w:name w:val="PB(1)"/>
    <w:basedOn w:val="Norml"/>
    <w:next w:val="Norml"/>
    <w:uiPriority w:val="99"/>
    <w:rsid w:val="00676AD2"/>
    <w:pPr>
      <w:numPr>
        <w:numId w:val="15"/>
      </w:numPr>
      <w:spacing w:before="240" w:after="0" w:line="260" w:lineRule="atLeast"/>
      <w:jc w:val="both"/>
    </w:pPr>
    <w:rPr>
      <w:rFonts w:ascii="Times New Roman" w:eastAsia="Times New Roman" w:hAnsi="Times New Roman" w:cs="Times New Roman"/>
    </w:rPr>
  </w:style>
  <w:style w:type="paragraph" w:customStyle="1" w:styleId="PBA">
    <w:name w:val="PB(A)"/>
    <w:basedOn w:val="Norml"/>
    <w:next w:val="Norml"/>
    <w:uiPriority w:val="99"/>
    <w:rsid w:val="00676AD2"/>
    <w:pPr>
      <w:numPr>
        <w:numId w:val="16"/>
      </w:numPr>
      <w:spacing w:before="240" w:after="0" w:line="260" w:lineRule="atLeast"/>
      <w:jc w:val="both"/>
    </w:pPr>
    <w:rPr>
      <w:rFonts w:ascii="Times New Roman" w:eastAsia="Times New Roman" w:hAnsi="Times New Roman" w:cs="Times New Roman"/>
    </w:rPr>
  </w:style>
  <w:style w:type="paragraph" w:customStyle="1" w:styleId="PBAnxHead">
    <w:name w:val="PBAnxHead"/>
    <w:basedOn w:val="Norml"/>
    <w:next w:val="Norml"/>
    <w:uiPriority w:val="99"/>
    <w:rsid w:val="00676AD2"/>
    <w:pPr>
      <w:pageBreakBefore/>
      <w:numPr>
        <w:numId w:val="17"/>
      </w:numPr>
      <w:spacing w:before="240" w:after="0" w:line="260" w:lineRule="atLeast"/>
      <w:jc w:val="center"/>
      <w:outlineLvl w:val="0"/>
    </w:pPr>
    <w:rPr>
      <w:rFonts w:ascii="Times New Roman" w:eastAsia="Times New Roman" w:hAnsi="Times New Roman" w:cs="Times New Roman"/>
      <w:caps/>
    </w:rPr>
  </w:style>
  <w:style w:type="paragraph" w:customStyle="1" w:styleId="PBAnxPartHead">
    <w:name w:val="PBAnxPartHead"/>
    <w:basedOn w:val="PBAnxHead"/>
    <w:next w:val="Norml"/>
    <w:uiPriority w:val="99"/>
    <w:rsid w:val="00676AD2"/>
    <w:pPr>
      <w:pageBreakBefore w:val="0"/>
      <w:numPr>
        <w:ilvl w:val="1"/>
      </w:numPr>
    </w:pPr>
  </w:style>
  <w:style w:type="paragraph" w:customStyle="1" w:styleId="PBAppHead">
    <w:name w:val="PBAppHead"/>
    <w:basedOn w:val="Norml"/>
    <w:next w:val="Norml"/>
    <w:uiPriority w:val="99"/>
    <w:rsid w:val="00676AD2"/>
    <w:pPr>
      <w:pageBreakBefore/>
      <w:numPr>
        <w:numId w:val="18"/>
      </w:numPr>
      <w:spacing w:before="240" w:after="0" w:line="260" w:lineRule="atLeast"/>
      <w:jc w:val="center"/>
      <w:outlineLvl w:val="0"/>
    </w:pPr>
    <w:rPr>
      <w:rFonts w:ascii="Times New Roman" w:eastAsia="Times New Roman" w:hAnsi="Times New Roman" w:cs="Times New Roman"/>
      <w:caps/>
    </w:rPr>
  </w:style>
  <w:style w:type="paragraph" w:customStyle="1" w:styleId="PBAppPartHead">
    <w:name w:val="PBAppPartHead"/>
    <w:basedOn w:val="PBAppHead"/>
    <w:next w:val="Norml"/>
    <w:uiPriority w:val="99"/>
    <w:rsid w:val="00676AD2"/>
    <w:pPr>
      <w:pageBreakBefore w:val="0"/>
      <w:numPr>
        <w:ilvl w:val="1"/>
      </w:numPr>
    </w:pPr>
  </w:style>
  <w:style w:type="character" w:customStyle="1" w:styleId="PBDocTxtL1Char">
    <w:name w:val="PBDocTxtL1 Char"/>
    <w:link w:val="PBDocTxtL1"/>
    <w:uiPriority w:val="99"/>
    <w:locked/>
    <w:rsid w:val="00676AD2"/>
  </w:style>
  <w:style w:type="paragraph" w:customStyle="1" w:styleId="PBDocTxtL1">
    <w:name w:val="PBDocTxtL1"/>
    <w:basedOn w:val="Norml"/>
    <w:link w:val="PBDocTxtL1Char"/>
    <w:uiPriority w:val="99"/>
    <w:rsid w:val="00676AD2"/>
    <w:pPr>
      <w:numPr>
        <w:ilvl w:val="5"/>
        <w:numId w:val="19"/>
      </w:numPr>
      <w:spacing w:before="240" w:after="0" w:line="260" w:lineRule="atLeast"/>
      <w:jc w:val="both"/>
    </w:pPr>
  </w:style>
  <w:style w:type="paragraph" w:customStyle="1" w:styleId="PBDocTxtL2">
    <w:name w:val="PBDocTxtL2"/>
    <w:basedOn w:val="Norml"/>
    <w:uiPriority w:val="99"/>
    <w:rsid w:val="00676AD2"/>
    <w:pPr>
      <w:numPr>
        <w:ilvl w:val="7"/>
        <w:numId w:val="19"/>
      </w:numPr>
      <w:spacing w:before="240" w:after="0" w:line="260" w:lineRule="atLeast"/>
      <w:ind w:left="1440"/>
      <w:jc w:val="both"/>
    </w:pPr>
    <w:rPr>
      <w:rFonts w:ascii="Times New Roman" w:eastAsia="Times New Roman" w:hAnsi="Times New Roman" w:cs="Times New Roman"/>
    </w:rPr>
  </w:style>
  <w:style w:type="paragraph" w:customStyle="1" w:styleId="PBDocTxtL3">
    <w:name w:val="PBDocTxtL3"/>
    <w:basedOn w:val="Norml"/>
    <w:uiPriority w:val="99"/>
    <w:rsid w:val="00676AD2"/>
    <w:pPr>
      <w:numPr>
        <w:ilvl w:val="8"/>
        <w:numId w:val="19"/>
      </w:numPr>
      <w:spacing w:before="240" w:after="0" w:line="260" w:lineRule="atLeast"/>
      <w:ind w:left="2160"/>
      <w:jc w:val="both"/>
    </w:pPr>
    <w:rPr>
      <w:rFonts w:ascii="Times New Roman" w:eastAsia="Times New Roman" w:hAnsi="Times New Roman" w:cs="Times New Roman"/>
    </w:rPr>
  </w:style>
  <w:style w:type="paragraph" w:customStyle="1" w:styleId="PBDocTxtL4">
    <w:name w:val="PBDocTxtL4"/>
    <w:basedOn w:val="Norml"/>
    <w:uiPriority w:val="99"/>
    <w:rsid w:val="00676AD2"/>
    <w:pPr>
      <w:numPr>
        <w:ilvl w:val="4"/>
        <w:numId w:val="19"/>
      </w:numPr>
      <w:spacing w:before="240" w:after="0" w:line="260" w:lineRule="atLeast"/>
      <w:ind w:left="2880"/>
      <w:jc w:val="both"/>
    </w:pPr>
    <w:rPr>
      <w:rFonts w:ascii="Times New Roman" w:eastAsia="Times New Roman" w:hAnsi="Times New Roman" w:cs="Times New Roman"/>
    </w:rPr>
  </w:style>
  <w:style w:type="paragraph" w:customStyle="1" w:styleId="PBDocTxtL6">
    <w:name w:val="PBDocTxtL6"/>
    <w:basedOn w:val="Norml"/>
    <w:uiPriority w:val="99"/>
    <w:rsid w:val="00676AD2"/>
    <w:pPr>
      <w:numPr>
        <w:ilvl w:val="6"/>
        <w:numId w:val="19"/>
      </w:numPr>
      <w:spacing w:before="240" w:after="0" w:line="260" w:lineRule="atLeast"/>
      <w:ind w:left="4320"/>
      <w:jc w:val="both"/>
    </w:pPr>
    <w:rPr>
      <w:rFonts w:ascii="Times New Roman" w:eastAsia="Times New Roman" w:hAnsi="Times New Roman" w:cs="Times New Roman"/>
    </w:rPr>
  </w:style>
  <w:style w:type="paragraph" w:customStyle="1" w:styleId="PBHeading3">
    <w:name w:val="PBHeading3"/>
    <w:basedOn w:val="Norml"/>
    <w:next w:val="PBDocTxtL1"/>
    <w:uiPriority w:val="99"/>
    <w:rsid w:val="00676AD2"/>
    <w:pPr>
      <w:keepNext/>
      <w:numPr>
        <w:ilvl w:val="5"/>
        <w:numId w:val="20"/>
      </w:numPr>
      <w:spacing w:before="240" w:after="0" w:line="260" w:lineRule="atLeast"/>
      <w:jc w:val="both"/>
      <w:outlineLvl w:val="2"/>
    </w:pPr>
    <w:rPr>
      <w:rFonts w:ascii="Times New Roman" w:eastAsia="Times New Roman" w:hAnsi="Times New Roman" w:cs="Times New Roman"/>
      <w:b/>
      <w:bCs/>
    </w:rPr>
  </w:style>
  <w:style w:type="paragraph" w:customStyle="1" w:styleId="PBHeading1">
    <w:name w:val="PBHeading1"/>
    <w:basedOn w:val="Norml"/>
    <w:next w:val="Norml"/>
    <w:uiPriority w:val="99"/>
    <w:rsid w:val="00676AD2"/>
    <w:pPr>
      <w:keepNext/>
      <w:numPr>
        <w:ilvl w:val="4"/>
        <w:numId w:val="20"/>
      </w:numPr>
      <w:spacing w:before="240" w:after="0" w:line="260" w:lineRule="atLeast"/>
      <w:jc w:val="both"/>
      <w:outlineLvl w:val="0"/>
    </w:pPr>
    <w:rPr>
      <w:rFonts w:ascii="Times New Roman" w:eastAsia="Times New Roman" w:hAnsi="Times New Roman" w:cs="Times New Roman"/>
      <w:b/>
      <w:bCs/>
      <w:caps/>
      <w:kern w:val="28"/>
    </w:rPr>
  </w:style>
  <w:style w:type="character" w:customStyle="1" w:styleId="PBHead3Char">
    <w:name w:val="PBHead3 Char"/>
    <w:link w:val="PBHead3"/>
    <w:uiPriority w:val="99"/>
    <w:locked/>
    <w:rsid w:val="00676AD2"/>
  </w:style>
  <w:style w:type="paragraph" w:customStyle="1" w:styleId="PBHead3">
    <w:name w:val="PBHead3"/>
    <w:basedOn w:val="Norml"/>
    <w:link w:val="PBHead3Char"/>
    <w:uiPriority w:val="99"/>
    <w:rsid w:val="00676AD2"/>
    <w:pPr>
      <w:numPr>
        <w:ilvl w:val="2"/>
        <w:numId w:val="20"/>
      </w:numPr>
      <w:spacing w:before="240" w:after="0" w:line="260" w:lineRule="atLeast"/>
      <w:jc w:val="both"/>
      <w:outlineLvl w:val="2"/>
    </w:pPr>
  </w:style>
  <w:style w:type="paragraph" w:customStyle="1" w:styleId="PBAltHead3">
    <w:name w:val="PBAltHead3"/>
    <w:basedOn w:val="PBHead3"/>
    <w:next w:val="PBDocTxtL1"/>
    <w:uiPriority w:val="99"/>
    <w:rsid w:val="00676AD2"/>
    <w:pPr>
      <w:numPr>
        <w:ilvl w:val="0"/>
      </w:numPr>
      <w:ind w:left="1080"/>
    </w:pPr>
  </w:style>
  <w:style w:type="paragraph" w:customStyle="1" w:styleId="PBHead2">
    <w:name w:val="PBHead2"/>
    <w:basedOn w:val="Norml"/>
    <w:next w:val="PBDocTxtL1"/>
    <w:uiPriority w:val="99"/>
    <w:rsid w:val="00676AD2"/>
    <w:pPr>
      <w:keepNext/>
      <w:numPr>
        <w:ilvl w:val="1"/>
        <w:numId w:val="20"/>
      </w:numPr>
      <w:spacing w:before="240" w:after="0" w:line="260" w:lineRule="atLeast"/>
      <w:jc w:val="both"/>
      <w:outlineLvl w:val="1"/>
    </w:pPr>
    <w:rPr>
      <w:rFonts w:ascii="Times New Roman" w:eastAsia="Times New Roman" w:hAnsi="Times New Roman" w:cs="Times New Roman"/>
      <w:b/>
      <w:bCs/>
    </w:rPr>
  </w:style>
  <w:style w:type="paragraph" w:customStyle="1" w:styleId="PBAltHead2">
    <w:name w:val="PBAltHead2"/>
    <w:basedOn w:val="PBHead2"/>
    <w:next w:val="PBDocTxtL1"/>
    <w:uiPriority w:val="99"/>
    <w:rsid w:val="00676AD2"/>
    <w:pPr>
      <w:keepNext w:val="0"/>
    </w:pPr>
    <w:rPr>
      <w:b w:val="0"/>
      <w:bCs w:val="0"/>
    </w:rPr>
  </w:style>
  <w:style w:type="paragraph" w:customStyle="1" w:styleId="PBHead1">
    <w:name w:val="PBHead1"/>
    <w:basedOn w:val="Norml"/>
    <w:next w:val="PBDocTxtL1"/>
    <w:uiPriority w:val="99"/>
    <w:rsid w:val="00676AD2"/>
    <w:pPr>
      <w:keepNext/>
      <w:tabs>
        <w:tab w:val="num" w:pos="720"/>
      </w:tabs>
      <w:spacing w:before="240" w:after="0" w:line="260" w:lineRule="atLeast"/>
      <w:ind w:left="720" w:hanging="720"/>
      <w:jc w:val="both"/>
      <w:outlineLvl w:val="0"/>
    </w:pPr>
    <w:rPr>
      <w:rFonts w:ascii="Times New Roman" w:eastAsia="Times New Roman" w:hAnsi="Times New Roman" w:cs="Times New Roman"/>
      <w:b/>
      <w:bCs/>
      <w:caps/>
      <w:kern w:val="28"/>
    </w:rPr>
  </w:style>
  <w:style w:type="paragraph" w:customStyle="1" w:styleId="CharChar1CharCharCharCharCharCharCharCharCharCharCharCharCharChar">
    <w:name w:val="Char Char1 Char Char Char Char Char Char Char Char Char Char Char Char Char Char"/>
    <w:basedOn w:val="Norml"/>
    <w:uiPriority w:val="99"/>
    <w:rsid w:val="00676AD2"/>
    <w:pPr>
      <w:spacing w:line="240" w:lineRule="exact"/>
    </w:pPr>
    <w:rPr>
      <w:rFonts w:ascii="Verdana" w:eastAsia="Times New Roman" w:hAnsi="Verdana" w:cs="Times New Roman"/>
      <w:sz w:val="20"/>
      <w:szCs w:val="20"/>
      <w:lang w:val="en-US"/>
    </w:rPr>
  </w:style>
  <w:style w:type="paragraph" w:customStyle="1" w:styleId="szmozott">
    <w:name w:val="számozott"/>
    <w:basedOn w:val="Norml"/>
    <w:uiPriority w:val="99"/>
    <w:rsid w:val="00676AD2"/>
    <w:pPr>
      <w:overflowPunct w:val="0"/>
      <w:autoSpaceDE w:val="0"/>
      <w:autoSpaceDN w:val="0"/>
      <w:adjustRightInd w:val="0"/>
      <w:spacing w:before="120" w:after="0" w:line="240" w:lineRule="auto"/>
      <w:ind w:left="851" w:hanging="851"/>
      <w:jc w:val="both"/>
    </w:pPr>
    <w:rPr>
      <w:rFonts w:ascii="HToronto" w:eastAsia="Times New Roman" w:hAnsi="HToronto" w:cs="HToronto"/>
      <w:sz w:val="24"/>
      <w:szCs w:val="24"/>
    </w:rPr>
  </w:style>
  <w:style w:type="character" w:styleId="Lbjegyzet-hivatkozs">
    <w:name w:val="footnote reference"/>
    <w:aliases w:val="BVI fnr,Footnote symbol,Times 10 Point,Exposant 3 Point,Footnote Reference Number"/>
    <w:unhideWhenUsed/>
    <w:rsid w:val="00676AD2"/>
    <w:rPr>
      <w:vertAlign w:val="superscript"/>
    </w:rPr>
  </w:style>
  <w:style w:type="character" w:styleId="Jegyzethivatkozs">
    <w:name w:val="annotation reference"/>
    <w:semiHidden/>
    <w:unhideWhenUsed/>
    <w:rsid w:val="00676AD2"/>
    <w:rPr>
      <w:sz w:val="16"/>
    </w:rPr>
  </w:style>
  <w:style w:type="character" w:styleId="Oldalszm">
    <w:name w:val="page number"/>
    <w:semiHidden/>
    <w:unhideWhenUsed/>
    <w:rsid w:val="00676AD2"/>
    <w:rPr>
      <w:rFonts w:ascii="Times New Roman" w:hAnsi="Times New Roman" w:cs="Times New Roman" w:hint="default"/>
    </w:rPr>
  </w:style>
  <w:style w:type="character" w:styleId="Vgjegyzet-hivatkozs">
    <w:name w:val="endnote reference"/>
    <w:semiHidden/>
    <w:unhideWhenUsed/>
    <w:rsid w:val="00676AD2"/>
    <w:rPr>
      <w:rFonts w:ascii="Times New Roman" w:hAnsi="Times New Roman" w:cs="Times New Roman" w:hint="default"/>
      <w:b w:val="0"/>
      <w:bCs w:val="0"/>
      <w:i w:val="0"/>
      <w:iCs w:val="0"/>
      <w:caps w:val="0"/>
      <w:smallCaps w:val="0"/>
      <w:strike w:val="0"/>
      <w:dstrike w:val="0"/>
      <w:snapToGrid w:val="0"/>
      <w:vanish w:val="0"/>
      <w:webHidden w:val="0"/>
      <w:color w:val="auto"/>
      <w:kern w:val="0"/>
      <w:sz w:val="22"/>
      <w:u w:val="none"/>
      <w:effect w:val="none"/>
      <w:vertAlign w:val="superscript"/>
      <w:em w:val="none"/>
      <w:specVanish w:val="0"/>
    </w:rPr>
  </w:style>
  <w:style w:type="character" w:styleId="Helyrzszveg">
    <w:name w:val="Placeholder Text"/>
    <w:semiHidden/>
    <w:rsid w:val="00676AD2"/>
    <w:rPr>
      <w:color w:val="808080"/>
    </w:rPr>
  </w:style>
  <w:style w:type="paragraph" w:styleId="z-Akrdvteteje">
    <w:name w:val="HTML Top of Form"/>
    <w:basedOn w:val="Norml"/>
    <w:next w:val="Norml"/>
    <w:link w:val="z-AkrdvtetejeChar"/>
    <w:hidden/>
    <w:semiHidden/>
    <w:unhideWhenUsed/>
    <w:rsid w:val="00676AD2"/>
    <w:pPr>
      <w:widowControl w:val="0"/>
      <w:pBdr>
        <w:bottom w:val="single" w:sz="6" w:space="1" w:color="auto"/>
      </w:pBdr>
      <w:autoSpaceDE w:val="0"/>
      <w:autoSpaceDN w:val="0"/>
      <w:spacing w:after="0" w:line="240" w:lineRule="auto"/>
      <w:jc w:val="center"/>
    </w:pPr>
    <w:rPr>
      <w:rFonts w:ascii="Arial" w:eastAsia="Times New Roman" w:hAnsi="Arial" w:cs="Arial"/>
      <w:vanish/>
      <w:sz w:val="16"/>
      <w:szCs w:val="16"/>
      <w:lang w:eastAsia="hu-HU"/>
    </w:rPr>
  </w:style>
  <w:style w:type="character" w:customStyle="1" w:styleId="z-AkrdvtetejeChar">
    <w:name w:val="z-A kérdőív teteje Char"/>
    <w:basedOn w:val="Bekezdsalapbettpusa"/>
    <w:link w:val="z-Akrdvteteje"/>
    <w:semiHidden/>
    <w:rsid w:val="00676AD2"/>
    <w:rPr>
      <w:rFonts w:ascii="Arial" w:eastAsia="Times New Roman" w:hAnsi="Arial" w:cs="Arial"/>
      <w:vanish/>
      <w:sz w:val="16"/>
      <w:szCs w:val="16"/>
      <w:lang w:eastAsia="hu-HU"/>
    </w:rPr>
  </w:style>
  <w:style w:type="paragraph" w:styleId="z-Akrdvalja">
    <w:name w:val="HTML Bottom of Form"/>
    <w:basedOn w:val="Norml"/>
    <w:next w:val="Norml"/>
    <w:link w:val="z-AkrdvaljaChar"/>
    <w:hidden/>
    <w:semiHidden/>
    <w:unhideWhenUsed/>
    <w:rsid w:val="00676AD2"/>
    <w:pPr>
      <w:widowControl w:val="0"/>
      <w:pBdr>
        <w:top w:val="single" w:sz="6" w:space="1" w:color="auto"/>
      </w:pBdr>
      <w:autoSpaceDE w:val="0"/>
      <w:autoSpaceDN w:val="0"/>
      <w:spacing w:after="0" w:line="240" w:lineRule="auto"/>
      <w:jc w:val="center"/>
    </w:pPr>
    <w:rPr>
      <w:rFonts w:ascii="Arial" w:eastAsia="Times New Roman" w:hAnsi="Arial" w:cs="Arial"/>
      <w:vanish/>
      <w:sz w:val="16"/>
      <w:szCs w:val="16"/>
      <w:lang w:eastAsia="hu-HU"/>
    </w:rPr>
  </w:style>
  <w:style w:type="character" w:customStyle="1" w:styleId="z-AkrdvaljaChar">
    <w:name w:val="z-A kérdőív alja Char"/>
    <w:basedOn w:val="Bekezdsalapbettpusa"/>
    <w:link w:val="z-Akrdvalja"/>
    <w:semiHidden/>
    <w:rsid w:val="00676AD2"/>
    <w:rPr>
      <w:rFonts w:ascii="Arial" w:eastAsia="Times New Roman" w:hAnsi="Arial" w:cs="Arial"/>
      <w:vanish/>
      <w:sz w:val="16"/>
      <w:szCs w:val="16"/>
      <w:lang w:eastAsia="hu-HU"/>
    </w:rPr>
  </w:style>
  <w:style w:type="character" w:customStyle="1" w:styleId="hafrazsolt">
    <w:name w:val="hafra.zsolt"/>
    <w:semiHidden/>
    <w:rsid w:val="00676AD2"/>
    <w:rPr>
      <w:rFonts w:ascii="Arial" w:hAnsi="Arial" w:cs="Arial" w:hint="default"/>
      <w:color w:val="auto"/>
      <w:sz w:val="20"/>
    </w:rPr>
  </w:style>
  <w:style w:type="paragraph" w:styleId="Vgjegyzetszvege">
    <w:name w:val="endnote text"/>
    <w:basedOn w:val="Norml"/>
    <w:link w:val="VgjegyzetszvegeChar"/>
    <w:semiHidden/>
    <w:unhideWhenUsed/>
    <w:rsid w:val="00676AD2"/>
    <w:pPr>
      <w:widowControl w:val="0"/>
      <w:autoSpaceDE w:val="0"/>
      <w:autoSpaceDN w:val="0"/>
      <w:spacing w:after="0" w:line="240" w:lineRule="auto"/>
    </w:pPr>
    <w:rPr>
      <w:rFonts w:ascii="Arial" w:eastAsia="Times New Roman" w:hAnsi="Arial" w:cs="Arial"/>
      <w:sz w:val="20"/>
      <w:szCs w:val="20"/>
      <w:lang w:eastAsia="hu-HU"/>
    </w:rPr>
  </w:style>
  <w:style w:type="character" w:customStyle="1" w:styleId="VgjegyzetszvegeChar">
    <w:name w:val="Végjegyzet szövege Char"/>
    <w:basedOn w:val="Bekezdsalapbettpusa"/>
    <w:link w:val="Vgjegyzetszvege"/>
    <w:semiHidden/>
    <w:rsid w:val="00676AD2"/>
    <w:rPr>
      <w:rFonts w:ascii="Arial" w:eastAsia="Times New Roman" w:hAnsi="Arial" w:cs="Arial"/>
      <w:sz w:val="20"/>
      <w:szCs w:val="20"/>
      <w:lang w:eastAsia="hu-HU"/>
    </w:rPr>
  </w:style>
  <w:style w:type="character" w:customStyle="1" w:styleId="Tblzatrcsos1vilgos1">
    <w:name w:val="Táblázat (rácsos) 1 – világos1"/>
    <w:uiPriority w:val="33"/>
    <w:qFormat/>
    <w:rsid w:val="00676AD2"/>
    <w:rPr>
      <w:b/>
      <w:bCs/>
      <w:smallCaps/>
      <w:spacing w:val="5"/>
    </w:rPr>
  </w:style>
  <w:style w:type="character" w:customStyle="1" w:styleId="Tblzategyszer41">
    <w:name w:val="Táblázat (egyszerű) 41"/>
    <w:uiPriority w:val="21"/>
    <w:qFormat/>
    <w:rsid w:val="00676AD2"/>
    <w:rPr>
      <w:b/>
      <w:bCs/>
      <w:i/>
      <w:iCs/>
      <w:color w:val="4F81BD"/>
    </w:rPr>
  </w:style>
  <w:style w:type="character" w:customStyle="1" w:styleId="Tblzatrcsosvilgos1">
    <w:name w:val="Táblázat (rácsos) – világos1"/>
    <w:uiPriority w:val="32"/>
    <w:qFormat/>
    <w:rsid w:val="00676AD2"/>
    <w:rPr>
      <w:b/>
      <w:bCs/>
      <w:smallCaps/>
      <w:color w:val="C0504D"/>
      <w:spacing w:val="5"/>
      <w:u w:val="single"/>
    </w:rPr>
  </w:style>
  <w:style w:type="character" w:customStyle="1" w:styleId="Kzepesrcs11">
    <w:name w:val="Közepes rács 11"/>
    <w:uiPriority w:val="99"/>
    <w:semiHidden/>
    <w:rsid w:val="00676AD2"/>
    <w:rPr>
      <w:color w:val="808080"/>
    </w:rPr>
  </w:style>
  <w:style w:type="character" w:customStyle="1" w:styleId="Tblzategyszer31">
    <w:name w:val="Táblázat (egyszerű) 31"/>
    <w:uiPriority w:val="19"/>
    <w:qFormat/>
    <w:rsid w:val="00676AD2"/>
    <w:rPr>
      <w:i/>
      <w:iCs/>
      <w:color w:val="808080"/>
    </w:rPr>
  </w:style>
  <w:style w:type="character" w:customStyle="1" w:styleId="Tblzategyszer51">
    <w:name w:val="Táblázat (egyszerű) 51"/>
    <w:uiPriority w:val="31"/>
    <w:qFormat/>
    <w:rsid w:val="00676AD2"/>
    <w:rPr>
      <w:smallCaps/>
      <w:color w:val="C0504D"/>
      <w:u w:val="single"/>
    </w:rPr>
  </w:style>
  <w:style w:type="character" w:customStyle="1" w:styleId="MarginTextChar">
    <w:name w:val="Margin Text Char"/>
    <w:link w:val="MarginText"/>
    <w:locked/>
    <w:rsid w:val="00676AD2"/>
    <w:rPr>
      <w:rFonts w:ascii="Arial" w:eastAsia="Times New Roman" w:hAnsi="Arial" w:cs="Arial"/>
      <w:sz w:val="20"/>
      <w:szCs w:val="20"/>
      <w:lang w:eastAsia="hu-HU"/>
    </w:rPr>
  </w:style>
  <w:style w:type="character" w:customStyle="1" w:styleId="bodystrongchar0">
    <w:name w:val="body strong char"/>
    <w:qFormat/>
    <w:rsid w:val="00676AD2"/>
    <w:rPr>
      <w:rFonts w:ascii="SimSun" w:eastAsia="SimSun" w:hAnsi="SimSun" w:hint="eastAsia"/>
      <w:b/>
      <w:bCs w:val="0"/>
      <w:sz w:val="22"/>
      <w:szCs w:val="24"/>
      <w:lang w:val="hu-HU" w:eastAsia="en-GB" w:bidi="ar-SA"/>
    </w:rPr>
  </w:style>
  <w:style w:type="character" w:customStyle="1" w:styleId="apple-converted-space">
    <w:name w:val="apple-converted-space"/>
    <w:basedOn w:val="Bekezdsalapbettpusa"/>
    <w:rsid w:val="00676AD2"/>
  </w:style>
  <w:style w:type="table" w:styleId="Egyszertblzat1">
    <w:name w:val="Table Simple 1"/>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Egyszertblzat2">
    <w:name w:val="Table Simple 2"/>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Egyszertblzat3">
    <w:name w:val="Table Simple 3"/>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Klasszikustblzat1">
    <w:name w:val="Table Classic 1"/>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szikustblzat2">
    <w:name w:val="Table Classic 2"/>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szikustblzat3">
    <w:name w:val="Table Classic 3"/>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color w:val="000080"/>
      <w:sz w:val="20"/>
      <w:szCs w:val="20"/>
      <w:lang w:eastAsia="hu-H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szikustblzat4">
    <w:name w:val="Table Classic 4"/>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rkatblzat1">
    <w:name w:val="Table Colorful 1"/>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color w:val="FFFFFF"/>
      <w:sz w:val="20"/>
      <w:szCs w:val="20"/>
      <w:lang w:eastAsia="hu-H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rkatblzat2">
    <w:name w:val="Table Colorful 2"/>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rkatblzat3">
    <w:name w:val="Table Colorful 3"/>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Oszlopostblzat1">
    <w:name w:val="Table Columns 1"/>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b/>
      <w:bCs/>
      <w:sz w:val="20"/>
      <w:szCs w:val="20"/>
      <w:lang w:eastAsia="hu-H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2">
    <w:name w:val="Table Columns 2"/>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b/>
      <w:bCs/>
      <w:sz w:val="20"/>
      <w:szCs w:val="20"/>
      <w:lang w:eastAsia="hu-H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Oszlopostblzat3">
    <w:name w:val="Table Columns 3"/>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b/>
      <w:bCs/>
      <w:sz w:val="20"/>
      <w:szCs w:val="20"/>
      <w:lang w:eastAsia="hu-H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Oszlopostblzat4">
    <w:name w:val="Table Columns 4"/>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Oszlopostblzat5">
    <w:name w:val="Table Columns 5"/>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Rcsostblzat1">
    <w:name w:val="Table Grid 1"/>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Rcsostblzat2">
    <w:name w:val="Table Grid 2"/>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3">
    <w:name w:val="Table Grid 3"/>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Rcsostblzat4">
    <w:name w:val="Table Grid 4"/>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Rcsostblzat5">
    <w:name w:val="Table Grid 5"/>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6">
    <w:name w:val="Table Grid 6"/>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7">
    <w:name w:val="Table Grid 7"/>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b/>
      <w:bCs/>
      <w:sz w:val="20"/>
      <w:szCs w:val="20"/>
      <w:lang w:eastAsia="hu-H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Rcsostblzat8">
    <w:name w:val="Table Grid 8"/>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istaszertblzat1">
    <w:name w:val="Table List 1"/>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2">
    <w:name w:val="Table List 2"/>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staszertblzat3">
    <w:name w:val="Table List 3"/>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istaszertblzat4">
    <w:name w:val="Table List 4"/>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istaszertblzat5">
    <w:name w:val="Table List 5"/>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istaszertblzat6">
    <w:name w:val="Table List 6"/>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istaszertblzat7">
    <w:name w:val="Table List 7"/>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istaszertblzat8">
    <w:name w:val="Table List 8"/>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rhatstblzat1">
    <w:name w:val="Table 3D effects 1"/>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rhatstblzat2">
    <w:name w:val="Table 3D effects 2"/>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rhatstblzat3">
    <w:name w:val="Table 3D effects 3"/>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derntblzat">
    <w:name w:val="Table Contemporary"/>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nstblzat">
    <w:name w:val="Table Elegant"/>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Profitblzat">
    <w:name w:val="Table Professional"/>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Finomtblzat1">
    <w:name w:val="Table Subtle 1"/>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Finomtblzat2">
    <w:name w:val="Table Subtle 2"/>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Webestblzat1">
    <w:name w:val="Table Web 1"/>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Webestblzat2">
    <w:name w:val="Table Web 2"/>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Webestblzat3">
    <w:name w:val="Table Web 3"/>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Rcsostblzat">
    <w:name w:val="Table Grid"/>
    <w:basedOn w:val="Normltblzat"/>
    <w:uiPriority w:val="59"/>
    <w:rsid w:val="00676AD2"/>
    <w:pPr>
      <w:spacing w:after="0" w:line="240" w:lineRule="auto"/>
      <w:ind w:left="284"/>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mrapltblzat">
    <w:name w:val="Table Theme"/>
    <w:basedOn w:val="Normltblzat"/>
    <w:semiHidden/>
    <w:unhideWhenUsed/>
    <w:rsid w:val="00676AD2"/>
    <w:pPr>
      <w:overflowPunct w:val="0"/>
      <w:autoSpaceDE w:val="0"/>
      <w:autoSpaceDN w:val="0"/>
      <w:adjustRightInd w:val="0"/>
      <w:spacing w:after="240" w:line="360" w:lineRule="auto"/>
      <w:jc w:val="both"/>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Vilgoslista2jellszn">
    <w:name w:val="Light List Accent 2"/>
    <w:basedOn w:val="Normltblzat"/>
    <w:uiPriority w:val="66"/>
    <w:semiHidden/>
    <w:unhideWhenUsed/>
    <w:rsid w:val="00676AD2"/>
    <w:pPr>
      <w:spacing w:after="0" w:line="240" w:lineRule="auto"/>
    </w:pPr>
    <w:rPr>
      <w:rFonts w:ascii="Cambria" w:eastAsia="Times New Roman" w:hAnsi="Cambria" w:cs="Times New Roman"/>
      <w:color w:val="000000"/>
      <w:sz w:val="20"/>
      <w:szCs w:val="20"/>
      <w:lang w:eastAsia="hu-H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Vilgosrcs2jellszn">
    <w:name w:val="Light Grid Accent 2"/>
    <w:basedOn w:val="Normltblzat"/>
    <w:uiPriority w:val="67"/>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Kzepesrnykols12jellszn">
    <w:name w:val="Medium Shading 1 Accent 2"/>
    <w:basedOn w:val="Normltblzat"/>
    <w:uiPriority w:val="68"/>
    <w:semiHidden/>
    <w:unhideWhenUsed/>
    <w:rsid w:val="00676AD2"/>
    <w:pPr>
      <w:spacing w:after="0" w:line="240" w:lineRule="auto"/>
    </w:pPr>
    <w:rPr>
      <w:rFonts w:ascii="Cambria" w:eastAsia="Times New Roman" w:hAnsi="Cambria" w:cs="Times New Roman"/>
      <w:color w:val="000000"/>
      <w:sz w:val="20"/>
      <w:szCs w:val="20"/>
      <w:lang w:eastAsia="hu-HU"/>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Kzepesrnykols22jellszn">
    <w:name w:val="Medium Shading 2 Accent 2"/>
    <w:basedOn w:val="Normltblzat"/>
    <w:uiPriority w:val="69"/>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Kzepeslista12jellszn">
    <w:name w:val="Medium List 1 Accent 2"/>
    <w:basedOn w:val="Normltblzat"/>
    <w:uiPriority w:val="70"/>
    <w:semiHidden/>
    <w:unhideWhenUsed/>
    <w:rsid w:val="00676AD2"/>
    <w:pPr>
      <w:spacing w:after="0" w:line="240" w:lineRule="auto"/>
    </w:pPr>
    <w:rPr>
      <w:rFonts w:ascii="Times New Roman" w:eastAsia="Times New Roman" w:hAnsi="Times New Roman" w:cs="Times New Roman"/>
      <w:color w:val="FFFFFF"/>
      <w:sz w:val="20"/>
      <w:szCs w:val="20"/>
      <w:lang w:eastAsia="hu-HU"/>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Kzepeslista22jellszn">
    <w:name w:val="Medium List 2 Accent 2"/>
    <w:basedOn w:val="Normltblzat"/>
    <w:uiPriority w:val="71"/>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Kzepesrcs12jellszn">
    <w:name w:val="Medium Grid 1 Accent 2"/>
    <w:basedOn w:val="Normltblzat"/>
    <w:uiPriority w:val="72"/>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Kzepesrcs22jellszn">
    <w:name w:val="Medium Grid 2 Accent 2"/>
    <w:basedOn w:val="Normltblzat"/>
    <w:uiPriority w:val="73"/>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Kzepesrcs32jellszn">
    <w:name w:val="Medium Grid 3 Accent 2"/>
    <w:basedOn w:val="Normltblzat"/>
    <w:uiPriority w:val="60"/>
    <w:semiHidden/>
    <w:unhideWhenUsed/>
    <w:rsid w:val="00676AD2"/>
    <w:pPr>
      <w:spacing w:after="0" w:line="240" w:lineRule="auto"/>
    </w:pPr>
    <w:rPr>
      <w:rFonts w:ascii="Times New Roman" w:eastAsia="Times New Roman" w:hAnsi="Times New Roman" w:cs="Times New Roman"/>
      <w:color w:val="943634"/>
      <w:sz w:val="20"/>
      <w:szCs w:val="20"/>
      <w:lang w:eastAsia="hu-HU"/>
    </w:rPr>
    <w:tblPr>
      <w:tblStyleRowBandSize w:val="1"/>
      <w:tblStyleColBandSize w:val="1"/>
      <w:tblBorders>
        <w:top w:val="single" w:sz="8" w:space="0" w:color="C0504D"/>
        <w:bottom w:val="single" w:sz="8" w:space="0" w:color="C0504D"/>
      </w:tblBorders>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Sttlista2jellszn">
    <w:name w:val="Dark List Accent 2"/>
    <w:basedOn w:val="Normltblzat"/>
    <w:uiPriority w:val="61"/>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Lines="0" w:beforeAutospacing="0" w:afterLines="0" w:afterAutospacing="0" w:line="240" w:lineRule="auto"/>
      </w:pPr>
      <w:rPr>
        <w:b/>
        <w:bCs/>
        <w:color w:val="FFFFFF"/>
      </w:rPr>
      <w:tblPr/>
      <w:tcPr>
        <w:shd w:val="clear" w:color="auto" w:fill="C0504D"/>
      </w:tcPr>
    </w:tblStylePr>
    <w:tblStylePr w:type="lastRow">
      <w:pPr>
        <w:spacing w:beforeLines="0" w:beforeAutospacing="0" w:afterLines="0" w:afterAutospacing="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Sznesrnykols2jellszn">
    <w:name w:val="Colorful Shading Accent 2"/>
    <w:basedOn w:val="Normltblzat"/>
    <w:uiPriority w:val="62"/>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Szneslista2jellszn">
    <w:name w:val="Colorful List Accent 2"/>
    <w:basedOn w:val="Normltblzat"/>
    <w:uiPriority w:val="63"/>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Lines="0" w:beforeAutospacing="0" w:afterLines="0" w:afterAutospacing="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Lines="0" w:beforeAutospacing="0" w:afterLines="0" w:afterAutospacing="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Sznesrcs2jellszn">
    <w:name w:val="Colorful Grid Accent 2"/>
    <w:basedOn w:val="Normltblzat"/>
    <w:uiPriority w:val="64"/>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lgosrnykols3jellszn">
    <w:name w:val="Light Shading Accent 3"/>
    <w:basedOn w:val="Normltblzat"/>
    <w:uiPriority w:val="65"/>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8" w:space="0" w:color="C0504D"/>
        <w:bottom w:val="single" w:sz="8" w:space="0" w:color="C0504D"/>
      </w:tblBorders>
    </w:tblPr>
    <w:tblStylePr w:type="firstRow">
      <w:rPr>
        <w:rFonts w:ascii="Wingdings" w:eastAsia="Times New Roman" w:hAnsi="Wingdings" w:cs="Times New Roman" w:hint="default"/>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Vilgoslista3jellszn">
    <w:name w:val="Light List Accent 3"/>
    <w:basedOn w:val="Normltblzat"/>
    <w:uiPriority w:val="66"/>
    <w:semiHidden/>
    <w:unhideWhenUsed/>
    <w:rsid w:val="00676AD2"/>
    <w:pPr>
      <w:spacing w:after="0" w:line="240" w:lineRule="auto"/>
    </w:pPr>
    <w:rPr>
      <w:rFonts w:ascii="Cambria" w:eastAsia="Times New Roman" w:hAnsi="Cambria" w:cs="Times New Roman"/>
      <w:color w:val="000000"/>
      <w:sz w:val="20"/>
      <w:szCs w:val="20"/>
      <w:lang w:eastAsia="hu-HU"/>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Vilgosrcs3jellszn">
    <w:name w:val="Light Grid Accent 3"/>
    <w:basedOn w:val="Normltblzat"/>
    <w:uiPriority w:val="67"/>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Kzepesrnykols13jellszn">
    <w:name w:val="Medium Shading 1 Accent 3"/>
    <w:basedOn w:val="Normltblzat"/>
    <w:uiPriority w:val="68"/>
    <w:semiHidden/>
    <w:unhideWhenUsed/>
    <w:rsid w:val="00676AD2"/>
    <w:pPr>
      <w:spacing w:after="0" w:line="240" w:lineRule="auto"/>
    </w:pPr>
    <w:rPr>
      <w:rFonts w:ascii="Cambria" w:eastAsia="Times New Roman" w:hAnsi="Cambria" w:cs="Times New Roman"/>
      <w:color w:val="000000"/>
      <w:sz w:val="20"/>
      <w:szCs w:val="20"/>
      <w:lang w:eastAsia="hu-HU"/>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styleId="Kzepesrnykols23jellszn">
    <w:name w:val="Medium Shading 2 Accent 3"/>
    <w:basedOn w:val="Normltblzat"/>
    <w:uiPriority w:val="69"/>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Kzepeslista13jellszn">
    <w:name w:val="Medium List 1 Accent 3"/>
    <w:basedOn w:val="Normltblzat"/>
    <w:uiPriority w:val="70"/>
    <w:semiHidden/>
    <w:unhideWhenUsed/>
    <w:rsid w:val="00676AD2"/>
    <w:pPr>
      <w:spacing w:after="0" w:line="240" w:lineRule="auto"/>
    </w:pPr>
    <w:rPr>
      <w:rFonts w:ascii="Times New Roman" w:eastAsia="Times New Roman" w:hAnsi="Times New Roman" w:cs="Times New Roman"/>
      <w:color w:val="FFFFFF"/>
      <w:sz w:val="20"/>
      <w:szCs w:val="20"/>
      <w:lang w:eastAsia="hu-HU"/>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Kzepeslista23jellszn">
    <w:name w:val="Medium List 2 Accent 3"/>
    <w:basedOn w:val="Normltblzat"/>
    <w:uiPriority w:val="71"/>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Kzepesrcs13jellszn">
    <w:name w:val="Medium Grid 1 Accent 3"/>
    <w:basedOn w:val="Normltblzat"/>
    <w:uiPriority w:val="72"/>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Kzepesrcs23jellszn">
    <w:name w:val="Medium Grid 2 Accent 3"/>
    <w:basedOn w:val="Normltblzat"/>
    <w:uiPriority w:val="73"/>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Kzepesrcs33jellszn">
    <w:name w:val="Medium Grid 3 Accent 3"/>
    <w:basedOn w:val="Normltblzat"/>
    <w:uiPriority w:val="60"/>
    <w:semiHidden/>
    <w:unhideWhenUsed/>
    <w:rsid w:val="00676AD2"/>
    <w:pPr>
      <w:spacing w:after="0" w:line="240" w:lineRule="auto"/>
    </w:pPr>
    <w:rPr>
      <w:rFonts w:ascii="Times New Roman" w:eastAsia="Times New Roman" w:hAnsi="Times New Roman" w:cs="Times New Roman"/>
      <w:color w:val="76923C"/>
      <w:sz w:val="20"/>
      <w:szCs w:val="20"/>
      <w:lang w:eastAsia="hu-HU"/>
    </w:rPr>
    <w:tblPr>
      <w:tblStyleRowBandSize w:val="1"/>
      <w:tblStyleColBandSize w:val="1"/>
      <w:tblBorders>
        <w:top w:val="single" w:sz="8" w:space="0" w:color="9BBB59"/>
        <w:bottom w:val="single" w:sz="8" w:space="0" w:color="9BBB59"/>
      </w:tblBorders>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ttlista3jellszn">
    <w:name w:val="Dark List Accent 3"/>
    <w:basedOn w:val="Normltblzat"/>
    <w:uiPriority w:val="61"/>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znesrnykols3jellszn">
    <w:name w:val="Colorful Shading Accent 3"/>
    <w:basedOn w:val="Normltblzat"/>
    <w:uiPriority w:val="62"/>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Szneslista3jellszn">
    <w:name w:val="Colorful List Accent 3"/>
    <w:basedOn w:val="Normltblzat"/>
    <w:uiPriority w:val="63"/>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Lines="0" w:beforeAutospacing="0" w:afterLines="0" w:afterAutospacing="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Lines="0" w:beforeAutospacing="0" w:afterLines="0" w:afterAutospacing="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znesrcs3jellszn">
    <w:name w:val="Colorful Grid Accent 3"/>
    <w:basedOn w:val="Normltblzat"/>
    <w:uiPriority w:val="64"/>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lgosrnykols4jellszn">
    <w:name w:val="Light Shading Accent 4"/>
    <w:basedOn w:val="Normltblzat"/>
    <w:uiPriority w:val="65"/>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8" w:space="0" w:color="9BBB59"/>
        <w:bottom w:val="single" w:sz="8" w:space="0" w:color="9BBB59"/>
      </w:tblBorders>
    </w:tblPr>
    <w:tblStylePr w:type="firstRow">
      <w:rPr>
        <w:rFonts w:ascii="Wingdings" w:eastAsia="Times New Roman" w:hAnsi="Wingdings" w:cs="Times New Roman" w:hint="default"/>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Vilgoslista4jellszn">
    <w:name w:val="Light List Accent 4"/>
    <w:basedOn w:val="Normltblzat"/>
    <w:uiPriority w:val="66"/>
    <w:semiHidden/>
    <w:unhideWhenUsed/>
    <w:rsid w:val="00676AD2"/>
    <w:pPr>
      <w:spacing w:after="0" w:line="240" w:lineRule="auto"/>
    </w:pPr>
    <w:rPr>
      <w:rFonts w:ascii="Cambria" w:eastAsia="Times New Roman" w:hAnsi="Cambria" w:cs="Times New Roman"/>
      <w:color w:val="000000"/>
      <w:sz w:val="20"/>
      <w:szCs w:val="20"/>
      <w:lang w:eastAsia="hu-H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Vilgosrcs4jellszn">
    <w:name w:val="Light Grid Accent 4"/>
    <w:basedOn w:val="Normltblzat"/>
    <w:uiPriority w:val="67"/>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Kzepesrnykols14jellszn">
    <w:name w:val="Medium Shading 1 Accent 4"/>
    <w:basedOn w:val="Normltblzat"/>
    <w:uiPriority w:val="68"/>
    <w:semiHidden/>
    <w:unhideWhenUsed/>
    <w:rsid w:val="00676AD2"/>
    <w:pPr>
      <w:spacing w:after="0" w:line="240" w:lineRule="auto"/>
    </w:pPr>
    <w:rPr>
      <w:rFonts w:ascii="Cambria" w:eastAsia="Times New Roman" w:hAnsi="Cambria" w:cs="Times New Roman"/>
      <w:color w:val="000000"/>
      <w:sz w:val="20"/>
      <w:szCs w:val="20"/>
      <w:lang w:eastAsia="hu-HU"/>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Kzepesrnykols24jellszn">
    <w:name w:val="Medium Shading 2 Accent 4"/>
    <w:basedOn w:val="Normltblzat"/>
    <w:uiPriority w:val="69"/>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Kzepeslista14jellszn">
    <w:name w:val="Medium List 1 Accent 4"/>
    <w:basedOn w:val="Normltblzat"/>
    <w:uiPriority w:val="70"/>
    <w:semiHidden/>
    <w:unhideWhenUsed/>
    <w:rsid w:val="00676AD2"/>
    <w:pPr>
      <w:spacing w:after="0" w:line="240" w:lineRule="auto"/>
    </w:pPr>
    <w:rPr>
      <w:rFonts w:ascii="Times New Roman" w:eastAsia="Times New Roman" w:hAnsi="Times New Roman" w:cs="Times New Roman"/>
      <w:color w:val="FFFFFF"/>
      <w:sz w:val="20"/>
      <w:szCs w:val="20"/>
      <w:lang w:eastAsia="hu-HU"/>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Kzepeslista24jellszn">
    <w:name w:val="Medium List 2 Accent 4"/>
    <w:basedOn w:val="Normltblzat"/>
    <w:uiPriority w:val="71"/>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Kzepesrcs14jellszn">
    <w:name w:val="Medium Grid 1 Accent 4"/>
    <w:basedOn w:val="Normltblzat"/>
    <w:uiPriority w:val="72"/>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Kzepesrcs24jellszn">
    <w:name w:val="Medium Grid 2 Accent 4"/>
    <w:basedOn w:val="Normltblzat"/>
    <w:uiPriority w:val="73"/>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Kzepesrcs34jellszn">
    <w:name w:val="Medium Grid 3 Accent 4"/>
    <w:basedOn w:val="Normltblzat"/>
    <w:uiPriority w:val="60"/>
    <w:semiHidden/>
    <w:unhideWhenUsed/>
    <w:rsid w:val="00676AD2"/>
    <w:pPr>
      <w:spacing w:after="0" w:line="240" w:lineRule="auto"/>
    </w:pPr>
    <w:rPr>
      <w:rFonts w:ascii="Times New Roman" w:eastAsia="Times New Roman" w:hAnsi="Times New Roman" w:cs="Times New Roman"/>
      <w:color w:val="5F497A"/>
      <w:sz w:val="20"/>
      <w:szCs w:val="20"/>
      <w:lang w:eastAsia="hu-HU"/>
    </w:rPr>
    <w:tblPr>
      <w:tblStyleRowBandSize w:val="1"/>
      <w:tblStyleColBandSize w:val="1"/>
      <w:tblBorders>
        <w:top w:val="single" w:sz="8" w:space="0" w:color="8064A2"/>
        <w:bottom w:val="single" w:sz="8" w:space="0" w:color="8064A2"/>
      </w:tblBorders>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Sttlista4jellszn">
    <w:name w:val="Dark List Accent 4"/>
    <w:basedOn w:val="Normltblzat"/>
    <w:uiPriority w:val="61"/>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Lines="0" w:beforeAutospacing="0" w:afterLines="0" w:afterAutospacing="0" w:line="240" w:lineRule="auto"/>
      </w:pPr>
      <w:rPr>
        <w:b/>
        <w:bCs/>
        <w:color w:val="FFFFFF"/>
      </w:rPr>
      <w:tblPr/>
      <w:tcPr>
        <w:shd w:val="clear" w:color="auto" w:fill="8064A2"/>
      </w:tcPr>
    </w:tblStylePr>
    <w:tblStylePr w:type="lastRow">
      <w:pPr>
        <w:spacing w:beforeLines="0" w:beforeAutospacing="0" w:afterLines="0" w:afterAutospacing="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Sznesrnykols4jellszn">
    <w:name w:val="Colorful Shading Accent 4"/>
    <w:basedOn w:val="Normltblzat"/>
    <w:uiPriority w:val="62"/>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Szneslista4jellszn">
    <w:name w:val="Colorful List Accent 4"/>
    <w:basedOn w:val="Normltblzat"/>
    <w:uiPriority w:val="63"/>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Lines="0" w:beforeAutospacing="0" w:afterLines="0" w:afterAutospacing="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Lines="0" w:beforeAutospacing="0" w:afterLines="0" w:afterAutospacing="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Sznesrcs4jellszn">
    <w:name w:val="Colorful Grid Accent 4"/>
    <w:basedOn w:val="Normltblzat"/>
    <w:uiPriority w:val="64"/>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lgosrnykols5jellszn">
    <w:name w:val="Light Shading Accent 5"/>
    <w:basedOn w:val="Normltblzat"/>
    <w:uiPriority w:val="65"/>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8" w:space="0" w:color="8064A2"/>
        <w:bottom w:val="single" w:sz="8" w:space="0" w:color="8064A2"/>
      </w:tblBorders>
    </w:tblPr>
    <w:tblStylePr w:type="firstRow">
      <w:rPr>
        <w:rFonts w:ascii="Wingdings" w:eastAsia="Times New Roman" w:hAnsi="Wingdings" w:cs="Times New Roman" w:hint="default"/>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Vilgoslista5jellszn">
    <w:name w:val="Light List Accent 5"/>
    <w:basedOn w:val="Normltblzat"/>
    <w:uiPriority w:val="66"/>
    <w:semiHidden/>
    <w:unhideWhenUsed/>
    <w:rsid w:val="00676AD2"/>
    <w:pPr>
      <w:spacing w:after="0" w:line="240" w:lineRule="auto"/>
    </w:pPr>
    <w:rPr>
      <w:rFonts w:ascii="Cambria" w:eastAsia="Times New Roman" w:hAnsi="Cambria" w:cs="Times New Roman"/>
      <w:color w:val="000000"/>
      <w:sz w:val="20"/>
      <w:szCs w:val="20"/>
      <w:lang w:eastAsia="hu-HU"/>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Vilgosrcs5jellszn">
    <w:name w:val="Light Grid Accent 5"/>
    <w:basedOn w:val="Normltblzat"/>
    <w:uiPriority w:val="67"/>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Kzepesrnykols15jellszn">
    <w:name w:val="Medium Shading 1 Accent 5"/>
    <w:basedOn w:val="Normltblzat"/>
    <w:uiPriority w:val="68"/>
    <w:semiHidden/>
    <w:unhideWhenUsed/>
    <w:rsid w:val="00676AD2"/>
    <w:pPr>
      <w:spacing w:after="0" w:line="240" w:lineRule="auto"/>
    </w:pPr>
    <w:rPr>
      <w:rFonts w:ascii="Cambria" w:eastAsia="Times New Roman" w:hAnsi="Cambria" w:cs="Times New Roman"/>
      <w:color w:val="000000"/>
      <w:sz w:val="20"/>
      <w:szCs w:val="20"/>
      <w:lang w:eastAsia="hu-H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Kzepesrnykols25jellszn">
    <w:name w:val="Medium Shading 2 Accent 5"/>
    <w:basedOn w:val="Normltblzat"/>
    <w:uiPriority w:val="69"/>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Kzepeslista15jellszn">
    <w:name w:val="Medium List 1 Accent 5"/>
    <w:basedOn w:val="Normltblzat"/>
    <w:uiPriority w:val="70"/>
    <w:semiHidden/>
    <w:unhideWhenUsed/>
    <w:rsid w:val="00676AD2"/>
    <w:pPr>
      <w:spacing w:after="0" w:line="240" w:lineRule="auto"/>
    </w:pPr>
    <w:rPr>
      <w:rFonts w:ascii="Times New Roman" w:eastAsia="Times New Roman" w:hAnsi="Times New Roman" w:cs="Times New Roman"/>
      <w:color w:val="FFFFFF"/>
      <w:sz w:val="20"/>
      <w:szCs w:val="20"/>
      <w:lang w:eastAsia="hu-HU"/>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Kzepeslista25jellszn">
    <w:name w:val="Medium List 2 Accent 5"/>
    <w:basedOn w:val="Normltblzat"/>
    <w:uiPriority w:val="71"/>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Kzepesrcs15jellszn">
    <w:name w:val="Medium Grid 1 Accent 5"/>
    <w:basedOn w:val="Normltblzat"/>
    <w:uiPriority w:val="72"/>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Kzepesrcs25jellszn">
    <w:name w:val="Medium Grid 2 Accent 5"/>
    <w:basedOn w:val="Normltblzat"/>
    <w:uiPriority w:val="73"/>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Kzepesrcs35jellszn">
    <w:name w:val="Medium Grid 3 Accent 5"/>
    <w:basedOn w:val="Normltblzat"/>
    <w:uiPriority w:val="60"/>
    <w:semiHidden/>
    <w:unhideWhenUsed/>
    <w:rsid w:val="00676AD2"/>
    <w:pPr>
      <w:spacing w:after="0" w:line="240" w:lineRule="auto"/>
    </w:pPr>
    <w:rPr>
      <w:rFonts w:ascii="Times New Roman" w:eastAsia="Times New Roman" w:hAnsi="Times New Roman" w:cs="Times New Roman"/>
      <w:color w:val="31849B"/>
      <w:sz w:val="20"/>
      <w:szCs w:val="20"/>
      <w:lang w:eastAsia="hu-HU"/>
    </w:rPr>
    <w:tblPr>
      <w:tblStyleRowBandSize w:val="1"/>
      <w:tblStyleColBandSize w:val="1"/>
      <w:tblBorders>
        <w:top w:val="single" w:sz="8" w:space="0" w:color="4BACC6"/>
        <w:bottom w:val="single" w:sz="8" w:space="0" w:color="4BACC6"/>
      </w:tblBorders>
    </w:tblPr>
    <w:tblStylePr w:type="firstRow">
      <w:pPr>
        <w:spacing w:beforeLines="0" w:beforeAutospacing="0" w:afterLines="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Sttlista5jellszn">
    <w:name w:val="Dark List Accent 5"/>
    <w:basedOn w:val="Normltblzat"/>
    <w:uiPriority w:val="61"/>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Sznesrnykols5jellszn">
    <w:name w:val="Colorful Shading Accent 5"/>
    <w:basedOn w:val="Normltblzat"/>
    <w:uiPriority w:val="62"/>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Szneslista5jellszn">
    <w:name w:val="Colorful List Accent 5"/>
    <w:basedOn w:val="Normltblzat"/>
    <w:uiPriority w:val="63"/>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Lines="0" w:beforeAutospacing="0" w:afterLines="0" w:afterAutospacing="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Lines="0" w:beforeAutospacing="0" w:afterLines="0" w:afterAutospacing="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Sznesrcs5jellszn">
    <w:name w:val="Colorful Grid Accent 5"/>
    <w:basedOn w:val="Normltblzat"/>
    <w:uiPriority w:val="64"/>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lgosrnykols6jellszn">
    <w:name w:val="Light Shading Accent 6"/>
    <w:basedOn w:val="Normltblzat"/>
    <w:uiPriority w:val="65"/>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8" w:space="0" w:color="4BACC6"/>
        <w:bottom w:val="single" w:sz="8" w:space="0" w:color="4BACC6"/>
      </w:tblBorders>
    </w:tblPr>
    <w:tblStylePr w:type="firstRow">
      <w:rPr>
        <w:rFonts w:ascii="Wingdings" w:eastAsia="Times New Roman" w:hAnsi="Wingdings" w:cs="Times New Roman" w:hint="default"/>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Vilgoslista6jellszn">
    <w:name w:val="Light List Accent 6"/>
    <w:basedOn w:val="Normltblzat"/>
    <w:uiPriority w:val="66"/>
    <w:semiHidden/>
    <w:unhideWhenUsed/>
    <w:rsid w:val="00676AD2"/>
    <w:pPr>
      <w:spacing w:after="0" w:line="240" w:lineRule="auto"/>
    </w:pPr>
    <w:rPr>
      <w:rFonts w:ascii="Cambria" w:eastAsia="Times New Roman" w:hAnsi="Cambria" w:cs="Times New Roman"/>
      <w:color w:val="000000"/>
      <w:sz w:val="20"/>
      <w:szCs w:val="20"/>
      <w:lang w:eastAsia="hu-HU"/>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Vilgosrcs6jellszn">
    <w:name w:val="Light Grid Accent 6"/>
    <w:basedOn w:val="Normltblzat"/>
    <w:uiPriority w:val="67"/>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Kzepesrnykols16jellszn">
    <w:name w:val="Medium Shading 1 Accent 6"/>
    <w:basedOn w:val="Normltblzat"/>
    <w:uiPriority w:val="68"/>
    <w:semiHidden/>
    <w:unhideWhenUsed/>
    <w:rsid w:val="00676AD2"/>
    <w:pPr>
      <w:spacing w:after="0" w:line="240" w:lineRule="auto"/>
    </w:pPr>
    <w:rPr>
      <w:rFonts w:ascii="Cambria" w:eastAsia="Times New Roman" w:hAnsi="Cambria" w:cs="Times New Roman"/>
      <w:color w:val="000000"/>
      <w:sz w:val="20"/>
      <w:szCs w:val="20"/>
      <w:lang w:eastAsia="hu-HU"/>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Kzepesrnykols26jellszn">
    <w:name w:val="Medium Shading 2 Accent 6"/>
    <w:basedOn w:val="Normltblzat"/>
    <w:uiPriority w:val="69"/>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Kzepeslista16jellszn">
    <w:name w:val="Medium List 1 Accent 6"/>
    <w:basedOn w:val="Normltblzat"/>
    <w:uiPriority w:val="70"/>
    <w:semiHidden/>
    <w:unhideWhenUsed/>
    <w:rsid w:val="00676AD2"/>
    <w:pPr>
      <w:spacing w:after="0" w:line="240" w:lineRule="auto"/>
    </w:pPr>
    <w:rPr>
      <w:rFonts w:ascii="Times New Roman" w:eastAsia="Times New Roman" w:hAnsi="Times New Roman" w:cs="Times New Roman"/>
      <w:color w:val="FFFFFF"/>
      <w:sz w:val="20"/>
      <w:szCs w:val="20"/>
      <w:lang w:eastAsia="hu-HU"/>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Kzepeslista26jellszn">
    <w:name w:val="Medium List 2 Accent 6"/>
    <w:basedOn w:val="Normltblzat"/>
    <w:uiPriority w:val="71"/>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Kzepesrcs16jellszn">
    <w:name w:val="Medium Grid 1 Accent 6"/>
    <w:basedOn w:val="Normltblzat"/>
    <w:uiPriority w:val="72"/>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Kzepesrcs26jellszn">
    <w:name w:val="Medium Grid 2 Accent 6"/>
    <w:basedOn w:val="Normltblzat"/>
    <w:uiPriority w:val="73"/>
    <w:semiHidden/>
    <w:unhideWhenUsed/>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Kzepesrcs36jellszn">
    <w:name w:val="Medium Grid 3 Accent 6"/>
    <w:basedOn w:val="Normltblzat"/>
    <w:uiPriority w:val="60"/>
    <w:semiHidden/>
    <w:unhideWhenUsed/>
    <w:rsid w:val="00676AD2"/>
    <w:pPr>
      <w:spacing w:after="0" w:line="240" w:lineRule="auto"/>
    </w:pPr>
    <w:rPr>
      <w:rFonts w:ascii="Times New Roman" w:eastAsia="Times New Roman" w:hAnsi="Times New Roman" w:cs="Times New Roman"/>
      <w:color w:val="E36C0A"/>
      <w:sz w:val="20"/>
      <w:szCs w:val="20"/>
      <w:lang w:eastAsia="hu-HU"/>
    </w:rPr>
    <w:tblPr>
      <w:tblStyleRowBandSize w:val="1"/>
      <w:tblStyleColBandSize w:val="1"/>
      <w:tblBorders>
        <w:top w:val="single" w:sz="8" w:space="0" w:color="F79646"/>
        <w:bottom w:val="single" w:sz="8" w:space="0" w:color="F79646"/>
      </w:tblBorders>
    </w:tblPr>
    <w:tblStylePr w:type="fir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Sttlista6jellszn">
    <w:name w:val="Dark List Accent 6"/>
    <w:basedOn w:val="Normltblzat"/>
    <w:uiPriority w:val="61"/>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Lines="0" w:beforeAutospacing="0" w:afterLines="0" w:afterAutospacing="0" w:line="240" w:lineRule="auto"/>
      </w:pPr>
      <w:rPr>
        <w:b/>
        <w:bCs/>
        <w:color w:val="FFFFFF"/>
      </w:rPr>
      <w:tblPr/>
      <w:tcPr>
        <w:shd w:val="clear" w:color="auto" w:fill="F79646"/>
      </w:tcPr>
    </w:tblStylePr>
    <w:tblStylePr w:type="lastRow">
      <w:pPr>
        <w:spacing w:beforeLines="0" w:beforeAutospacing="0" w:afterLines="0" w:afterAutospacing="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Sznesrnykols6jellszn">
    <w:name w:val="Colorful Shading Accent 6"/>
    <w:basedOn w:val="Normltblzat"/>
    <w:uiPriority w:val="62"/>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Szneslista6jellszn">
    <w:name w:val="Colorful List Accent 6"/>
    <w:basedOn w:val="Normltblzat"/>
    <w:uiPriority w:val="63"/>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Lines="0" w:beforeAutospacing="0" w:afterLines="0" w:afterAutospacing="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Lines="0" w:beforeAutospacing="0" w:afterLines="0" w:afterAutospacing="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Sznesrcs6jellszn">
    <w:name w:val="Colorful Grid Accent 6"/>
    <w:basedOn w:val="Normltblzat"/>
    <w:uiPriority w:val="64"/>
    <w:semiHidden/>
    <w:unhideWhenUsed/>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Rcsostblzat10">
    <w:name w:val="Rácsos táblázat1"/>
    <w:rsid w:val="00676AD2"/>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0">
    <w:name w:val="Rácsos táblázat2"/>
    <w:basedOn w:val="Normltblzat"/>
    <w:uiPriority w:val="99"/>
    <w:rsid w:val="00676AD2"/>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30">
    <w:name w:val="Rácsos táblázat3"/>
    <w:basedOn w:val="Normltblzat"/>
    <w:rsid w:val="00676AD2"/>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1">
    <w:name w:val="Colorful Grid1"/>
    <w:basedOn w:val="Normltblzat"/>
    <w:uiPriority w:val="73"/>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customStyle="1" w:styleId="Tblzategyszer21">
    <w:name w:val="Táblázat (egyszerű) 21"/>
    <w:basedOn w:val="Normltblzat"/>
    <w:uiPriority w:val="73"/>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ColorfulList1">
    <w:name w:val="Colorful List1"/>
    <w:basedOn w:val="Normltblzat"/>
    <w:uiPriority w:val="72"/>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Tblzategyszer11">
    <w:name w:val="Táblázat (egyszerű) 11"/>
    <w:basedOn w:val="Normltblzat"/>
    <w:uiPriority w:val="72"/>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customStyle="1" w:styleId="ColorfulShading1">
    <w:name w:val="Colorful Shading1"/>
    <w:basedOn w:val="Normltblzat"/>
    <w:uiPriority w:val="71"/>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Tartalomjegyzkcmsora1">
    <w:name w:val="Tartalomjegyzék címsora1"/>
    <w:basedOn w:val="Normltblzat"/>
    <w:uiPriority w:val="71"/>
    <w:qFormat/>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DarkList1">
    <w:name w:val="Dark List1"/>
    <w:basedOn w:val="Normltblzat"/>
    <w:uiPriority w:val="70"/>
    <w:rsid w:val="00676AD2"/>
    <w:pPr>
      <w:spacing w:after="0" w:line="240" w:lineRule="auto"/>
    </w:pPr>
    <w:rPr>
      <w:rFonts w:ascii="Times New Roman" w:eastAsia="Times New Roman" w:hAnsi="Times New Roman" w:cs="Times New Roman"/>
      <w:color w:val="FFFFFF"/>
      <w:sz w:val="20"/>
      <w:szCs w:val="20"/>
      <w:lang w:eastAsia="hu-HU"/>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customStyle="1" w:styleId="Irodalomjegyzk1">
    <w:name w:val="Irodalomjegyzék1"/>
    <w:basedOn w:val="Normltblzat"/>
    <w:uiPriority w:val="70"/>
    <w:rsid w:val="00676AD2"/>
    <w:pPr>
      <w:spacing w:after="0" w:line="240" w:lineRule="auto"/>
    </w:pPr>
    <w:rPr>
      <w:rFonts w:ascii="Times New Roman" w:eastAsia="Times New Roman" w:hAnsi="Times New Roman" w:cs="Times New Roman"/>
      <w:color w:val="FFFFFF"/>
      <w:sz w:val="20"/>
      <w:szCs w:val="20"/>
      <w:lang w:eastAsia="hu-HU"/>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LightGrid1">
    <w:name w:val="Light Grid1"/>
    <w:basedOn w:val="Normltblzat"/>
    <w:uiPriority w:val="62"/>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LightGrid-Accent11">
    <w:name w:val="Light Grid - Accent 11"/>
    <w:basedOn w:val="Normltblzat"/>
    <w:uiPriority w:val="62"/>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Lines="0" w:beforeAutospacing="0" w:afterLines="0" w:afterAutospacing="0" w:line="240" w:lineRule="auto"/>
      </w:pPr>
      <w:rPr>
        <w:rFonts w:ascii="Wingdings" w:eastAsia="Times New Roman" w:hAnsi="Wingdings" w:cs="Times New Roman" w:hint="default"/>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Lines="0" w:beforeAutospacing="0" w:afterLines="0" w:afterAutospacing="0" w:line="240" w:lineRule="auto"/>
      </w:pPr>
      <w:rPr>
        <w:rFonts w:ascii="Wingdings" w:eastAsia="Times New Roman" w:hAnsi="Wingdings" w:cs="Times New Roman" w:hint="default"/>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Wingdings" w:eastAsia="Times New Roman" w:hAnsi="Wingdings" w:cs="Times New Roman" w:hint="default"/>
        <w:b/>
        <w:bCs/>
      </w:rPr>
    </w:tblStylePr>
    <w:tblStylePr w:type="lastCol">
      <w:rPr>
        <w:rFonts w:ascii="Wingdings" w:eastAsia="Times New Roman" w:hAnsi="Wingdings" w:cs="Times New Roman" w:hint="default"/>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List1">
    <w:name w:val="Light List1"/>
    <w:basedOn w:val="Normltblzat"/>
    <w:uiPriority w:val="61"/>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Lines="0" w:beforeAutospacing="0" w:afterLines="0" w:afterAutospacing="0" w:line="240" w:lineRule="auto"/>
      </w:pPr>
      <w:rPr>
        <w:b/>
        <w:bCs/>
        <w:color w:val="FFFFFF"/>
      </w:rPr>
      <w:tblPr/>
      <w:tcPr>
        <w:shd w:val="clear" w:color="auto" w:fill="000000"/>
      </w:tcPr>
    </w:tblStylePr>
    <w:tblStylePr w:type="lastRow">
      <w:pPr>
        <w:spacing w:beforeLines="0" w:beforeAutospacing="0" w:afterLines="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Normltblzat"/>
    <w:uiPriority w:val="61"/>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Shading1">
    <w:name w:val="Light Shading1"/>
    <w:basedOn w:val="Normltblzat"/>
    <w:uiPriority w:val="60"/>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Normltblzat"/>
    <w:uiPriority w:val="60"/>
    <w:rsid w:val="00676AD2"/>
    <w:pPr>
      <w:spacing w:after="0" w:line="240" w:lineRule="auto"/>
    </w:pPr>
    <w:rPr>
      <w:rFonts w:ascii="Times New Roman" w:eastAsia="Times New Roman" w:hAnsi="Times New Roman" w:cs="Times New Roman"/>
      <w:color w:val="365F91"/>
      <w:sz w:val="20"/>
      <w:szCs w:val="20"/>
      <w:lang w:eastAsia="hu-HU"/>
    </w:rPr>
    <w:tblPr>
      <w:tblStyleRowBandSize w:val="1"/>
      <w:tblStyleColBandSize w:val="1"/>
      <w:tblBorders>
        <w:top w:val="single" w:sz="8" w:space="0" w:color="4F81BD"/>
        <w:bottom w:val="single" w:sz="8" w:space="0" w:color="4F81BD"/>
      </w:tblBorders>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Grid11">
    <w:name w:val="Medium Grid 11"/>
    <w:basedOn w:val="Normltblzat"/>
    <w:uiPriority w:val="67"/>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customStyle="1" w:styleId="Finomhivatkozs1">
    <w:name w:val="Finom hivatkozás1"/>
    <w:basedOn w:val="Normltblzat"/>
    <w:uiPriority w:val="67"/>
    <w:qFormat/>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MediumGrid21">
    <w:name w:val="Medium Grid 21"/>
    <w:basedOn w:val="Normltblzat"/>
    <w:uiPriority w:val="68"/>
    <w:rsid w:val="00676AD2"/>
    <w:pPr>
      <w:spacing w:after="0" w:line="240" w:lineRule="auto"/>
    </w:pPr>
    <w:rPr>
      <w:rFonts w:ascii="Cambria" w:eastAsia="Times New Roman" w:hAnsi="Cambria" w:cs="Times New Roman"/>
      <w:color w:val="000000"/>
      <w:sz w:val="20"/>
      <w:szCs w:val="20"/>
      <w:lang w:eastAsia="hu-HU"/>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customStyle="1" w:styleId="Ershivatkozs1">
    <w:name w:val="Erős hivatkozás1"/>
    <w:basedOn w:val="Normltblzat"/>
    <w:uiPriority w:val="68"/>
    <w:qFormat/>
    <w:rsid w:val="00676AD2"/>
    <w:pPr>
      <w:spacing w:after="0" w:line="240" w:lineRule="auto"/>
    </w:pPr>
    <w:rPr>
      <w:rFonts w:ascii="Cambria" w:eastAsia="Times New Roman" w:hAnsi="Cambria" w:cs="Times New Roman"/>
      <w:color w:val="000000"/>
      <w:sz w:val="20"/>
      <w:szCs w:val="20"/>
      <w:lang w:eastAsia="hu-HU"/>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MediumGrid31">
    <w:name w:val="Medium Grid 31"/>
    <w:basedOn w:val="Normltblzat"/>
    <w:uiPriority w:val="69"/>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customStyle="1" w:styleId="Knyvcme1">
    <w:name w:val="Könyv címe1"/>
    <w:basedOn w:val="Normltblzat"/>
    <w:uiPriority w:val="69"/>
    <w:qFormat/>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MediumList11">
    <w:name w:val="Medium List 11"/>
    <w:basedOn w:val="Normltblzat"/>
    <w:uiPriority w:val="65"/>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8" w:space="0" w:color="000000"/>
        <w:bottom w:val="single" w:sz="8" w:space="0" w:color="000000"/>
      </w:tblBorders>
    </w:tblPr>
    <w:tblStylePr w:type="firstRow">
      <w:rPr>
        <w:rFonts w:ascii="Wingdings" w:eastAsia="Times New Roman" w:hAnsi="Wingdings"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MediumList1-Accent11">
    <w:name w:val="Medium List 1 - Accent 11"/>
    <w:basedOn w:val="Normltblzat"/>
    <w:uiPriority w:val="65"/>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8" w:space="0" w:color="4F81BD"/>
        <w:bottom w:val="single" w:sz="8" w:space="0" w:color="4F81BD"/>
      </w:tblBorders>
    </w:tblPr>
    <w:tblStylePr w:type="firstRow">
      <w:rPr>
        <w:rFonts w:ascii="Wingdings" w:eastAsia="Times New Roman" w:hAnsi="Wingdings"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Finomkiemels1">
    <w:name w:val="Finom kiemelés1"/>
    <w:basedOn w:val="Normltblzat"/>
    <w:uiPriority w:val="65"/>
    <w:qFormat/>
    <w:rsid w:val="00676AD2"/>
    <w:pPr>
      <w:spacing w:after="0" w:line="240" w:lineRule="auto"/>
    </w:pPr>
    <w:rPr>
      <w:rFonts w:ascii="Times New Roman" w:eastAsia="Times New Roman" w:hAnsi="Times New Roman" w:cs="Times New Roman"/>
      <w:color w:val="000000"/>
      <w:sz w:val="20"/>
      <w:szCs w:val="20"/>
      <w:lang w:eastAsia="hu-HU"/>
    </w:rPr>
    <w:tblPr>
      <w:tblStyleRowBandSize w:val="1"/>
      <w:tblStyleColBandSize w:val="1"/>
      <w:tblBorders>
        <w:top w:val="single" w:sz="8" w:space="0" w:color="F79646"/>
        <w:bottom w:val="single" w:sz="8" w:space="0" w:color="F79646"/>
      </w:tblBorders>
    </w:tblPr>
    <w:tblStylePr w:type="firstRow">
      <w:rPr>
        <w:rFonts w:ascii="Wingdings" w:eastAsia="Times New Roman" w:hAnsi="Wingdings" w:cs="Times New Roman" w:hint="default"/>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MediumList21">
    <w:name w:val="Medium List 21"/>
    <w:basedOn w:val="Normltblzat"/>
    <w:uiPriority w:val="66"/>
    <w:rsid w:val="00676AD2"/>
    <w:pPr>
      <w:spacing w:after="0" w:line="240" w:lineRule="auto"/>
    </w:pPr>
    <w:rPr>
      <w:rFonts w:ascii="Cambria" w:eastAsia="Times New Roman" w:hAnsi="Cambria" w:cs="Times New Roman"/>
      <w:color w:val="000000"/>
      <w:sz w:val="20"/>
      <w:szCs w:val="20"/>
      <w:lang w:eastAsia="hu-H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Erskiemels1">
    <w:name w:val="Erős kiemelés1"/>
    <w:basedOn w:val="Normltblzat"/>
    <w:uiPriority w:val="66"/>
    <w:qFormat/>
    <w:rsid w:val="00676AD2"/>
    <w:pPr>
      <w:spacing w:after="0" w:line="240" w:lineRule="auto"/>
    </w:pPr>
    <w:rPr>
      <w:rFonts w:ascii="Cambria" w:eastAsia="Times New Roman" w:hAnsi="Cambria" w:cs="Times New Roman"/>
      <w:color w:val="000000"/>
      <w:sz w:val="20"/>
      <w:szCs w:val="20"/>
      <w:lang w:eastAsia="hu-HU"/>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Shading11">
    <w:name w:val="Medium Shading 11"/>
    <w:basedOn w:val="Normltblzat"/>
    <w:uiPriority w:val="63"/>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Lines="0" w:beforeAutospacing="0" w:afterLines="0" w:afterAutospacing="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Lines="0" w:beforeAutospacing="0" w:afterLines="0" w:afterAutospacing="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MediumShading1-Accent11">
    <w:name w:val="Medium Shading 1 - Accent 11"/>
    <w:basedOn w:val="Normltblzat"/>
    <w:uiPriority w:val="63"/>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Lines="0" w:beforeAutospacing="0" w:afterLines="0" w:afterAutospacing="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Lines="0" w:beforeAutospacing="0" w:afterLines="0" w:afterAutospacing="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ediumShading21">
    <w:name w:val="Medium Shading 21"/>
    <w:basedOn w:val="Normltblzat"/>
    <w:uiPriority w:val="64"/>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Shading2-Accent11">
    <w:name w:val="Medium Shading 2 - Accent 11"/>
    <w:basedOn w:val="Normltblzat"/>
    <w:uiPriority w:val="64"/>
    <w:rsid w:val="00676AD2"/>
    <w:pPr>
      <w:spacing w:after="0" w:line="240" w:lineRule="auto"/>
    </w:pPr>
    <w:rPr>
      <w:rFonts w:ascii="Times New Roman" w:eastAsia="Times New Roman" w:hAnsi="Times New Roman" w:cs="Times New Roman"/>
      <w:sz w:val="20"/>
      <w:szCs w:val="20"/>
      <w:lang w:eastAsia="hu-HU"/>
    </w:rPr>
    <w:tblPr>
      <w:tblStyleRowBandSize w:val="1"/>
      <w:tblStyleColBandSize w:val="1"/>
      <w:tblBorders>
        <w:top w:val="single" w:sz="18" w:space="0" w:color="auto"/>
        <w:bottom w:val="single" w:sz="18" w:space="0" w:color="auto"/>
      </w:tblBorders>
    </w:tblPr>
    <w:tblStylePr w:type="firstRow">
      <w:pPr>
        <w:spacing w:beforeLines="0" w:beforeAutospacing="0" w:afterLines="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Autospacing="0" w:afterLines="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SchHead">
    <w:name w:val="SchHead"/>
    <w:basedOn w:val="HouseStyleBaseCentred"/>
    <w:next w:val="SchPart"/>
    <w:uiPriority w:val="99"/>
    <w:rsid w:val="00676AD2"/>
    <w:pPr>
      <w:keepNext/>
      <w:numPr>
        <w:numId w:val="13"/>
      </w:numPr>
      <w:jc w:val="center"/>
      <w:outlineLvl w:val="0"/>
    </w:pPr>
    <w:rPr>
      <w:b/>
      <w:caps/>
    </w:rPr>
  </w:style>
  <w:style w:type="paragraph" w:customStyle="1" w:styleId="ScheduleL1">
    <w:name w:val="Schedule L1"/>
    <w:basedOn w:val="HouseStyleBase"/>
    <w:uiPriority w:val="99"/>
    <w:rsid w:val="00676AD2"/>
    <w:pPr>
      <w:numPr>
        <w:numId w:val="14"/>
      </w:numPr>
      <w:tabs>
        <w:tab w:val="clear" w:pos="720"/>
        <w:tab w:val="num" w:pos="862"/>
      </w:tabs>
      <w:ind w:left="862"/>
      <w:outlineLvl w:val="0"/>
    </w:pPr>
  </w:style>
  <w:style w:type="paragraph" w:customStyle="1" w:styleId="BodyTextIndent7">
    <w:name w:val="Body Text Indent 7"/>
    <w:basedOn w:val="HouseStyleBase"/>
    <w:uiPriority w:val="99"/>
    <w:rsid w:val="00676AD2"/>
    <w:pPr>
      <w:ind w:left="5040"/>
    </w:pPr>
  </w:style>
  <w:style w:type="paragraph" w:customStyle="1" w:styleId="BodyTextIndent6">
    <w:name w:val="Body Text Indent 6"/>
    <w:basedOn w:val="HouseStyleBase"/>
    <w:uiPriority w:val="99"/>
    <w:rsid w:val="00676AD2"/>
    <w:pPr>
      <w:ind w:left="4320"/>
    </w:pPr>
  </w:style>
  <w:style w:type="paragraph" w:customStyle="1" w:styleId="BodyTextIndent5">
    <w:name w:val="Body Text Indent 5"/>
    <w:basedOn w:val="HouseStyleBase"/>
    <w:uiPriority w:val="99"/>
    <w:rsid w:val="00676AD2"/>
    <w:pPr>
      <w:ind w:left="3600"/>
    </w:pPr>
  </w:style>
  <w:style w:type="paragraph" w:customStyle="1" w:styleId="BodyTextIndent4">
    <w:name w:val="Body Text Indent 4"/>
    <w:basedOn w:val="HouseStyleBase"/>
    <w:uiPriority w:val="99"/>
    <w:rsid w:val="00676AD2"/>
    <w:pPr>
      <w:ind w:left="2880"/>
    </w:pPr>
  </w:style>
  <w:style w:type="paragraph" w:styleId="Felsorols5">
    <w:name w:val="List Bullet 5"/>
    <w:basedOn w:val="HouseStyleBase"/>
    <w:uiPriority w:val="99"/>
    <w:semiHidden/>
    <w:unhideWhenUsed/>
    <w:rsid w:val="00676AD2"/>
    <w:pPr>
      <w:ind w:left="1704" w:hanging="1080"/>
    </w:pPr>
  </w:style>
  <w:style w:type="paragraph" w:styleId="Felsorols4">
    <w:name w:val="List Bullet 4"/>
    <w:basedOn w:val="HouseStyleBase"/>
    <w:uiPriority w:val="99"/>
    <w:semiHidden/>
    <w:unhideWhenUsed/>
    <w:rsid w:val="00676AD2"/>
    <w:pPr>
      <w:ind w:left="1638" w:hanging="1080"/>
    </w:pPr>
  </w:style>
  <w:style w:type="paragraph" w:styleId="Felsorols3">
    <w:name w:val="List Bullet 3"/>
    <w:basedOn w:val="HouseStyleBase"/>
    <w:uiPriority w:val="99"/>
    <w:semiHidden/>
    <w:unhideWhenUsed/>
    <w:rsid w:val="00676AD2"/>
    <w:pPr>
      <w:ind w:left="1212" w:hanging="720"/>
    </w:pPr>
  </w:style>
  <w:style w:type="numbering" w:styleId="111111">
    <w:name w:val="Outline List 2"/>
    <w:basedOn w:val="Nemlista"/>
    <w:semiHidden/>
    <w:unhideWhenUsed/>
    <w:rsid w:val="00676AD2"/>
    <w:pPr>
      <w:numPr>
        <w:numId w:val="27"/>
      </w:numPr>
    </w:pPr>
  </w:style>
  <w:style w:type="paragraph" w:styleId="Lbjegyzetszveg">
    <w:name w:val="footnote text"/>
    <w:basedOn w:val="Norml"/>
    <w:link w:val="LbjegyzetszvegChar"/>
    <w:semiHidden/>
    <w:unhideWhenUsed/>
    <w:rsid w:val="00676AD2"/>
    <w:pPr>
      <w:spacing w:after="0" w:line="240" w:lineRule="auto"/>
    </w:pPr>
    <w:rPr>
      <w:rFonts w:ascii="Arial" w:hAnsi="Arial" w:cs="Arial"/>
    </w:rPr>
  </w:style>
  <w:style w:type="character" w:customStyle="1" w:styleId="LbjegyzetszvegChar2">
    <w:name w:val="Lábjegyzetszöveg Char2"/>
    <w:basedOn w:val="Bekezdsalapbettpusa"/>
    <w:uiPriority w:val="99"/>
    <w:semiHidden/>
    <w:rsid w:val="00676AD2"/>
    <w:rPr>
      <w:sz w:val="20"/>
      <w:szCs w:val="20"/>
    </w:rPr>
  </w:style>
  <w:style w:type="paragraph" w:styleId="lfej">
    <w:name w:val="header"/>
    <w:basedOn w:val="Norml"/>
    <w:link w:val="lfejChar"/>
    <w:unhideWhenUsed/>
    <w:rsid w:val="00676AD2"/>
    <w:pPr>
      <w:tabs>
        <w:tab w:val="center" w:pos="4536"/>
        <w:tab w:val="right" w:pos="9072"/>
      </w:tabs>
      <w:spacing w:after="0" w:line="240" w:lineRule="auto"/>
    </w:pPr>
    <w:rPr>
      <w:rFonts w:ascii="Arial" w:hAnsi="Arial" w:cs="Arial"/>
    </w:rPr>
  </w:style>
  <w:style w:type="character" w:customStyle="1" w:styleId="lfejChar2">
    <w:name w:val="Élőfej Char2"/>
    <w:basedOn w:val="Bekezdsalapbettpusa"/>
    <w:uiPriority w:val="99"/>
    <w:semiHidden/>
    <w:rsid w:val="00676AD2"/>
  </w:style>
  <w:style w:type="paragraph" w:styleId="llb">
    <w:name w:val="footer"/>
    <w:basedOn w:val="Norml"/>
    <w:link w:val="llbChar"/>
    <w:unhideWhenUsed/>
    <w:rsid w:val="00676AD2"/>
    <w:pPr>
      <w:tabs>
        <w:tab w:val="center" w:pos="4536"/>
        <w:tab w:val="right" w:pos="9072"/>
      </w:tabs>
      <w:spacing w:after="0" w:line="240" w:lineRule="auto"/>
    </w:pPr>
    <w:rPr>
      <w:rFonts w:ascii="Arial" w:hAnsi="Arial" w:cs="Arial"/>
    </w:rPr>
  </w:style>
  <w:style w:type="character" w:customStyle="1" w:styleId="llbChar2">
    <w:name w:val="Élőláb Char2"/>
    <w:basedOn w:val="Bekezdsalapbettpusa"/>
    <w:uiPriority w:val="99"/>
    <w:semiHidden/>
    <w:rsid w:val="00676AD2"/>
  </w:style>
  <w:style w:type="paragraph" w:styleId="Szvegtrzs2">
    <w:name w:val="Body Text 2"/>
    <w:basedOn w:val="Norml"/>
    <w:link w:val="Szvegtrzs2Char"/>
    <w:semiHidden/>
    <w:unhideWhenUsed/>
    <w:rsid w:val="00676AD2"/>
    <w:pPr>
      <w:spacing w:after="120" w:line="480" w:lineRule="auto"/>
    </w:pPr>
    <w:rPr>
      <w:b/>
      <w:bCs/>
      <w:sz w:val="32"/>
      <w:szCs w:val="32"/>
    </w:rPr>
  </w:style>
  <w:style w:type="character" w:customStyle="1" w:styleId="Szvegtrzs2Char2">
    <w:name w:val="Szövegtörzs 2 Char2"/>
    <w:basedOn w:val="Bekezdsalapbettpusa"/>
    <w:uiPriority w:val="99"/>
    <w:semiHidden/>
    <w:rsid w:val="00676AD2"/>
  </w:style>
  <w:style w:type="character" w:customStyle="1" w:styleId="chapter1">
    <w:name w:val="chapter1"/>
    <w:basedOn w:val="Bekezdsalapbettpusa"/>
    <w:rsid w:val="0024598A"/>
  </w:style>
  <w:style w:type="paragraph" w:customStyle="1" w:styleId="np">
    <w:name w:val="np"/>
    <w:basedOn w:val="Norml"/>
    <w:rsid w:val="009376E6"/>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DeltaViewInsertion">
    <w:name w:val="DeltaView Insertion"/>
    <w:rsid w:val="00B54029"/>
    <w:rPr>
      <w:b/>
      <w:i/>
      <w:spacing w:val="0"/>
      <w:lang w:val="hu-HU" w:eastAsia="hu-HU"/>
    </w:rPr>
  </w:style>
  <w:style w:type="paragraph" w:customStyle="1" w:styleId="Tiret0">
    <w:name w:val="Tiret 0"/>
    <w:basedOn w:val="Norml"/>
    <w:rsid w:val="00B54029"/>
    <w:pPr>
      <w:numPr>
        <w:numId w:val="29"/>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l"/>
    <w:rsid w:val="00B54029"/>
    <w:pPr>
      <w:numPr>
        <w:numId w:val="30"/>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l"/>
    <w:next w:val="Norml"/>
    <w:rsid w:val="00B54029"/>
    <w:pPr>
      <w:numPr>
        <w:numId w:val="33"/>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l"/>
    <w:next w:val="Norml"/>
    <w:rsid w:val="00B54029"/>
    <w:pPr>
      <w:numPr>
        <w:ilvl w:val="1"/>
        <w:numId w:val="33"/>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l"/>
    <w:next w:val="Norml"/>
    <w:rsid w:val="00B54029"/>
    <w:pPr>
      <w:numPr>
        <w:ilvl w:val="2"/>
        <w:numId w:val="33"/>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l"/>
    <w:next w:val="Norml"/>
    <w:rsid w:val="00B54029"/>
    <w:pPr>
      <w:numPr>
        <w:ilvl w:val="3"/>
        <w:numId w:val="33"/>
      </w:numPr>
      <w:spacing w:before="120" w:after="120" w:line="240" w:lineRule="auto"/>
      <w:jc w:val="both"/>
    </w:pPr>
    <w:rPr>
      <w:rFonts w:ascii="Times New Roman" w:eastAsia="Calibri" w:hAnsi="Times New Roman" w:cs="Times New Roman"/>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214889">
      <w:bodyDiv w:val="1"/>
      <w:marLeft w:val="0"/>
      <w:marRight w:val="0"/>
      <w:marTop w:val="0"/>
      <w:marBottom w:val="0"/>
      <w:divBdr>
        <w:top w:val="none" w:sz="0" w:space="0" w:color="auto"/>
        <w:left w:val="none" w:sz="0" w:space="0" w:color="auto"/>
        <w:bottom w:val="none" w:sz="0" w:space="0" w:color="auto"/>
        <w:right w:val="none" w:sz="0" w:space="0" w:color="auto"/>
      </w:divBdr>
    </w:div>
    <w:div w:id="530606861">
      <w:bodyDiv w:val="1"/>
      <w:marLeft w:val="0"/>
      <w:marRight w:val="0"/>
      <w:marTop w:val="0"/>
      <w:marBottom w:val="0"/>
      <w:divBdr>
        <w:top w:val="none" w:sz="0" w:space="0" w:color="auto"/>
        <w:left w:val="none" w:sz="0" w:space="0" w:color="auto"/>
        <w:bottom w:val="none" w:sz="0" w:space="0" w:color="auto"/>
        <w:right w:val="none" w:sz="0" w:space="0" w:color="auto"/>
      </w:divBdr>
    </w:div>
    <w:div w:id="547301074">
      <w:bodyDiv w:val="1"/>
      <w:marLeft w:val="0"/>
      <w:marRight w:val="0"/>
      <w:marTop w:val="0"/>
      <w:marBottom w:val="0"/>
      <w:divBdr>
        <w:top w:val="none" w:sz="0" w:space="0" w:color="auto"/>
        <w:left w:val="none" w:sz="0" w:space="0" w:color="auto"/>
        <w:bottom w:val="none" w:sz="0" w:space="0" w:color="auto"/>
        <w:right w:val="none" w:sz="0" w:space="0" w:color="auto"/>
      </w:divBdr>
    </w:div>
    <w:div w:id="582883889">
      <w:bodyDiv w:val="1"/>
      <w:marLeft w:val="0"/>
      <w:marRight w:val="0"/>
      <w:marTop w:val="0"/>
      <w:marBottom w:val="0"/>
      <w:divBdr>
        <w:top w:val="none" w:sz="0" w:space="0" w:color="auto"/>
        <w:left w:val="none" w:sz="0" w:space="0" w:color="auto"/>
        <w:bottom w:val="none" w:sz="0" w:space="0" w:color="auto"/>
        <w:right w:val="none" w:sz="0" w:space="0" w:color="auto"/>
      </w:divBdr>
    </w:div>
    <w:div w:id="604727775">
      <w:bodyDiv w:val="1"/>
      <w:marLeft w:val="0"/>
      <w:marRight w:val="0"/>
      <w:marTop w:val="0"/>
      <w:marBottom w:val="0"/>
      <w:divBdr>
        <w:top w:val="none" w:sz="0" w:space="0" w:color="auto"/>
        <w:left w:val="none" w:sz="0" w:space="0" w:color="auto"/>
        <w:bottom w:val="none" w:sz="0" w:space="0" w:color="auto"/>
        <w:right w:val="none" w:sz="0" w:space="0" w:color="auto"/>
      </w:divBdr>
    </w:div>
    <w:div w:id="783617045">
      <w:bodyDiv w:val="1"/>
      <w:marLeft w:val="0"/>
      <w:marRight w:val="0"/>
      <w:marTop w:val="0"/>
      <w:marBottom w:val="0"/>
      <w:divBdr>
        <w:top w:val="none" w:sz="0" w:space="0" w:color="auto"/>
        <w:left w:val="none" w:sz="0" w:space="0" w:color="auto"/>
        <w:bottom w:val="none" w:sz="0" w:space="0" w:color="auto"/>
        <w:right w:val="none" w:sz="0" w:space="0" w:color="auto"/>
      </w:divBdr>
    </w:div>
    <w:div w:id="1156385214">
      <w:bodyDiv w:val="1"/>
      <w:marLeft w:val="0"/>
      <w:marRight w:val="0"/>
      <w:marTop w:val="0"/>
      <w:marBottom w:val="0"/>
      <w:divBdr>
        <w:top w:val="none" w:sz="0" w:space="0" w:color="auto"/>
        <w:left w:val="none" w:sz="0" w:space="0" w:color="auto"/>
        <w:bottom w:val="none" w:sz="0" w:space="0" w:color="auto"/>
        <w:right w:val="none" w:sz="0" w:space="0" w:color="auto"/>
      </w:divBdr>
    </w:div>
    <w:div w:id="1402486795">
      <w:bodyDiv w:val="1"/>
      <w:marLeft w:val="0"/>
      <w:marRight w:val="0"/>
      <w:marTop w:val="0"/>
      <w:marBottom w:val="0"/>
      <w:divBdr>
        <w:top w:val="none" w:sz="0" w:space="0" w:color="auto"/>
        <w:left w:val="none" w:sz="0" w:space="0" w:color="auto"/>
        <w:bottom w:val="none" w:sz="0" w:space="0" w:color="auto"/>
        <w:right w:val="none" w:sz="0" w:space="0" w:color="auto"/>
      </w:divBdr>
    </w:div>
    <w:div w:id="1419642378">
      <w:bodyDiv w:val="1"/>
      <w:marLeft w:val="0"/>
      <w:marRight w:val="0"/>
      <w:marTop w:val="0"/>
      <w:marBottom w:val="0"/>
      <w:divBdr>
        <w:top w:val="none" w:sz="0" w:space="0" w:color="auto"/>
        <w:left w:val="none" w:sz="0" w:space="0" w:color="auto"/>
        <w:bottom w:val="none" w:sz="0" w:space="0" w:color="auto"/>
        <w:right w:val="none" w:sz="0" w:space="0" w:color="auto"/>
      </w:divBdr>
    </w:div>
    <w:div w:id="1557739541">
      <w:bodyDiv w:val="1"/>
      <w:marLeft w:val="0"/>
      <w:marRight w:val="0"/>
      <w:marTop w:val="0"/>
      <w:marBottom w:val="0"/>
      <w:divBdr>
        <w:top w:val="none" w:sz="0" w:space="0" w:color="auto"/>
        <w:left w:val="none" w:sz="0" w:space="0" w:color="auto"/>
        <w:bottom w:val="none" w:sz="0" w:space="0" w:color="auto"/>
        <w:right w:val="none" w:sz="0" w:space="0" w:color="auto"/>
      </w:divBdr>
    </w:div>
    <w:div w:id="1572547562">
      <w:bodyDiv w:val="1"/>
      <w:marLeft w:val="0"/>
      <w:marRight w:val="0"/>
      <w:marTop w:val="0"/>
      <w:marBottom w:val="0"/>
      <w:divBdr>
        <w:top w:val="none" w:sz="0" w:space="0" w:color="auto"/>
        <w:left w:val="none" w:sz="0" w:space="0" w:color="auto"/>
        <w:bottom w:val="none" w:sz="0" w:space="0" w:color="auto"/>
        <w:right w:val="none" w:sz="0" w:space="0" w:color="auto"/>
      </w:divBdr>
    </w:div>
    <w:div w:id="1753307364">
      <w:bodyDiv w:val="1"/>
      <w:marLeft w:val="0"/>
      <w:marRight w:val="0"/>
      <w:marTop w:val="0"/>
      <w:marBottom w:val="0"/>
      <w:divBdr>
        <w:top w:val="none" w:sz="0" w:space="0" w:color="auto"/>
        <w:left w:val="none" w:sz="0" w:space="0" w:color="auto"/>
        <w:bottom w:val="none" w:sz="0" w:space="0" w:color="auto"/>
        <w:right w:val="none" w:sz="0" w:space="0" w:color="auto"/>
      </w:divBdr>
    </w:div>
    <w:div w:id="1870484150">
      <w:bodyDiv w:val="1"/>
      <w:marLeft w:val="0"/>
      <w:marRight w:val="0"/>
      <w:marTop w:val="0"/>
      <w:marBottom w:val="0"/>
      <w:divBdr>
        <w:top w:val="none" w:sz="0" w:space="0" w:color="auto"/>
        <w:left w:val="none" w:sz="0" w:space="0" w:color="auto"/>
        <w:bottom w:val="none" w:sz="0" w:space="0" w:color="auto"/>
        <w:right w:val="none" w:sz="0" w:space="0" w:color="auto"/>
      </w:divBdr>
    </w:div>
    <w:div w:id="2081753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48C3BD-A7C0-424C-840E-DE842CF8A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47</Pages>
  <Words>8573</Words>
  <Characters>59154</Characters>
  <Application>Microsoft Office Word</Application>
  <DocSecurity>0</DocSecurity>
  <Lines>492</Lines>
  <Paragraphs>135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67592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Schmalz Péter</dc:creator>
  <cp:lastModifiedBy>dr. Rőhrig Lilla</cp:lastModifiedBy>
  <cp:revision>11</cp:revision>
  <cp:lastPrinted>2017-07-12T10:01:00Z</cp:lastPrinted>
  <dcterms:created xsi:type="dcterms:W3CDTF">2017-07-12T08:11:00Z</dcterms:created>
  <dcterms:modified xsi:type="dcterms:W3CDTF">2017-09-11T07:33:00Z</dcterms:modified>
</cp:coreProperties>
</file>